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37087" w14:textId="77777777" w:rsidR="00B21364" w:rsidRPr="00C63958" w:rsidRDefault="00945698">
      <w:pPr>
        <w:spacing w:after="0" w:line="259" w:lineRule="auto"/>
        <w:ind w:left="368" w:firstLine="0"/>
        <w:rPr>
          <w:lang w:val="en-GB"/>
          <w:rPrChange w:id="0" w:author="Westerlund, Johan" w:date="2021-04-22T14:05:00Z">
            <w:rPr/>
          </w:rPrChange>
        </w:rPr>
      </w:pPr>
      <w:r w:rsidRPr="00C63958">
        <w:rPr>
          <w:sz w:val="18"/>
          <w:lang w:val="en-GB"/>
          <w:rPrChange w:id="1" w:author="Westerlund, Johan" w:date="2021-04-22T14:05:00Z">
            <w:rPr>
              <w:sz w:val="18"/>
            </w:rPr>
          </w:rPrChange>
        </w:rPr>
        <w:t xml:space="preserve"> </w:t>
      </w:r>
    </w:p>
    <w:p w14:paraId="70B0ABEE" w14:textId="77777777" w:rsidR="00B21364" w:rsidRPr="00C63958" w:rsidRDefault="00945698">
      <w:pPr>
        <w:spacing w:after="286" w:line="259" w:lineRule="auto"/>
        <w:ind w:left="368" w:firstLine="0"/>
        <w:rPr>
          <w:lang w:val="en-GB"/>
          <w:rPrChange w:id="2" w:author="Westerlund, Johan" w:date="2021-04-22T14:05:00Z">
            <w:rPr/>
          </w:rPrChange>
        </w:rPr>
      </w:pPr>
      <w:r w:rsidRPr="00C63958">
        <w:rPr>
          <w:sz w:val="18"/>
          <w:lang w:val="en-GB"/>
          <w:rPrChange w:id="3" w:author="Westerlund, Johan" w:date="2021-04-22T14:05:00Z">
            <w:rPr>
              <w:sz w:val="18"/>
            </w:rPr>
          </w:rPrChange>
        </w:rPr>
        <w:t xml:space="preserve"> </w:t>
      </w:r>
    </w:p>
    <w:p w14:paraId="44C0AED7" w14:textId="77777777" w:rsidR="00B21364" w:rsidRPr="00C63958" w:rsidRDefault="00945698">
      <w:pPr>
        <w:spacing w:after="90" w:line="216" w:lineRule="auto"/>
        <w:ind w:left="363" w:right="168"/>
        <w:rPr>
          <w:lang w:val="en-GB"/>
          <w:rPrChange w:id="4" w:author="Westerlund, Johan" w:date="2021-04-22T14:05:00Z">
            <w:rPr>
              <w:lang w:val="en-US"/>
            </w:rPr>
          </w:rPrChange>
        </w:rPr>
      </w:pPr>
      <w:r w:rsidRPr="00C63958">
        <w:rPr>
          <w:color w:val="00548C"/>
          <w:sz w:val="50"/>
          <w:lang w:val="en-GB"/>
          <w:rPrChange w:id="5" w:author="Westerlund, Johan" w:date="2021-04-22T14:05:00Z">
            <w:rPr>
              <w:color w:val="00548C"/>
              <w:sz w:val="50"/>
              <w:lang w:val="en-US"/>
            </w:rPr>
          </w:rPrChange>
        </w:rPr>
        <w:t xml:space="preserve">1052 </w:t>
      </w:r>
    </w:p>
    <w:p w14:paraId="2F003ECE" w14:textId="77777777" w:rsidR="00B21364" w:rsidRPr="00C63958" w:rsidRDefault="00945698">
      <w:pPr>
        <w:spacing w:after="210" w:line="259" w:lineRule="auto"/>
        <w:ind w:left="368" w:firstLine="0"/>
        <w:rPr>
          <w:lang w:val="en-GB"/>
          <w:rPrChange w:id="6" w:author="Westerlund, Johan" w:date="2021-04-22T14:05:00Z">
            <w:rPr>
              <w:lang w:val="en-US"/>
            </w:rPr>
          </w:rPrChange>
        </w:rPr>
      </w:pPr>
      <w:r w:rsidRPr="00C63958">
        <w:rPr>
          <w:sz w:val="18"/>
          <w:lang w:val="en-GB"/>
          <w:rPrChange w:id="7" w:author="Westerlund, Johan" w:date="2021-04-22T14:05:00Z">
            <w:rPr>
              <w:sz w:val="18"/>
              <w:lang w:val="en-US"/>
            </w:rPr>
          </w:rPrChange>
        </w:rPr>
        <w:t xml:space="preserve"> </w:t>
      </w:r>
    </w:p>
    <w:p w14:paraId="3776305D" w14:textId="77777777" w:rsidR="00B21364" w:rsidRPr="00C63958" w:rsidRDefault="00945698">
      <w:pPr>
        <w:spacing w:after="0" w:line="216" w:lineRule="auto"/>
        <w:ind w:left="363" w:right="168"/>
        <w:rPr>
          <w:lang w:val="en-GB"/>
          <w:rPrChange w:id="8" w:author="Westerlund, Johan" w:date="2021-04-22T14:05:00Z">
            <w:rPr>
              <w:lang w:val="en-US"/>
            </w:rPr>
          </w:rPrChange>
        </w:rPr>
      </w:pPr>
      <w:r w:rsidRPr="00C63958">
        <w:rPr>
          <w:color w:val="00548C"/>
          <w:sz w:val="50"/>
          <w:lang w:val="en-GB"/>
          <w:rPrChange w:id="9" w:author="Westerlund, Johan" w:date="2021-04-22T14:05:00Z">
            <w:rPr>
              <w:color w:val="00548C"/>
              <w:sz w:val="50"/>
              <w:lang w:val="en-US"/>
            </w:rPr>
          </w:rPrChange>
        </w:rPr>
        <w:t xml:space="preserve">QUALITY MANAGEMENT SYSTEMS FOR AIDS TO NAVIGATION SERVICE DELIVERY </w:t>
      </w:r>
    </w:p>
    <w:p w14:paraId="4C2A3D38" w14:textId="77777777" w:rsidR="00B21364" w:rsidRPr="00C63958" w:rsidRDefault="00945698">
      <w:pPr>
        <w:spacing w:after="0" w:line="259" w:lineRule="auto"/>
        <w:ind w:left="368" w:firstLine="0"/>
        <w:rPr>
          <w:lang w:val="en-GB"/>
          <w:rPrChange w:id="10" w:author="Westerlund, Johan" w:date="2021-04-22T14:05:00Z">
            <w:rPr>
              <w:lang w:val="en-US"/>
            </w:rPr>
          </w:rPrChange>
        </w:rPr>
      </w:pPr>
      <w:r w:rsidRPr="00C63958">
        <w:rPr>
          <w:sz w:val="18"/>
          <w:lang w:val="en-GB"/>
          <w:rPrChange w:id="11" w:author="Westerlund, Johan" w:date="2021-04-22T14:05:00Z">
            <w:rPr>
              <w:sz w:val="18"/>
              <w:lang w:val="en-US"/>
            </w:rPr>
          </w:rPrChange>
        </w:rPr>
        <w:t xml:space="preserve"> </w:t>
      </w:r>
    </w:p>
    <w:p w14:paraId="0B7B7A98" w14:textId="77777777" w:rsidR="00B21364" w:rsidRPr="00C63958" w:rsidRDefault="00945698">
      <w:pPr>
        <w:spacing w:after="0" w:line="259" w:lineRule="auto"/>
        <w:ind w:left="368" w:firstLine="0"/>
        <w:rPr>
          <w:lang w:val="en-GB"/>
          <w:rPrChange w:id="12" w:author="Westerlund, Johan" w:date="2021-04-22T14:05:00Z">
            <w:rPr>
              <w:lang w:val="en-US"/>
            </w:rPr>
          </w:rPrChange>
        </w:rPr>
      </w:pPr>
      <w:r w:rsidRPr="00C63958">
        <w:rPr>
          <w:sz w:val="18"/>
          <w:lang w:val="en-GB"/>
          <w:rPrChange w:id="13" w:author="Westerlund, Johan" w:date="2021-04-22T14:05:00Z">
            <w:rPr>
              <w:sz w:val="18"/>
              <w:lang w:val="en-US"/>
            </w:rPr>
          </w:rPrChange>
        </w:rPr>
        <w:t xml:space="preserve"> </w:t>
      </w:r>
    </w:p>
    <w:p w14:paraId="1B1AC641" w14:textId="77777777" w:rsidR="00B21364" w:rsidRPr="00C63958" w:rsidRDefault="00945698">
      <w:pPr>
        <w:spacing w:after="0" w:line="259" w:lineRule="auto"/>
        <w:ind w:left="368" w:firstLine="0"/>
        <w:rPr>
          <w:lang w:val="en-GB"/>
          <w:rPrChange w:id="14" w:author="Westerlund, Johan" w:date="2021-04-22T14:05:00Z">
            <w:rPr>
              <w:lang w:val="en-US"/>
            </w:rPr>
          </w:rPrChange>
        </w:rPr>
      </w:pPr>
      <w:r w:rsidRPr="00C63958">
        <w:rPr>
          <w:sz w:val="18"/>
          <w:lang w:val="en-GB"/>
          <w:rPrChange w:id="15" w:author="Westerlund, Johan" w:date="2021-04-22T14:05:00Z">
            <w:rPr>
              <w:sz w:val="18"/>
              <w:lang w:val="en-US"/>
            </w:rPr>
          </w:rPrChange>
        </w:rPr>
        <w:t xml:space="preserve"> </w:t>
      </w:r>
    </w:p>
    <w:p w14:paraId="6D346575" w14:textId="716DD8CF" w:rsidR="00B21364" w:rsidRPr="00C63958" w:rsidDel="00390226" w:rsidRDefault="00945698">
      <w:pPr>
        <w:spacing w:after="0" w:line="259" w:lineRule="auto"/>
        <w:ind w:left="368" w:firstLine="0"/>
        <w:rPr>
          <w:del w:id="16" w:author="Westerlund, Johan" w:date="2020-10-15T12:36:00Z"/>
          <w:lang w:val="en-GB"/>
          <w:rPrChange w:id="17" w:author="Westerlund, Johan" w:date="2021-04-22T14:05:00Z">
            <w:rPr>
              <w:del w:id="18" w:author="Westerlund, Johan" w:date="2020-10-15T12:36:00Z"/>
              <w:lang w:val="en-US"/>
            </w:rPr>
          </w:rPrChange>
        </w:rPr>
      </w:pPr>
      <w:r w:rsidRPr="00C63958">
        <w:rPr>
          <w:sz w:val="18"/>
          <w:lang w:val="en-GB"/>
          <w:rPrChange w:id="19" w:author="Westerlund, Johan" w:date="2021-04-22T14:05:00Z">
            <w:rPr>
              <w:sz w:val="18"/>
              <w:lang w:val="en-US"/>
            </w:rPr>
          </w:rPrChange>
        </w:rPr>
        <w:t xml:space="preserve"> </w:t>
      </w:r>
    </w:p>
    <w:p w14:paraId="0E251C0A" w14:textId="70A7BC7B" w:rsidR="00B21364" w:rsidRPr="00C63958" w:rsidDel="00390226" w:rsidRDefault="00945698">
      <w:pPr>
        <w:spacing w:after="0" w:line="259" w:lineRule="auto"/>
        <w:ind w:left="368" w:firstLine="0"/>
        <w:rPr>
          <w:del w:id="20" w:author="Westerlund, Johan" w:date="2020-10-15T12:36:00Z"/>
          <w:lang w:val="en-GB"/>
          <w:rPrChange w:id="21" w:author="Westerlund, Johan" w:date="2021-04-22T14:05:00Z">
            <w:rPr>
              <w:del w:id="22" w:author="Westerlund, Johan" w:date="2020-10-15T12:36:00Z"/>
              <w:lang w:val="en-US"/>
            </w:rPr>
          </w:rPrChange>
        </w:rPr>
      </w:pPr>
      <w:del w:id="23" w:author="Westerlund, Johan" w:date="2020-10-15T12:36:00Z">
        <w:r w:rsidRPr="00C63958" w:rsidDel="00390226">
          <w:rPr>
            <w:sz w:val="18"/>
            <w:lang w:val="en-GB"/>
            <w:rPrChange w:id="24" w:author="Westerlund, Johan" w:date="2021-04-22T14:05:00Z">
              <w:rPr>
                <w:sz w:val="18"/>
                <w:lang w:val="en-US"/>
              </w:rPr>
            </w:rPrChange>
          </w:rPr>
          <w:delText xml:space="preserve"> </w:delText>
        </w:r>
      </w:del>
    </w:p>
    <w:p w14:paraId="40B159B7" w14:textId="46E5D028" w:rsidR="00B21364" w:rsidRPr="00C63958" w:rsidDel="00390226" w:rsidRDefault="00945698">
      <w:pPr>
        <w:spacing w:after="0" w:line="259" w:lineRule="auto"/>
        <w:ind w:left="368" w:firstLine="0"/>
        <w:rPr>
          <w:del w:id="25" w:author="Westerlund, Johan" w:date="2020-10-15T12:36:00Z"/>
          <w:lang w:val="en-GB"/>
          <w:rPrChange w:id="26" w:author="Westerlund, Johan" w:date="2021-04-22T14:05:00Z">
            <w:rPr>
              <w:del w:id="27" w:author="Westerlund, Johan" w:date="2020-10-15T12:36:00Z"/>
              <w:lang w:val="en-US"/>
            </w:rPr>
          </w:rPrChange>
        </w:rPr>
      </w:pPr>
      <w:del w:id="28" w:author="Westerlund, Johan" w:date="2020-10-15T12:36:00Z">
        <w:r w:rsidRPr="00C63958" w:rsidDel="00390226">
          <w:rPr>
            <w:sz w:val="18"/>
            <w:lang w:val="en-GB"/>
            <w:rPrChange w:id="29" w:author="Westerlund, Johan" w:date="2021-04-22T14:05:00Z">
              <w:rPr>
                <w:sz w:val="18"/>
                <w:lang w:val="en-US"/>
              </w:rPr>
            </w:rPrChange>
          </w:rPr>
          <w:delText xml:space="preserve"> </w:delText>
        </w:r>
      </w:del>
    </w:p>
    <w:p w14:paraId="6ECB9027" w14:textId="6644E3A8" w:rsidR="00B21364" w:rsidRPr="00C63958" w:rsidDel="00390226" w:rsidRDefault="00945698">
      <w:pPr>
        <w:spacing w:after="0" w:line="259" w:lineRule="auto"/>
        <w:ind w:left="368" w:firstLine="0"/>
        <w:rPr>
          <w:del w:id="30" w:author="Westerlund, Johan" w:date="2020-10-15T12:36:00Z"/>
          <w:lang w:val="en-GB"/>
          <w:rPrChange w:id="31" w:author="Westerlund, Johan" w:date="2021-04-22T14:05:00Z">
            <w:rPr>
              <w:del w:id="32" w:author="Westerlund, Johan" w:date="2020-10-15T12:36:00Z"/>
              <w:lang w:val="en-US"/>
            </w:rPr>
          </w:rPrChange>
        </w:rPr>
      </w:pPr>
      <w:del w:id="33" w:author="Westerlund, Johan" w:date="2020-10-15T12:36:00Z">
        <w:r w:rsidRPr="00C63958" w:rsidDel="00390226">
          <w:rPr>
            <w:sz w:val="18"/>
            <w:lang w:val="en-GB"/>
            <w:rPrChange w:id="34" w:author="Westerlund, Johan" w:date="2021-04-22T14:05:00Z">
              <w:rPr>
                <w:sz w:val="18"/>
                <w:lang w:val="en-US"/>
              </w:rPr>
            </w:rPrChange>
          </w:rPr>
          <w:delText xml:space="preserve"> </w:delText>
        </w:r>
      </w:del>
    </w:p>
    <w:p w14:paraId="12661DBC" w14:textId="440CD9CB" w:rsidR="00B21364" w:rsidRPr="00C63958" w:rsidDel="00390226" w:rsidRDefault="00945698">
      <w:pPr>
        <w:spacing w:after="0" w:line="259" w:lineRule="auto"/>
        <w:ind w:left="368" w:firstLine="0"/>
        <w:rPr>
          <w:del w:id="35" w:author="Westerlund, Johan" w:date="2020-10-15T12:36:00Z"/>
          <w:lang w:val="en-GB"/>
          <w:rPrChange w:id="36" w:author="Westerlund, Johan" w:date="2021-04-22T14:05:00Z">
            <w:rPr>
              <w:del w:id="37" w:author="Westerlund, Johan" w:date="2020-10-15T12:36:00Z"/>
              <w:lang w:val="en-US"/>
            </w:rPr>
          </w:rPrChange>
        </w:rPr>
      </w:pPr>
      <w:del w:id="38" w:author="Westerlund, Johan" w:date="2020-10-15T12:36:00Z">
        <w:r w:rsidRPr="00C63958" w:rsidDel="00390226">
          <w:rPr>
            <w:sz w:val="18"/>
            <w:lang w:val="en-GB"/>
            <w:rPrChange w:id="39" w:author="Westerlund, Johan" w:date="2021-04-22T14:05:00Z">
              <w:rPr>
                <w:sz w:val="18"/>
                <w:lang w:val="en-US"/>
              </w:rPr>
            </w:rPrChange>
          </w:rPr>
          <w:delText xml:space="preserve"> </w:delText>
        </w:r>
      </w:del>
    </w:p>
    <w:p w14:paraId="728F689F" w14:textId="77777777" w:rsidR="00B21364" w:rsidRPr="00C63958" w:rsidRDefault="00945698">
      <w:pPr>
        <w:spacing w:after="0" w:line="259" w:lineRule="auto"/>
        <w:ind w:left="368" w:firstLine="0"/>
        <w:rPr>
          <w:lang w:val="en-GB"/>
          <w:rPrChange w:id="40" w:author="Westerlund, Johan" w:date="2021-04-22T14:05:00Z">
            <w:rPr>
              <w:lang w:val="en-US"/>
            </w:rPr>
          </w:rPrChange>
        </w:rPr>
      </w:pPr>
      <w:r w:rsidRPr="00C03868">
        <w:rPr>
          <w:noProof/>
          <w:lang w:val="sv-SE" w:eastAsia="sv-SE"/>
        </w:rPr>
        <mc:AlternateContent>
          <mc:Choice Requires="wpg">
            <w:drawing>
              <wp:anchor distT="0" distB="0" distL="114300" distR="114300" simplePos="0" relativeHeight="251658240" behindDoc="0" locked="0" layoutInCell="1" allowOverlap="1" wp14:anchorId="6D0DD5B4" wp14:editId="46CC5D5D">
                <wp:simplePos x="0" y="0"/>
                <wp:positionH relativeFrom="page">
                  <wp:posOffset>0</wp:posOffset>
                </wp:positionH>
                <wp:positionV relativeFrom="page">
                  <wp:posOffset>180594</wp:posOffset>
                </wp:positionV>
                <wp:extent cx="7555993" cy="3571494"/>
                <wp:effectExtent l="0" t="0" r="0" b="0"/>
                <wp:wrapTopAndBottom/>
                <wp:docPr id="22150" name="Group 22150"/>
                <wp:cNvGraphicFramePr/>
                <a:graphic xmlns:a="http://schemas.openxmlformats.org/drawingml/2006/main">
                  <a:graphicData uri="http://schemas.microsoft.com/office/word/2010/wordprocessingGroup">
                    <wpg:wgp>
                      <wpg:cNvGrpSpPr/>
                      <wpg:grpSpPr>
                        <a:xfrm>
                          <a:off x="0" y="0"/>
                          <a:ext cx="7555993" cy="3571494"/>
                          <a:chOff x="0" y="0"/>
                          <a:chExt cx="7555993" cy="3571494"/>
                        </a:xfrm>
                      </wpg:grpSpPr>
                      <pic:pic xmlns:pic="http://schemas.openxmlformats.org/drawingml/2006/picture">
                        <pic:nvPicPr>
                          <pic:cNvPr id="7" name="Picture 7"/>
                          <pic:cNvPicPr/>
                        </pic:nvPicPr>
                        <pic:blipFill>
                          <a:blip r:embed="rId10"/>
                          <a:stretch>
                            <a:fillRect/>
                          </a:stretch>
                        </pic:blipFill>
                        <pic:spPr>
                          <a:xfrm>
                            <a:off x="0" y="1231392"/>
                            <a:ext cx="7555993" cy="2340102"/>
                          </a:xfrm>
                          <a:prstGeom prst="rect">
                            <a:avLst/>
                          </a:prstGeom>
                        </pic:spPr>
                      </pic:pic>
                      <pic:pic xmlns:pic="http://schemas.openxmlformats.org/drawingml/2006/picture">
                        <pic:nvPicPr>
                          <pic:cNvPr id="9" name="Picture 9"/>
                          <pic:cNvPicPr/>
                        </pic:nvPicPr>
                        <pic:blipFill>
                          <a:blip r:embed="rId11"/>
                          <a:stretch>
                            <a:fillRect/>
                          </a:stretch>
                        </pic:blipFill>
                        <pic:spPr>
                          <a:xfrm>
                            <a:off x="2880360" y="0"/>
                            <a:ext cx="1806702" cy="1439418"/>
                          </a:xfrm>
                          <a:prstGeom prst="rect">
                            <a:avLst/>
                          </a:prstGeom>
                        </pic:spPr>
                      </pic:pic>
                      <wps:wsp>
                        <wps:cNvPr id="12" name="Rectangle 12"/>
                        <wps:cNvSpPr/>
                        <wps:spPr>
                          <a:xfrm>
                            <a:off x="810006" y="206307"/>
                            <a:ext cx="38250" cy="172388"/>
                          </a:xfrm>
                          <a:prstGeom prst="rect">
                            <a:avLst/>
                          </a:prstGeom>
                          <a:ln>
                            <a:noFill/>
                          </a:ln>
                        </wps:spPr>
                        <wps:txbx>
                          <w:txbxContent>
                            <w:p w14:paraId="590EEA9C"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13" name="Rectangle 13"/>
                        <wps:cNvSpPr/>
                        <wps:spPr>
                          <a:xfrm>
                            <a:off x="810006" y="358706"/>
                            <a:ext cx="38250" cy="172388"/>
                          </a:xfrm>
                          <a:prstGeom prst="rect">
                            <a:avLst/>
                          </a:prstGeom>
                          <a:ln>
                            <a:noFill/>
                          </a:ln>
                        </wps:spPr>
                        <wps:txbx>
                          <w:txbxContent>
                            <w:p w14:paraId="786DB40C"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14" name="Rectangle 14"/>
                        <wps:cNvSpPr/>
                        <wps:spPr>
                          <a:xfrm>
                            <a:off x="810006" y="511106"/>
                            <a:ext cx="38250" cy="172388"/>
                          </a:xfrm>
                          <a:prstGeom prst="rect">
                            <a:avLst/>
                          </a:prstGeom>
                          <a:ln>
                            <a:noFill/>
                          </a:ln>
                        </wps:spPr>
                        <wps:txbx>
                          <w:txbxContent>
                            <w:p w14:paraId="04F4F375"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15" name="Rectangle 15"/>
                        <wps:cNvSpPr/>
                        <wps:spPr>
                          <a:xfrm>
                            <a:off x="810006" y="663505"/>
                            <a:ext cx="38250" cy="172388"/>
                          </a:xfrm>
                          <a:prstGeom prst="rect">
                            <a:avLst/>
                          </a:prstGeom>
                          <a:ln>
                            <a:noFill/>
                          </a:ln>
                        </wps:spPr>
                        <wps:txbx>
                          <w:txbxContent>
                            <w:p w14:paraId="400D3543"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16" name="Rectangle 16"/>
                        <wps:cNvSpPr/>
                        <wps:spPr>
                          <a:xfrm>
                            <a:off x="810006" y="815904"/>
                            <a:ext cx="38250" cy="172388"/>
                          </a:xfrm>
                          <a:prstGeom prst="rect">
                            <a:avLst/>
                          </a:prstGeom>
                          <a:ln>
                            <a:noFill/>
                          </a:ln>
                        </wps:spPr>
                        <wps:txbx>
                          <w:txbxContent>
                            <w:p w14:paraId="0F678C68"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17" name="Rectangle 17"/>
                        <wps:cNvSpPr/>
                        <wps:spPr>
                          <a:xfrm>
                            <a:off x="810006" y="968303"/>
                            <a:ext cx="38250" cy="172388"/>
                          </a:xfrm>
                          <a:prstGeom prst="rect">
                            <a:avLst/>
                          </a:prstGeom>
                          <a:ln>
                            <a:noFill/>
                          </a:ln>
                        </wps:spPr>
                        <wps:txbx>
                          <w:txbxContent>
                            <w:p w14:paraId="745B4690"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18" name="Rectangle 18"/>
                        <wps:cNvSpPr/>
                        <wps:spPr>
                          <a:xfrm>
                            <a:off x="810006" y="1120703"/>
                            <a:ext cx="38250" cy="172388"/>
                          </a:xfrm>
                          <a:prstGeom prst="rect">
                            <a:avLst/>
                          </a:prstGeom>
                          <a:ln>
                            <a:noFill/>
                          </a:ln>
                        </wps:spPr>
                        <wps:txbx>
                          <w:txbxContent>
                            <w:p w14:paraId="31BD5FE8"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19" name="Rectangle 19"/>
                        <wps:cNvSpPr/>
                        <wps:spPr>
                          <a:xfrm>
                            <a:off x="810006" y="1273102"/>
                            <a:ext cx="38250" cy="172388"/>
                          </a:xfrm>
                          <a:prstGeom prst="rect">
                            <a:avLst/>
                          </a:prstGeom>
                          <a:ln>
                            <a:noFill/>
                          </a:ln>
                        </wps:spPr>
                        <wps:txbx>
                          <w:txbxContent>
                            <w:p w14:paraId="65381EA1"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20" name="Rectangle 20"/>
                        <wps:cNvSpPr/>
                        <wps:spPr>
                          <a:xfrm>
                            <a:off x="810006" y="1486456"/>
                            <a:ext cx="38250" cy="172388"/>
                          </a:xfrm>
                          <a:prstGeom prst="rect">
                            <a:avLst/>
                          </a:prstGeom>
                          <a:ln>
                            <a:noFill/>
                          </a:ln>
                        </wps:spPr>
                        <wps:txbx>
                          <w:txbxContent>
                            <w:p w14:paraId="0BFD88E6"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27" name="Rectangle 27"/>
                        <wps:cNvSpPr/>
                        <wps:spPr>
                          <a:xfrm>
                            <a:off x="817626" y="2420299"/>
                            <a:ext cx="2898702" cy="430455"/>
                          </a:xfrm>
                          <a:prstGeom prst="rect">
                            <a:avLst/>
                          </a:prstGeom>
                          <a:ln>
                            <a:noFill/>
                          </a:ln>
                        </wps:spPr>
                        <wps:txbx>
                          <w:txbxContent>
                            <w:p w14:paraId="11E32F6E" w14:textId="77777777" w:rsidR="009A779E" w:rsidRDefault="009A779E">
                              <w:pPr>
                                <w:spacing w:after="160" w:line="259" w:lineRule="auto"/>
                                <w:ind w:left="0" w:firstLine="0"/>
                              </w:pPr>
                              <w:r>
                                <w:rPr>
                                  <w:b/>
                                  <w:color w:val="FFFFFF"/>
                                  <w:sz w:val="50"/>
                                </w:rPr>
                                <w:t xml:space="preserve">IALA GUIDELINE </w:t>
                              </w:r>
                            </w:p>
                          </w:txbxContent>
                        </wps:txbx>
                        <wps:bodyPr horzOverflow="overflow" vert="horz" lIns="0" tIns="0" rIns="0" bIns="0" rtlCol="0">
                          <a:noAutofit/>
                        </wps:bodyPr>
                      </wps:wsp>
                    </wpg:wgp>
                  </a:graphicData>
                </a:graphic>
              </wp:anchor>
            </w:drawing>
          </mc:Choice>
          <mc:Fallback>
            <w:pict>
              <v:group w14:anchorId="6D0DD5B4" id="Group 22150" o:spid="_x0000_s1026" style="position:absolute;left:0;text-align:left;margin-left:0;margin-top:14.2pt;width:594.95pt;height:281.2pt;z-index:251658240;mso-position-horizontal-relative:page;mso-position-vertical-relative:page" coordsize="75559,3571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H6OfCX&#10;/klnhD/sEWv/AKJWusrk/hL/AMks8If9gi1/9ErXWV+S1v4svVn2lP4F6BRRRWJoFFFFABRRRQAU&#10;UUUAFFFFABRRRQB8r/tt/wDHx4S/3bn+cdfL9fUH7bf/AB8eEv8Aduf5x18v1+k5T/uVP5/mz5XG&#10;/wC8S+X5BRRRXrnC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o58Jf8AklnhD/sEWv8A6JWusrk/hL/y&#10;Szwh/wBgi1/9ErXWV+S1v4svVn2lP4F6BRRRWJoFFFFABRRRQAUUUUAFFFFABRRRQB8r/tt/8fHh&#10;L/duf5x18v19Qftt/wDHx4S/3bn+cdfL9fpOU/7lT+f5s+Vxv+8S+X5BRRRXrnC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o58Jf+SWeEP+wRa/+iVrrK5P4S/8ks8If9gi1/8ARK11lfktb+LL1Z9pT+Be&#10;gUUUViaBRRRQAUUUUAFFFFABRRRQAUUUUAfK/wC23/x8eEv925/nHXy/X1B+23/x8eEv925/nHXy&#10;/X6TlP8AuVP5/mz5XG/7xL5fkFFFFeucI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B+jnwl/5JZ4Q/wCw&#10;Ra/+iVrrK5P4S/8AJLPCH/YItf8A0StdZX5LW/iy9WfaU/gXoFFFFYmgUUUUAFFFFABRRRQAUUUU&#10;AFFFFAHyv+23/wAfHhL/AHbn+cdfL9fUH7bf/Hx4S/3bn+cdfL9fpOU/7lT+f5s+Vxv+8S+X5BRR&#10;RXrnC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o58Jf+SWeEP+wRa/8Aola6yuT+Ev8AySzwh/2CLX/0&#10;StdZX5LW/iy9WfaU/gXoFFFFYmgUUUUAFFFFABRRRQAUUUUAFFFFAHyv+23/AMfHhL/duf5x18v1&#10;9Qftt/8AHx4S/wB25/nHXy/X6TlP+5U/n+bPlcb/ALxL5fkFFFFeucI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B+jnwl/wCSWeEP+wRa/wDola6yuT+Ev/JLPCH/AGCLX/0StdZX5LW/iy9WfaU/gXoFFFFY&#10;mgUUUUAFFFFABRRRQAUUUUAFFFFAHyv+23/x8eEv925/nHXy/X1B+23/AMfHhL/duf5x18v1+k5T&#10;/uVP5/mz5XG/7xL5fkFFFFeucI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jnwl/5JZ4Q/7BFr/6JWus&#10;rk/hL/ySzwh/2CLX/wBErXWV+S1v4svVn2lP4F6BRRRWJoFFFFABRRRQAUUUUAFFFFABRRRQB8r/&#10;ALbf/Hx4S/3bn+cdfL9fUH7bf/Hx4S/3bn+cdfL9fpOU/wC5U/n+bPlcb/vEvl+QUUUV65wh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H6OfCX/klnhD/ALBFr/6JWusrk/hL/wAks8If9gi1/wDRK11lfktb&#10;+LL1Z9pT+BegUUUViaBRRRQAUUUUAFFFFABRRRQAUUUUAfK/7bf/AB8eEv8Aduf5x18v19Qftt/8&#10;fHhL/duf5x18v1+k5T/uVP5/mz5XG/7xL5fkFFFFeucI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B+jnw&#10;l/5JZ4Q/7BFr/wCiVrrK5P4S/wDJLPCH/YItf/RK11lfktb+LL1Z9pT+BegUUUViaBRRRQAUUUUA&#10;FFFFABRRRQAUUUUAfK/7bf8Ax8eEv925/nHXy/X1B+23/wAfHhL/AHbn+cdfL9fpOU/7lT+f5s+V&#10;xv8AvEvl+QUUUV65wh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6OfCX/AJJZ4Q/7BFr/AOiVrrK5P4S/&#10;8ks8If8AYItf/RK11lfktb+LL1Z9pT+BegUUUViaBRRRQAUUUUAFFFFABRRRQAUUUUAfK/7bf/Hx&#10;4S/3bn+cdfL9fUH7bf8Ax8eEv925/nHXy/X6TlP+5U/n+bPlcb/vEvl+QUUUV65wh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6OfCX/klnhD/sEWv/ola6yuT+Ev/JLPCH/YItf/AEStdZX5LW/iy9WfaU/g&#10;XoFFFFYmgUUUUAFFFFABRRRQAUUUUAFFFFAHyv8Att/8fHhL/duf5x18v19Qftt/8fHhL/duf5x1&#10;8v1+k5T/ALlT+f5s+Vxv+8S+X5BRRRXrnC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o58Jf+SWeEP8A&#10;sEWv/ola6yuT+Ev/ACSzwh/2CLX/ANErXWV+S1v4svVn2lP4F6BRRRWJoFFFFABRRRQAUUUUAFFF&#10;FABRRRQB8r/tt/8AHx4S/wB25/nHXy/X1B+23/x8eEv925/nHXy/X6TlP+5U/n+bPlcb/vEvl+QU&#10;UUV65wh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H6OfCX/klnhD/sEWv/AKJWusrk/hL/AMks8If9gi1/&#10;9ErXWV+S1v4svVn2lP4F6BRRRWJoFFFFABRRRQAUUUUAFFFFABRRRQB8r/tt/wDHx4S/3bn+cdfL&#10;9fUH7bf/AB8eEv8Aduf5x18v1+k5T/uVP5/mz5XG/wC8S+X5BRRRXrnC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o58Jf8AklnhD/sEWv8A6JWusrk/hL/ySzwh/wBgi1/9ErXWV+S1v4svVn2lP4F6BRRR&#10;WJoFFFFABRRRQAUUUUAFFFFABRRRQB8r/tt/8fHhL/duf5x18v19Qftt/wDHx4S/3bn+cdfL9fpO&#10;U/7lT+f5s+Vxv+8S+X5BRRRXrnC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o58Jf+SWeEP+wRa/+iVr&#10;rK5P4S/8ks8If9gi1/8ARK11lfktb+LL1Z9pT+BegUUUViaBRRRQAUUUUAFFFFABRRRQAUUUUAfK&#10;/wC23/x8eEv925/nHXy/X1B+23/x8eEv925/nHXy/X6TlP8AuVP5/mz5XG/7xL5fkFFFFeucI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B+jnwl/5JZ4Q/wCwRa/+iVrrK5P4S/8AJLPCH/YItf8A0StdZX5L&#10;W/iy9WfaU/gXoFFFFYmgUUUUAFFFFABRRRQAUUUUAFFFFAHyv+23/wAfHhL/AHbn+cdfL9fUH7bf&#10;/Hx4S/3bn+cdfL9fpOU/7lT+f5s+Vxv+8S+X5BRRRXrnC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o5&#10;8Jf+SWeEP+wRa/8Aola6yuT+Ev8AySzwh/2CLX/0StdZX5LW/iy9WfaU/gXoFFFFYmgUUUUAFFFF&#10;ABRRRQAUUUUAFFFFAHyv+23/AMfHhL/duf5x18v19Qftt/8AHx4S/wB25/nHXy/X6TlP+5U/n+bP&#10;lcb/ALxL5fkFFFFeucI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B+jnwl/wCSWeEP+wRa/wDola6yuT+E&#10;v/JLPCH/AGCLX/0StdZX5LW/iy9WfaU/gXoFFFFYmgUUUUAFFFFABRRRQAUUUUAFFFFAHyv+23/x&#10;8eEv925/nHXy/X1B+23/AMfHhL/duf5x18v1+k5T/uVP5/mz5XG/7xL5fkFFFFeucI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B+jnwl/5JZ4Q/7BFr/6JWusrk/hL/ySzwh/2CLX/wBErXWV+S1v4svVn2lP&#10;4F6BRRRWJoFFFFABRRRQAUUUUAFFFFABRRRQB8r/ALbf/Hx4S/3bn+cdfL9fUH7bf/Hx4S/3bn+c&#10;dfL9fpOU/wC5U/n+bPlcb/vEvl+QUUUV65wh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H6OfCX/klnhD/&#10;ALBFr/6JWusrk/hL/wAks8If9gi1/wDRK11lfktb+LL1Z9pT+BegUUUViaBRRRQAUUUUAFFFFABR&#10;RRQAUUUUAfK/7bf/AB8eEv8Aduf5x18v19Qftt/8fHhL/duf5x18v1+k5T/uVP5/mz5XG/7xL5fk&#10;FFFFeucI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B+jnwl/5JZ4Q/7BFr/wCiVrrK5P4S/wDJLPCH/YIt&#10;f/RK11lfktb+LL1Z9pT+BegUUUViaBRRRQAUUUUAFFFFABRRRQAUUUUAfK/7bf8Ax8eEv925/nHX&#10;y/X1B+23/wAfHhL/AHbn+cdfL9fpOU/7lT+f5s+Vxv8AvEvl+QUUUV65wh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6OfCX/AJJZ4Q/7BFr/AOiVrrK5P4S/8ks8If8AYItf/RK11lfktb+LL1Z9pT+BegUU&#10;UViaBRRRQAUUUUAFFFFABRRRQAUUUUAfK/7bf/Hx4S/3bn+cdfL9fUH7bf8Ax8eEv925/nHXy/X6&#10;TlP+5U/n+bPlcb/vEvl+QUUUV65wh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H6OfCX/klnhD/sEWv/ol&#10;a6yuT+Ev/JLPCH/YItf/AEStdZX5LW/iy9WfaU/gXoFFFFYmgUUUUAFFFFABRRRQAUUUUAFFFFAH&#10;yv8Att/8fHhL/duf5x18v19Qftt/8fHhL/duf5x18v1+k5T/ALlT+f5s+Vxv+8S+X5BRRRXrnC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o58Jf+SWeEP8AsEWv/ola6yuT+Ev/ACSzwh/2CLX/ANErXWV+&#10;S1v4svVn2lP4F6BRRRWJoFFFFABRRRQAUUUUAFFFFABRRRQB8r/tt/8AHx4S/wB25/nHXy/X1B+2&#10;3/x8eEv925/nHXy/X6TlP+5U/n+bPlcb/vEvl+QUUUV65wh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6&#10;OfCX/klnhD/sEWv/AKJWusrk/hL/AMks8If9gi1/9ErXWV+S1v4svVn2lP4F6BRRRWJoFFFFABRR&#10;RQAUUUUAFFFFABRRRQB8r/tt/wDHx4S/3bn+cdfL9fUH7bf/AB8eEv8Aduf5x18v1+k5T/uVP5/m&#10;z5XG/wC8S+X5BRRRXrnC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o58Jf8AklnhD/sEWv8A6JWusrk/&#10;hL/ySzwh/wBgi1/9ErXWV+S1v4svVn2lP4F6BRRRWJoFFFFABRRRQAUUUUAFFFFABRRRQB8r/tt/&#10;8fHhL/duf5x18v19Qftt/wDHx4S/3bn+cdfL9fpOU/7lT+f5s+Vxv+8S+X5BRRRXrnC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o58Jf+SWeEP+wRa/+iVrrK5P4S/8ks8If9gi1/8ARK11lfktb+LL1Z9p&#10;T+BegUUUViaBRRRQAUUUUAFFFFABRRRQAUUUUAfK/wC23/x8eEv925/nHXy/X1B+23/x8eEv925/&#10;nHXy/X6TlP8AuVP5/mz5XG/7xL5fkFFFFeucI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2VBLAwQK&#10;AAAAAAAAACEA+p8DURwpAAAcKQAAFAAAAGRycy9tZWRpYS9pbWFnZTIuanBn/9j/4AAQSkZJRgAB&#10;AQEAYABgAAD/2wBDAAMCAgMCAgMDAwMEAwMEBQgFBQQEBQoHBwYIDAoMDAsKCwsNDhIQDQ4RDgsL&#10;EBYQERMUFRUVDA8XGBYUGBIUFRT/2wBDAQMEBAUEBQkFBQkUDQsNFBQUFBQUFBQUFBQUFBQUFBQU&#10;FBQUFBQUFBQUFBQUFBQUFBQUFBQUFBQUFBQUFBQUFBT/wAARCADsASg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top:12313;width:75559;height:23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">
                  <v:imagedata r:id="rId12" o:title=""/>
                </v:shape>
                <v:shape id="Picture 9" o:spid="_x0000_s1028" type="#_x0000_t75" style="position:absolute;left:28803;width:18067;height:143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">
                  <v:imagedata r:id="rId13" o:title=""/>
                </v:shape>
                <v:rect id="Rectangle 12" o:spid="_x0000_s1029" style="position:absolute;left:8100;top:2063;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590EEA9C" w14:textId="77777777" w:rsidR="009A779E" w:rsidRDefault="009A779E">
                        <w:pPr>
                          <w:spacing w:after="160" w:line="259" w:lineRule="auto"/>
                          <w:ind w:left="0" w:firstLine="0"/>
                        </w:pPr>
                        <w:r>
                          <w:rPr>
                            <w:sz w:val="20"/>
                          </w:rPr>
                          <w:t xml:space="preserve"> </w:t>
                        </w:r>
                      </w:p>
                    </w:txbxContent>
                  </v:textbox>
                </v:rect>
                <v:rect id="Rectangle 13" o:spid="_x0000_s1030" style="position:absolute;left:8100;top:3587;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786DB40C" w14:textId="77777777" w:rsidR="009A779E" w:rsidRDefault="009A779E">
                        <w:pPr>
                          <w:spacing w:after="160" w:line="259" w:lineRule="auto"/>
                          <w:ind w:left="0" w:firstLine="0"/>
                        </w:pPr>
                        <w:r>
                          <w:rPr>
                            <w:sz w:val="20"/>
                          </w:rPr>
                          <w:t xml:space="preserve"> </w:t>
                        </w:r>
                      </w:p>
                    </w:txbxContent>
                  </v:textbox>
                </v:rect>
                <v:rect id="Rectangle 14" o:spid="_x0000_s1031" style="position:absolute;left:8100;top:5111;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04F4F375" w14:textId="77777777" w:rsidR="009A779E" w:rsidRDefault="009A779E">
                        <w:pPr>
                          <w:spacing w:after="160" w:line="259" w:lineRule="auto"/>
                          <w:ind w:left="0" w:firstLine="0"/>
                        </w:pPr>
                        <w:r>
                          <w:rPr>
                            <w:sz w:val="20"/>
                          </w:rPr>
                          <w:t xml:space="preserve"> </w:t>
                        </w:r>
                      </w:p>
                    </w:txbxContent>
                  </v:textbox>
                </v:rect>
                <v:rect id="Rectangle 15" o:spid="_x0000_s1032" style="position:absolute;left:8100;top:6635;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400D3543" w14:textId="77777777" w:rsidR="009A779E" w:rsidRDefault="009A779E">
                        <w:pPr>
                          <w:spacing w:after="160" w:line="259" w:lineRule="auto"/>
                          <w:ind w:left="0" w:firstLine="0"/>
                        </w:pPr>
                        <w:r>
                          <w:rPr>
                            <w:sz w:val="20"/>
                          </w:rPr>
                          <w:t xml:space="preserve"> </w:t>
                        </w:r>
                      </w:p>
                    </w:txbxContent>
                  </v:textbox>
                </v:rect>
                <v:rect id="Rectangle 16" o:spid="_x0000_s1033" style="position:absolute;left:8100;top:8159;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0F678C68" w14:textId="77777777" w:rsidR="009A779E" w:rsidRDefault="009A779E">
                        <w:pPr>
                          <w:spacing w:after="160" w:line="259" w:lineRule="auto"/>
                          <w:ind w:left="0" w:firstLine="0"/>
                        </w:pPr>
                        <w:r>
                          <w:rPr>
                            <w:sz w:val="20"/>
                          </w:rPr>
                          <w:t xml:space="preserve"> </w:t>
                        </w:r>
                      </w:p>
                    </w:txbxContent>
                  </v:textbox>
                </v:rect>
                <v:rect id="Rectangle 17" o:spid="_x0000_s1034" style="position:absolute;left:8100;top:9683;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745B4690" w14:textId="77777777" w:rsidR="009A779E" w:rsidRDefault="009A779E">
                        <w:pPr>
                          <w:spacing w:after="160" w:line="259" w:lineRule="auto"/>
                          <w:ind w:left="0" w:firstLine="0"/>
                        </w:pPr>
                        <w:r>
                          <w:rPr>
                            <w:sz w:val="20"/>
                          </w:rPr>
                          <w:t xml:space="preserve"> </w:t>
                        </w:r>
                      </w:p>
                    </w:txbxContent>
                  </v:textbox>
                </v:rect>
                <v:rect id="Rectangle 18" o:spid="_x0000_s1035" style="position:absolute;left:8100;top:11207;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31BD5FE8" w14:textId="77777777" w:rsidR="009A779E" w:rsidRDefault="009A779E">
                        <w:pPr>
                          <w:spacing w:after="160" w:line="259" w:lineRule="auto"/>
                          <w:ind w:left="0" w:firstLine="0"/>
                        </w:pPr>
                        <w:r>
                          <w:rPr>
                            <w:sz w:val="20"/>
                          </w:rPr>
                          <w:t xml:space="preserve"> </w:t>
                        </w:r>
                      </w:p>
                    </w:txbxContent>
                  </v:textbox>
                </v:rect>
                <v:rect id="Rectangle 19" o:spid="_x0000_s1036" style="position:absolute;left:8100;top:12731;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65381EA1" w14:textId="77777777" w:rsidR="009A779E" w:rsidRDefault="009A779E">
                        <w:pPr>
                          <w:spacing w:after="160" w:line="259" w:lineRule="auto"/>
                          <w:ind w:left="0" w:firstLine="0"/>
                        </w:pPr>
                        <w:r>
                          <w:rPr>
                            <w:sz w:val="20"/>
                          </w:rPr>
                          <w:t xml:space="preserve"> </w:t>
                        </w:r>
                      </w:p>
                    </w:txbxContent>
                  </v:textbox>
                </v:rect>
                <v:rect id="Rectangle 20" o:spid="_x0000_s1037" style="position:absolute;left:8100;top:14864;width:38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0BFD88E6" w14:textId="77777777" w:rsidR="009A779E" w:rsidRDefault="009A779E">
                        <w:pPr>
                          <w:spacing w:after="160" w:line="259" w:lineRule="auto"/>
                          <w:ind w:left="0" w:firstLine="0"/>
                        </w:pPr>
                        <w:r>
                          <w:rPr>
                            <w:sz w:val="20"/>
                          </w:rPr>
                          <w:t xml:space="preserve"> </w:t>
                        </w:r>
                      </w:p>
                    </w:txbxContent>
                  </v:textbox>
                </v:rect>
                <v:rect id="Rectangle 27" o:spid="_x0000_s1038" style="position:absolute;left:8176;top:24202;width:28987;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14:paraId="11E32F6E" w14:textId="77777777" w:rsidR="009A779E" w:rsidRDefault="009A779E">
                        <w:pPr>
                          <w:spacing w:after="160" w:line="259" w:lineRule="auto"/>
                          <w:ind w:left="0" w:firstLine="0"/>
                        </w:pPr>
                        <w:r>
                          <w:rPr>
                            <w:b/>
                            <w:color w:val="FFFFFF"/>
                            <w:sz w:val="50"/>
                          </w:rPr>
                          <w:t xml:space="preserve">IALA GUIDELINE </w:t>
                        </w:r>
                      </w:p>
                    </w:txbxContent>
                  </v:textbox>
                </v:rect>
                <w10:wrap type="topAndBottom" anchorx="page" anchory="page"/>
              </v:group>
            </w:pict>
          </mc:Fallback>
        </mc:AlternateContent>
      </w:r>
      <w:r w:rsidRPr="00C63958">
        <w:rPr>
          <w:sz w:val="18"/>
          <w:lang w:val="en-GB"/>
          <w:rPrChange w:id="41" w:author="Westerlund, Johan" w:date="2021-04-22T14:05:00Z">
            <w:rPr>
              <w:sz w:val="18"/>
              <w:lang w:val="en-US"/>
            </w:rPr>
          </w:rPrChange>
        </w:rPr>
        <w:t xml:space="preserve"> </w:t>
      </w:r>
    </w:p>
    <w:p w14:paraId="539F49C7" w14:textId="77777777" w:rsidR="00B21364" w:rsidRPr="00C63958" w:rsidRDefault="00945698">
      <w:pPr>
        <w:spacing w:after="0" w:line="259" w:lineRule="auto"/>
        <w:ind w:left="368" w:firstLine="0"/>
        <w:rPr>
          <w:lang w:val="en-GB"/>
          <w:rPrChange w:id="42" w:author="Westerlund, Johan" w:date="2021-04-22T14:05:00Z">
            <w:rPr>
              <w:lang w:val="en-US"/>
            </w:rPr>
          </w:rPrChange>
        </w:rPr>
      </w:pPr>
      <w:r w:rsidRPr="00C63958">
        <w:rPr>
          <w:sz w:val="18"/>
          <w:lang w:val="en-GB"/>
          <w:rPrChange w:id="43" w:author="Westerlund, Johan" w:date="2021-04-22T14:05:00Z">
            <w:rPr>
              <w:sz w:val="18"/>
              <w:lang w:val="en-US"/>
            </w:rPr>
          </w:rPrChange>
        </w:rPr>
        <w:t xml:space="preserve"> </w:t>
      </w:r>
    </w:p>
    <w:p w14:paraId="20DE47B0" w14:textId="77777777" w:rsidR="00B21364" w:rsidRPr="00C63958" w:rsidRDefault="00945698">
      <w:pPr>
        <w:spacing w:after="0" w:line="259" w:lineRule="auto"/>
        <w:ind w:left="368" w:firstLine="0"/>
        <w:rPr>
          <w:lang w:val="en-GB"/>
          <w:rPrChange w:id="44" w:author="Westerlund, Johan" w:date="2021-04-22T14:05:00Z">
            <w:rPr>
              <w:lang w:val="en-US"/>
            </w:rPr>
          </w:rPrChange>
        </w:rPr>
      </w:pPr>
      <w:r w:rsidRPr="00C63958">
        <w:rPr>
          <w:sz w:val="18"/>
          <w:lang w:val="en-GB"/>
          <w:rPrChange w:id="45" w:author="Westerlund, Johan" w:date="2021-04-22T14:05:00Z">
            <w:rPr>
              <w:sz w:val="18"/>
              <w:lang w:val="en-US"/>
            </w:rPr>
          </w:rPrChange>
        </w:rPr>
        <w:t xml:space="preserve"> </w:t>
      </w:r>
    </w:p>
    <w:p w14:paraId="0A70F01A" w14:textId="0E92A1F9" w:rsidR="00B21364" w:rsidRPr="00C63958" w:rsidDel="00390226" w:rsidRDefault="00945698">
      <w:pPr>
        <w:spacing w:after="0" w:line="259" w:lineRule="auto"/>
        <w:ind w:left="368" w:firstLine="0"/>
        <w:rPr>
          <w:del w:id="46" w:author="Westerlund, Johan" w:date="2020-10-15T12:36:00Z"/>
          <w:lang w:val="en-GB"/>
          <w:rPrChange w:id="47" w:author="Westerlund, Johan" w:date="2021-04-22T14:05:00Z">
            <w:rPr>
              <w:del w:id="48" w:author="Westerlund, Johan" w:date="2020-10-15T12:36:00Z"/>
              <w:lang w:val="en-US"/>
            </w:rPr>
          </w:rPrChange>
        </w:rPr>
      </w:pPr>
      <w:r w:rsidRPr="00C63958">
        <w:rPr>
          <w:sz w:val="18"/>
          <w:lang w:val="en-GB"/>
          <w:rPrChange w:id="49" w:author="Westerlund, Johan" w:date="2021-04-22T14:05:00Z">
            <w:rPr>
              <w:sz w:val="18"/>
              <w:lang w:val="en-US"/>
            </w:rPr>
          </w:rPrChange>
        </w:rPr>
        <w:t xml:space="preserve"> </w:t>
      </w:r>
    </w:p>
    <w:p w14:paraId="29B7BBA9" w14:textId="2B4A791F" w:rsidR="00B21364" w:rsidRPr="00C63958" w:rsidRDefault="00945698">
      <w:pPr>
        <w:spacing w:after="0" w:line="259" w:lineRule="auto"/>
        <w:ind w:left="368" w:firstLine="0"/>
        <w:rPr>
          <w:lang w:val="en-GB"/>
          <w:rPrChange w:id="50" w:author="Westerlund, Johan" w:date="2021-04-22T14:05:00Z">
            <w:rPr>
              <w:lang w:val="en-US"/>
            </w:rPr>
          </w:rPrChange>
        </w:rPr>
      </w:pPr>
      <w:del w:id="51" w:author="Westerlund, Johan" w:date="2020-10-15T12:36:00Z">
        <w:r w:rsidRPr="00C63958" w:rsidDel="00390226">
          <w:rPr>
            <w:sz w:val="18"/>
            <w:lang w:val="en-GB"/>
            <w:rPrChange w:id="52" w:author="Westerlund, Johan" w:date="2021-04-22T14:05:00Z">
              <w:rPr>
                <w:sz w:val="18"/>
                <w:lang w:val="en-US"/>
              </w:rPr>
            </w:rPrChange>
          </w:rPr>
          <w:delText xml:space="preserve"> </w:delText>
        </w:r>
      </w:del>
    </w:p>
    <w:p w14:paraId="08A70E4D" w14:textId="77777777" w:rsidR="00B21364" w:rsidRPr="00C63958" w:rsidRDefault="00945698">
      <w:pPr>
        <w:spacing w:after="0" w:line="259" w:lineRule="auto"/>
        <w:ind w:left="368" w:firstLine="0"/>
        <w:rPr>
          <w:lang w:val="en-GB"/>
          <w:rPrChange w:id="53" w:author="Westerlund, Johan" w:date="2021-04-22T14:05:00Z">
            <w:rPr>
              <w:lang w:val="en-US"/>
            </w:rPr>
          </w:rPrChange>
        </w:rPr>
      </w:pPr>
      <w:r w:rsidRPr="00C63958">
        <w:rPr>
          <w:sz w:val="18"/>
          <w:lang w:val="en-GB"/>
          <w:rPrChange w:id="54" w:author="Westerlund, Johan" w:date="2021-04-22T14:05:00Z">
            <w:rPr>
              <w:sz w:val="18"/>
              <w:lang w:val="en-US"/>
            </w:rPr>
          </w:rPrChange>
        </w:rPr>
        <w:t xml:space="preserve"> </w:t>
      </w:r>
    </w:p>
    <w:p w14:paraId="0BDC5387" w14:textId="5C7E9CB6" w:rsidR="00B21364" w:rsidRPr="00C63958" w:rsidDel="00390226" w:rsidRDefault="00945698">
      <w:pPr>
        <w:spacing w:after="0" w:line="259" w:lineRule="auto"/>
        <w:ind w:left="368" w:firstLine="0"/>
        <w:rPr>
          <w:del w:id="55" w:author="Westerlund, Johan" w:date="2020-10-15T12:36:00Z"/>
          <w:lang w:val="en-GB"/>
          <w:rPrChange w:id="56" w:author="Westerlund, Johan" w:date="2021-04-22T14:05:00Z">
            <w:rPr>
              <w:del w:id="57" w:author="Westerlund, Johan" w:date="2020-10-15T12:36:00Z"/>
              <w:lang w:val="en-US"/>
            </w:rPr>
          </w:rPrChange>
        </w:rPr>
      </w:pPr>
      <w:r w:rsidRPr="00C63958">
        <w:rPr>
          <w:sz w:val="18"/>
          <w:lang w:val="en-GB"/>
          <w:rPrChange w:id="58" w:author="Westerlund, Johan" w:date="2021-04-22T14:05:00Z">
            <w:rPr>
              <w:sz w:val="18"/>
              <w:lang w:val="en-US"/>
            </w:rPr>
          </w:rPrChange>
        </w:rPr>
        <w:t xml:space="preserve"> </w:t>
      </w:r>
    </w:p>
    <w:p w14:paraId="1E7D1452" w14:textId="27FD14CA" w:rsidR="00B21364" w:rsidRPr="00C63958" w:rsidDel="00390226" w:rsidRDefault="00945698">
      <w:pPr>
        <w:spacing w:after="0" w:line="259" w:lineRule="auto"/>
        <w:ind w:left="368" w:firstLine="0"/>
        <w:rPr>
          <w:del w:id="59" w:author="Westerlund, Johan" w:date="2020-10-15T12:36:00Z"/>
          <w:lang w:val="en-GB"/>
          <w:rPrChange w:id="60" w:author="Westerlund, Johan" w:date="2021-04-22T14:05:00Z">
            <w:rPr>
              <w:del w:id="61" w:author="Westerlund, Johan" w:date="2020-10-15T12:36:00Z"/>
              <w:lang w:val="en-US"/>
            </w:rPr>
          </w:rPrChange>
        </w:rPr>
      </w:pPr>
      <w:del w:id="62" w:author="Westerlund, Johan" w:date="2020-10-15T12:36:00Z">
        <w:r w:rsidRPr="00C63958" w:rsidDel="00390226">
          <w:rPr>
            <w:sz w:val="18"/>
            <w:lang w:val="en-GB"/>
            <w:rPrChange w:id="63" w:author="Westerlund, Johan" w:date="2021-04-22T14:05:00Z">
              <w:rPr>
                <w:sz w:val="18"/>
                <w:lang w:val="en-US"/>
              </w:rPr>
            </w:rPrChange>
          </w:rPr>
          <w:delText xml:space="preserve"> </w:delText>
        </w:r>
      </w:del>
    </w:p>
    <w:p w14:paraId="3F81630F" w14:textId="06BEB6D1" w:rsidR="00B21364" w:rsidRPr="00C63958" w:rsidDel="00390226" w:rsidRDefault="00945698">
      <w:pPr>
        <w:spacing w:after="0" w:line="259" w:lineRule="auto"/>
        <w:ind w:left="368" w:firstLine="0"/>
        <w:rPr>
          <w:del w:id="64" w:author="Westerlund, Johan" w:date="2020-10-15T12:36:00Z"/>
          <w:lang w:val="en-GB"/>
          <w:rPrChange w:id="65" w:author="Westerlund, Johan" w:date="2021-04-22T14:05:00Z">
            <w:rPr>
              <w:del w:id="66" w:author="Westerlund, Johan" w:date="2020-10-15T12:36:00Z"/>
              <w:lang w:val="en-US"/>
            </w:rPr>
          </w:rPrChange>
        </w:rPr>
      </w:pPr>
      <w:del w:id="67" w:author="Westerlund, Johan" w:date="2020-10-15T12:36:00Z">
        <w:r w:rsidRPr="00C63958" w:rsidDel="00390226">
          <w:rPr>
            <w:sz w:val="18"/>
            <w:lang w:val="en-GB"/>
            <w:rPrChange w:id="68" w:author="Westerlund, Johan" w:date="2021-04-22T14:05:00Z">
              <w:rPr>
                <w:sz w:val="18"/>
                <w:lang w:val="en-US"/>
              </w:rPr>
            </w:rPrChange>
          </w:rPr>
          <w:delText xml:space="preserve"> </w:delText>
        </w:r>
      </w:del>
    </w:p>
    <w:p w14:paraId="61C2050C" w14:textId="78C869B5" w:rsidR="00B21364" w:rsidRPr="00C63958" w:rsidDel="00390226" w:rsidRDefault="00945698">
      <w:pPr>
        <w:spacing w:after="0" w:line="259" w:lineRule="auto"/>
        <w:ind w:left="368" w:firstLine="0"/>
        <w:rPr>
          <w:del w:id="69" w:author="Westerlund, Johan" w:date="2020-10-15T12:36:00Z"/>
          <w:lang w:val="en-GB"/>
          <w:rPrChange w:id="70" w:author="Westerlund, Johan" w:date="2021-04-22T14:05:00Z">
            <w:rPr>
              <w:del w:id="71" w:author="Westerlund, Johan" w:date="2020-10-15T12:36:00Z"/>
              <w:lang w:val="en-US"/>
            </w:rPr>
          </w:rPrChange>
        </w:rPr>
      </w:pPr>
      <w:del w:id="72" w:author="Westerlund, Johan" w:date="2020-10-15T12:36:00Z">
        <w:r w:rsidRPr="00C63958" w:rsidDel="00390226">
          <w:rPr>
            <w:sz w:val="18"/>
            <w:lang w:val="en-GB"/>
            <w:rPrChange w:id="73" w:author="Westerlund, Johan" w:date="2021-04-22T14:05:00Z">
              <w:rPr>
                <w:sz w:val="18"/>
                <w:lang w:val="en-US"/>
              </w:rPr>
            </w:rPrChange>
          </w:rPr>
          <w:delText xml:space="preserve"> </w:delText>
        </w:r>
      </w:del>
    </w:p>
    <w:p w14:paraId="6B488BF4" w14:textId="2613225C" w:rsidR="00B21364" w:rsidRPr="00C63958" w:rsidDel="00390226" w:rsidRDefault="00945698">
      <w:pPr>
        <w:spacing w:after="0" w:line="259" w:lineRule="auto"/>
        <w:ind w:left="368" w:firstLine="0"/>
        <w:rPr>
          <w:del w:id="74" w:author="Westerlund, Johan" w:date="2020-10-15T12:36:00Z"/>
          <w:lang w:val="en-GB"/>
          <w:rPrChange w:id="75" w:author="Westerlund, Johan" w:date="2021-04-22T14:05:00Z">
            <w:rPr>
              <w:del w:id="76" w:author="Westerlund, Johan" w:date="2020-10-15T12:36:00Z"/>
              <w:lang w:val="en-US"/>
            </w:rPr>
          </w:rPrChange>
        </w:rPr>
      </w:pPr>
      <w:del w:id="77" w:author="Westerlund, Johan" w:date="2020-10-15T12:36:00Z">
        <w:r w:rsidRPr="00C63958" w:rsidDel="00390226">
          <w:rPr>
            <w:sz w:val="18"/>
            <w:lang w:val="en-GB"/>
            <w:rPrChange w:id="78" w:author="Westerlund, Johan" w:date="2021-04-22T14:05:00Z">
              <w:rPr>
                <w:sz w:val="18"/>
                <w:lang w:val="en-US"/>
              </w:rPr>
            </w:rPrChange>
          </w:rPr>
          <w:delText xml:space="preserve"> </w:delText>
        </w:r>
      </w:del>
    </w:p>
    <w:p w14:paraId="592DED60" w14:textId="77777777" w:rsidR="00B21364" w:rsidRPr="00C63958" w:rsidRDefault="00945698">
      <w:pPr>
        <w:spacing w:after="0" w:line="259" w:lineRule="auto"/>
        <w:ind w:left="368" w:firstLine="0"/>
        <w:rPr>
          <w:lang w:val="en-GB"/>
          <w:rPrChange w:id="79" w:author="Westerlund, Johan" w:date="2021-04-22T14:05:00Z">
            <w:rPr>
              <w:lang w:val="en-US"/>
            </w:rPr>
          </w:rPrChange>
        </w:rPr>
      </w:pPr>
      <w:r w:rsidRPr="00C63958">
        <w:rPr>
          <w:sz w:val="18"/>
          <w:lang w:val="en-GB"/>
          <w:rPrChange w:id="80" w:author="Westerlund, Johan" w:date="2021-04-22T14:05:00Z">
            <w:rPr>
              <w:sz w:val="18"/>
              <w:lang w:val="en-US"/>
            </w:rPr>
          </w:rPrChange>
        </w:rPr>
        <w:lastRenderedPageBreak/>
        <w:t xml:space="preserve"> </w:t>
      </w:r>
    </w:p>
    <w:p w14:paraId="51F85EB4" w14:textId="77777777" w:rsidR="00B21364" w:rsidRPr="00C63958" w:rsidRDefault="00945698">
      <w:pPr>
        <w:spacing w:after="0" w:line="259" w:lineRule="auto"/>
        <w:ind w:left="368" w:firstLine="0"/>
        <w:rPr>
          <w:lang w:val="en-GB"/>
          <w:rPrChange w:id="81" w:author="Westerlund, Johan" w:date="2021-04-22T14:05:00Z">
            <w:rPr>
              <w:lang w:val="en-US"/>
            </w:rPr>
          </w:rPrChange>
        </w:rPr>
      </w:pPr>
      <w:r w:rsidRPr="00C63958">
        <w:rPr>
          <w:sz w:val="18"/>
          <w:lang w:val="en-GB"/>
          <w:rPrChange w:id="82" w:author="Westerlund, Johan" w:date="2021-04-22T14:05:00Z">
            <w:rPr>
              <w:sz w:val="18"/>
              <w:lang w:val="en-US"/>
            </w:rPr>
          </w:rPrChange>
        </w:rPr>
        <w:t xml:space="preserve"> </w:t>
      </w:r>
    </w:p>
    <w:p w14:paraId="40560FA2" w14:textId="77777777" w:rsidR="00B21364" w:rsidRPr="00C63958" w:rsidRDefault="00945698">
      <w:pPr>
        <w:spacing w:after="0" w:line="259" w:lineRule="auto"/>
        <w:ind w:left="368" w:firstLine="0"/>
        <w:rPr>
          <w:lang w:val="en-GB"/>
          <w:rPrChange w:id="83" w:author="Westerlund, Johan" w:date="2021-04-22T14:05:00Z">
            <w:rPr>
              <w:lang w:val="en-US"/>
            </w:rPr>
          </w:rPrChange>
        </w:rPr>
      </w:pPr>
      <w:r w:rsidRPr="00C63958">
        <w:rPr>
          <w:sz w:val="18"/>
          <w:lang w:val="en-GB"/>
          <w:rPrChange w:id="84" w:author="Westerlund, Johan" w:date="2021-04-22T14:05:00Z">
            <w:rPr>
              <w:sz w:val="18"/>
              <w:lang w:val="en-US"/>
            </w:rPr>
          </w:rPrChange>
        </w:rPr>
        <w:t xml:space="preserve"> </w:t>
      </w:r>
    </w:p>
    <w:p w14:paraId="40A29770" w14:textId="77777777" w:rsidR="00B21364" w:rsidRPr="00C63958" w:rsidRDefault="00945698">
      <w:pPr>
        <w:spacing w:after="0" w:line="259" w:lineRule="auto"/>
        <w:ind w:left="368" w:firstLine="0"/>
        <w:rPr>
          <w:lang w:val="en-GB"/>
          <w:rPrChange w:id="85" w:author="Westerlund, Johan" w:date="2021-04-22T14:05:00Z">
            <w:rPr>
              <w:lang w:val="en-US"/>
            </w:rPr>
          </w:rPrChange>
        </w:rPr>
      </w:pPr>
      <w:r w:rsidRPr="00C63958">
        <w:rPr>
          <w:sz w:val="18"/>
          <w:lang w:val="en-GB"/>
          <w:rPrChange w:id="86" w:author="Westerlund, Johan" w:date="2021-04-22T14:05:00Z">
            <w:rPr>
              <w:sz w:val="18"/>
              <w:lang w:val="en-US"/>
            </w:rPr>
          </w:rPrChange>
        </w:rPr>
        <w:t xml:space="preserve"> </w:t>
      </w:r>
    </w:p>
    <w:p w14:paraId="38987882" w14:textId="77777777" w:rsidR="00B21364" w:rsidRPr="00C63958" w:rsidRDefault="00945698">
      <w:pPr>
        <w:spacing w:after="286" w:line="259" w:lineRule="auto"/>
        <w:ind w:left="368" w:firstLine="0"/>
        <w:rPr>
          <w:lang w:val="en-GB"/>
          <w:rPrChange w:id="87" w:author="Westerlund, Johan" w:date="2021-04-22T14:05:00Z">
            <w:rPr>
              <w:lang w:val="en-US"/>
            </w:rPr>
          </w:rPrChange>
        </w:rPr>
      </w:pPr>
      <w:r w:rsidRPr="00C63958">
        <w:rPr>
          <w:sz w:val="18"/>
          <w:lang w:val="en-GB"/>
          <w:rPrChange w:id="88" w:author="Westerlund, Johan" w:date="2021-04-22T14:05:00Z">
            <w:rPr>
              <w:sz w:val="18"/>
              <w:lang w:val="en-US"/>
            </w:rPr>
          </w:rPrChange>
        </w:rPr>
        <w:t xml:space="preserve"> </w:t>
      </w:r>
    </w:p>
    <w:p w14:paraId="4C53DE61" w14:textId="77777777" w:rsidR="00B21364" w:rsidRPr="00C63958" w:rsidRDefault="00945698">
      <w:pPr>
        <w:spacing w:after="0" w:line="259" w:lineRule="auto"/>
        <w:ind w:left="368" w:firstLine="0"/>
        <w:rPr>
          <w:lang w:val="en-GB"/>
          <w:rPrChange w:id="89" w:author="Westerlund, Johan" w:date="2021-04-22T14:05:00Z">
            <w:rPr/>
          </w:rPrChange>
        </w:rPr>
      </w:pPr>
      <w:r w:rsidRPr="00C63958">
        <w:rPr>
          <w:b/>
          <w:color w:val="00548C"/>
          <w:sz w:val="50"/>
          <w:lang w:val="en-GB"/>
          <w:rPrChange w:id="90" w:author="Westerlund, Johan" w:date="2021-04-22T14:05:00Z">
            <w:rPr>
              <w:b/>
              <w:color w:val="00548C"/>
              <w:sz w:val="50"/>
            </w:rPr>
          </w:rPrChange>
        </w:rPr>
        <w:t xml:space="preserve">Edition 3.0 </w:t>
      </w:r>
    </w:p>
    <w:p w14:paraId="48871032" w14:textId="77777777" w:rsidR="00B21364" w:rsidRPr="00C63958" w:rsidRDefault="00945698">
      <w:pPr>
        <w:spacing w:after="0" w:line="259" w:lineRule="auto"/>
        <w:ind w:left="368" w:firstLine="0"/>
        <w:rPr>
          <w:lang w:val="en-GB"/>
          <w:rPrChange w:id="91" w:author="Westerlund, Johan" w:date="2021-04-22T14:05:00Z">
            <w:rPr/>
          </w:rPrChange>
        </w:rPr>
      </w:pPr>
      <w:r w:rsidRPr="00C63958">
        <w:rPr>
          <w:b/>
          <w:color w:val="00548C"/>
          <w:sz w:val="28"/>
          <w:lang w:val="en-GB"/>
          <w:rPrChange w:id="92" w:author="Westerlund, Johan" w:date="2021-04-22T14:05:00Z">
            <w:rPr>
              <w:b/>
              <w:color w:val="00548C"/>
              <w:sz w:val="28"/>
            </w:rPr>
          </w:rPrChange>
        </w:rPr>
        <w:t xml:space="preserve">December 2013 </w:t>
      </w:r>
    </w:p>
    <w:p w14:paraId="008529A8" w14:textId="30583C5D" w:rsidR="00B21364" w:rsidRPr="00C63958" w:rsidRDefault="00945698">
      <w:pPr>
        <w:spacing w:after="536" w:line="259" w:lineRule="auto"/>
        <w:ind w:left="-566" w:right="-453" w:firstLine="0"/>
        <w:rPr>
          <w:lang w:val="en-GB"/>
          <w:rPrChange w:id="93" w:author="Westerlund, Johan" w:date="2021-04-22T14:05:00Z">
            <w:rPr/>
          </w:rPrChange>
        </w:rPr>
      </w:pPr>
      <w:r w:rsidRPr="00C03868">
        <w:rPr>
          <w:noProof/>
          <w:lang w:val="sv-SE" w:eastAsia="sv-SE"/>
        </w:rPr>
        <mc:AlternateContent>
          <mc:Choice Requires="wpg">
            <w:drawing>
              <wp:inline distT="0" distB="0" distL="0" distR="0" wp14:anchorId="2926A61B" wp14:editId="4ABF342C">
                <wp:extent cx="7127748" cy="12954"/>
                <wp:effectExtent l="0" t="0" r="0" b="0"/>
                <wp:docPr id="22152" name="Group 22152"/>
                <wp:cNvGraphicFramePr/>
                <a:graphic xmlns:a="http://schemas.openxmlformats.org/drawingml/2006/main">
                  <a:graphicData uri="http://schemas.microsoft.com/office/word/2010/wordprocessingGroup">
                    <wpg:wgp>
                      <wpg:cNvGrpSpPr/>
                      <wpg:grpSpPr>
                        <a:xfrm>
                          <a:off x="0" y="0"/>
                          <a:ext cx="7127748" cy="12954"/>
                          <a:chOff x="0" y="0"/>
                          <a:chExt cx="7127748" cy="12954"/>
                        </a:xfrm>
                      </wpg:grpSpPr>
                      <wps:wsp>
                        <wps:cNvPr id="31541" name="Shape 31541"/>
                        <wps:cNvSpPr/>
                        <wps:spPr>
                          <a:xfrm>
                            <a:off x="0" y="0"/>
                            <a:ext cx="7127748" cy="12954"/>
                          </a:xfrm>
                          <a:custGeom>
                            <a:avLst/>
                            <a:gdLst/>
                            <a:ahLst/>
                            <a:cxnLst/>
                            <a:rect l="0" t="0" r="0" b="0"/>
                            <a:pathLst>
                              <a:path w="7127748" h="12954">
                                <a:moveTo>
                                  <a:pt x="0" y="0"/>
                                </a:moveTo>
                                <a:lnTo>
                                  <a:pt x="7127748" y="0"/>
                                </a:lnTo>
                                <a:lnTo>
                                  <a:pt x="7127748" y="12954"/>
                                </a:lnTo>
                                <a:lnTo>
                                  <a:pt x="0" y="12954"/>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2152" style="width:561.24pt;height:1.02002pt;mso-position-horizontal-relative:char;mso-position-vertical-relative:line" coordsize="71277,129">
                <v:shape id="Shape 31542" style="position:absolute;width:71277;height:129;left:0;top:0;" coordsize="7127748,12954" path="m0,0l7127748,0l7127748,12954l0,12954l0,0">
                  <v:stroke weight="0pt" endcap="flat" joinstyle="miter" miterlimit="10" on="false" color="#000000" opacity="0"/>
                  <v:fill on="true" color="#00548c"/>
                </v:shape>
              </v:group>
            </w:pict>
          </mc:Fallback>
        </mc:AlternateContent>
      </w:r>
    </w:p>
    <w:p w14:paraId="0F9BBD31" w14:textId="3DFB9790" w:rsidR="00B21364" w:rsidRPr="00C63958" w:rsidRDefault="00945698">
      <w:pPr>
        <w:spacing w:after="0" w:line="259" w:lineRule="auto"/>
        <w:ind w:left="340" w:firstLine="0"/>
        <w:rPr>
          <w:lang w:val="en-GB"/>
          <w:rPrChange w:id="94" w:author="Westerlund, Johan" w:date="2021-04-22T14:05:00Z">
            <w:rPr/>
          </w:rPrChange>
        </w:rPr>
      </w:pPr>
      <w:del w:id="95" w:author="Westerlund, Johan" w:date="2020-10-15T12:37:00Z">
        <w:r w:rsidRPr="00C03868" w:rsidDel="00390226">
          <w:rPr>
            <w:noProof/>
            <w:lang w:val="sv-SE" w:eastAsia="sv-SE"/>
          </w:rPr>
          <mc:AlternateContent>
            <mc:Choice Requires="wpg">
              <w:drawing>
                <wp:inline distT="0" distB="0" distL="0" distR="0" wp14:anchorId="24415813" wp14:editId="79DC8D71">
                  <wp:extent cx="3248406" cy="739213"/>
                  <wp:effectExtent l="0" t="0" r="0" b="0"/>
                  <wp:docPr id="22151" name="Group 22151"/>
                  <wp:cNvGraphicFramePr/>
                  <a:graphic xmlns:a="http://schemas.openxmlformats.org/drawingml/2006/main">
                    <a:graphicData uri="http://schemas.microsoft.com/office/word/2010/wordprocessingGroup">
                      <wpg:wgp>
                        <wpg:cNvGrpSpPr/>
                        <wpg:grpSpPr>
                          <a:xfrm>
                            <a:off x="0" y="0"/>
                            <a:ext cx="3248406" cy="739213"/>
                            <a:chOff x="0" y="0"/>
                            <a:chExt cx="3248406" cy="739213"/>
                          </a:xfrm>
                        </wpg:grpSpPr>
                        <pic:pic xmlns:pic="http://schemas.openxmlformats.org/drawingml/2006/picture">
                          <pic:nvPicPr>
                            <pic:cNvPr id="11" name="Picture 11"/>
                            <pic:cNvPicPr/>
                          </pic:nvPicPr>
                          <pic:blipFill>
                            <a:blip r:embed="rId14"/>
                            <a:stretch>
                              <a:fillRect/>
                            </a:stretch>
                          </pic:blipFill>
                          <pic:spPr>
                            <a:xfrm>
                              <a:off x="0" y="1726"/>
                              <a:ext cx="3248406" cy="723138"/>
                            </a:xfrm>
                            <a:prstGeom prst="rect">
                              <a:avLst/>
                            </a:prstGeom>
                          </pic:spPr>
                        </pic:pic>
                        <wps:wsp>
                          <wps:cNvPr id="21" name="Rectangle 21"/>
                          <wps:cNvSpPr/>
                          <wps:spPr>
                            <a:xfrm>
                              <a:off x="18288" y="0"/>
                              <a:ext cx="38250" cy="172388"/>
                            </a:xfrm>
                            <a:prstGeom prst="rect">
                              <a:avLst/>
                            </a:prstGeom>
                            <a:ln>
                              <a:noFill/>
                            </a:ln>
                          </wps:spPr>
                          <wps:txbx>
                            <w:txbxContent>
                              <w:p w14:paraId="4C4E1CBE"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22" name="Rectangle 22"/>
                          <wps:cNvSpPr/>
                          <wps:spPr>
                            <a:xfrm>
                              <a:off x="18288" y="152399"/>
                              <a:ext cx="38250" cy="172388"/>
                            </a:xfrm>
                            <a:prstGeom prst="rect">
                              <a:avLst/>
                            </a:prstGeom>
                            <a:ln>
                              <a:noFill/>
                            </a:ln>
                          </wps:spPr>
                          <wps:txbx>
                            <w:txbxContent>
                              <w:p w14:paraId="50D89BFC"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23" name="Rectangle 23"/>
                          <wps:cNvSpPr/>
                          <wps:spPr>
                            <a:xfrm>
                              <a:off x="18288" y="304799"/>
                              <a:ext cx="38250" cy="172388"/>
                            </a:xfrm>
                            <a:prstGeom prst="rect">
                              <a:avLst/>
                            </a:prstGeom>
                            <a:ln>
                              <a:noFill/>
                            </a:ln>
                          </wps:spPr>
                          <wps:txbx>
                            <w:txbxContent>
                              <w:p w14:paraId="592FBC68"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24" name="Rectangle 24"/>
                          <wps:cNvSpPr/>
                          <wps:spPr>
                            <a:xfrm>
                              <a:off x="18288" y="457198"/>
                              <a:ext cx="38250" cy="172388"/>
                            </a:xfrm>
                            <a:prstGeom prst="rect">
                              <a:avLst/>
                            </a:prstGeom>
                            <a:ln>
                              <a:noFill/>
                            </a:ln>
                          </wps:spPr>
                          <wps:txbx>
                            <w:txbxContent>
                              <w:p w14:paraId="0CB3D4A8"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25" name="Rectangle 25"/>
                          <wps:cNvSpPr/>
                          <wps:spPr>
                            <a:xfrm>
                              <a:off x="18288" y="609598"/>
                              <a:ext cx="38250" cy="172388"/>
                            </a:xfrm>
                            <a:prstGeom prst="rect">
                              <a:avLst/>
                            </a:prstGeom>
                            <a:ln>
                              <a:noFill/>
                            </a:ln>
                          </wps:spPr>
                          <wps:txbx>
                            <w:txbxContent>
                              <w:p w14:paraId="2B52BC96"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g:wgp>
                    </a:graphicData>
                  </a:graphic>
                </wp:inline>
              </w:drawing>
            </mc:Choice>
            <mc:Fallback>
              <w:pict>
                <v:group w14:anchorId="24415813" id="Group 22151" o:spid="_x0000_s1039" style="width:255.8pt;height:58.2pt;mso-position-horizontal-relative:char;mso-position-vertical-relative:line" coordsize="32484,739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">
                  <v:shape id="Picture 11" o:spid="_x0000_s1040" type="#_x0000_t75" style="position:absolute;top:17;width:32484;height:72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">
                    <v:imagedata r:id="rId15" o:title=""/>
                  </v:shape>
                  <v:rect id="Rectangle 21" o:spid="_x0000_s1041" style="position:absolute;left:182;width:38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14:paraId="4C4E1CBE" w14:textId="77777777" w:rsidR="009A779E" w:rsidRDefault="009A779E">
                          <w:pPr>
                            <w:spacing w:after="160" w:line="259" w:lineRule="auto"/>
                            <w:ind w:left="0" w:firstLine="0"/>
                          </w:pPr>
                          <w:r>
                            <w:rPr>
                              <w:sz w:val="20"/>
                            </w:rPr>
                            <w:t xml:space="preserve"> </w:t>
                          </w:r>
                        </w:p>
                      </w:txbxContent>
                    </v:textbox>
                  </v:rect>
                  <v:rect id="Rectangle 22" o:spid="_x0000_s1042" style="position:absolute;left:182;top:1523;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14:paraId="50D89BFC" w14:textId="77777777" w:rsidR="009A779E" w:rsidRDefault="009A779E">
                          <w:pPr>
                            <w:spacing w:after="160" w:line="259" w:lineRule="auto"/>
                            <w:ind w:left="0" w:firstLine="0"/>
                          </w:pPr>
                          <w:r>
                            <w:rPr>
                              <w:sz w:val="20"/>
                            </w:rPr>
                            <w:t xml:space="preserve"> </w:t>
                          </w:r>
                        </w:p>
                      </w:txbxContent>
                    </v:textbox>
                  </v:rect>
                  <v:rect id="Rectangle 23" o:spid="_x0000_s1043" style="position:absolute;left:182;top:3047;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14:paraId="592FBC68" w14:textId="77777777" w:rsidR="009A779E" w:rsidRDefault="009A779E">
                          <w:pPr>
                            <w:spacing w:after="160" w:line="259" w:lineRule="auto"/>
                            <w:ind w:left="0" w:firstLine="0"/>
                          </w:pPr>
                          <w:r>
                            <w:rPr>
                              <w:sz w:val="20"/>
                            </w:rPr>
                            <w:t xml:space="preserve"> </w:t>
                          </w:r>
                        </w:p>
                      </w:txbxContent>
                    </v:textbox>
                  </v:rect>
                  <v:rect id="Rectangle 24" o:spid="_x0000_s1044" style="position:absolute;left:182;top:4571;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14:paraId="0CB3D4A8" w14:textId="77777777" w:rsidR="009A779E" w:rsidRDefault="009A779E">
                          <w:pPr>
                            <w:spacing w:after="160" w:line="259" w:lineRule="auto"/>
                            <w:ind w:left="0" w:firstLine="0"/>
                          </w:pPr>
                          <w:r>
                            <w:rPr>
                              <w:sz w:val="20"/>
                            </w:rPr>
                            <w:t xml:space="preserve"> </w:t>
                          </w:r>
                        </w:p>
                      </w:txbxContent>
                    </v:textbox>
                  </v:rect>
                  <v:rect id="Rectangle 25" o:spid="_x0000_s1045" style="position:absolute;left:182;top:6095;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14:paraId="2B52BC96" w14:textId="77777777" w:rsidR="009A779E" w:rsidRDefault="009A779E">
                          <w:pPr>
                            <w:spacing w:after="160" w:line="259" w:lineRule="auto"/>
                            <w:ind w:left="0" w:firstLine="0"/>
                          </w:pPr>
                          <w:r>
                            <w:rPr>
                              <w:sz w:val="20"/>
                            </w:rPr>
                            <w:t xml:space="preserve"> </w:t>
                          </w:r>
                        </w:p>
                      </w:txbxContent>
                    </v:textbox>
                  </v:rect>
                  <w10:anchorlock/>
                </v:group>
              </w:pict>
            </mc:Fallback>
          </mc:AlternateContent>
        </w:r>
      </w:del>
    </w:p>
    <w:p w14:paraId="20198F40" w14:textId="77777777" w:rsidR="00B21364" w:rsidRPr="00C63958" w:rsidRDefault="00945698">
      <w:pPr>
        <w:spacing w:after="0" w:line="259" w:lineRule="auto"/>
        <w:ind w:left="0" w:firstLine="0"/>
        <w:rPr>
          <w:lang w:val="en-GB"/>
          <w:rPrChange w:id="96" w:author="Westerlund, Johan" w:date="2021-04-22T14:05:00Z">
            <w:rPr/>
          </w:rPrChange>
        </w:rPr>
      </w:pPr>
      <w:r w:rsidRPr="00C63958">
        <w:rPr>
          <w:sz w:val="20"/>
          <w:lang w:val="en-GB"/>
          <w:rPrChange w:id="97" w:author="Westerlund, Johan" w:date="2021-04-22T14:05:00Z">
            <w:rPr>
              <w:sz w:val="20"/>
            </w:rPr>
          </w:rPrChange>
        </w:rPr>
        <w:t xml:space="preserve"> </w:t>
      </w:r>
    </w:p>
    <w:p w14:paraId="0F994C0A" w14:textId="04222BEE" w:rsidR="00B21364" w:rsidRPr="00C63958" w:rsidDel="00390226" w:rsidRDefault="00945698">
      <w:pPr>
        <w:spacing w:after="0" w:line="259" w:lineRule="auto"/>
        <w:ind w:left="0" w:firstLine="0"/>
        <w:rPr>
          <w:del w:id="98" w:author="Westerlund, Johan" w:date="2020-10-15T12:35:00Z"/>
          <w:lang w:val="en-GB"/>
          <w:rPrChange w:id="99" w:author="Westerlund, Johan" w:date="2021-04-22T14:05:00Z">
            <w:rPr>
              <w:del w:id="100" w:author="Westerlund, Johan" w:date="2020-10-15T12:35:00Z"/>
            </w:rPr>
          </w:rPrChange>
        </w:rPr>
      </w:pPr>
      <w:r w:rsidRPr="00C63958">
        <w:rPr>
          <w:sz w:val="20"/>
          <w:lang w:val="en-GB"/>
          <w:rPrChange w:id="101" w:author="Westerlund, Johan" w:date="2021-04-22T14:05:00Z">
            <w:rPr>
              <w:sz w:val="20"/>
            </w:rPr>
          </w:rPrChange>
        </w:rPr>
        <w:t xml:space="preserve"> </w:t>
      </w:r>
    </w:p>
    <w:p w14:paraId="0706E18B" w14:textId="67811F25" w:rsidR="00B21364" w:rsidRPr="00C63958" w:rsidDel="00390226" w:rsidRDefault="00945698">
      <w:pPr>
        <w:spacing w:after="0" w:line="259" w:lineRule="auto"/>
        <w:ind w:left="0" w:firstLine="0"/>
        <w:rPr>
          <w:del w:id="102" w:author="Westerlund, Johan" w:date="2020-10-15T12:35:00Z"/>
          <w:lang w:val="en-GB"/>
          <w:rPrChange w:id="103" w:author="Westerlund, Johan" w:date="2021-04-22T14:05:00Z">
            <w:rPr>
              <w:del w:id="104" w:author="Westerlund, Johan" w:date="2020-10-15T12:35:00Z"/>
            </w:rPr>
          </w:rPrChange>
        </w:rPr>
      </w:pPr>
      <w:del w:id="105" w:author="Westerlund, Johan" w:date="2020-10-15T12:35:00Z">
        <w:r w:rsidRPr="00C63958" w:rsidDel="00390226">
          <w:rPr>
            <w:sz w:val="20"/>
            <w:lang w:val="en-GB"/>
            <w:rPrChange w:id="106" w:author="Westerlund, Johan" w:date="2021-04-22T14:05:00Z">
              <w:rPr>
                <w:sz w:val="20"/>
              </w:rPr>
            </w:rPrChange>
          </w:rPr>
          <w:delText xml:space="preserve"> </w:delText>
        </w:r>
      </w:del>
    </w:p>
    <w:p w14:paraId="2E075708" w14:textId="4F0E1B4A" w:rsidR="00B21364" w:rsidRPr="00C63958" w:rsidDel="00390226" w:rsidRDefault="00945698">
      <w:pPr>
        <w:spacing w:after="0" w:line="259" w:lineRule="auto"/>
        <w:ind w:left="0" w:firstLine="0"/>
        <w:rPr>
          <w:del w:id="107" w:author="Westerlund, Johan" w:date="2020-10-15T12:35:00Z"/>
          <w:lang w:val="en-GB"/>
          <w:rPrChange w:id="108" w:author="Westerlund, Johan" w:date="2021-04-22T14:05:00Z">
            <w:rPr>
              <w:del w:id="109" w:author="Westerlund, Johan" w:date="2020-10-15T12:35:00Z"/>
            </w:rPr>
          </w:rPrChange>
        </w:rPr>
      </w:pPr>
      <w:del w:id="110" w:author="Westerlund, Johan" w:date="2020-10-15T12:35:00Z">
        <w:r w:rsidRPr="00C63958" w:rsidDel="00390226">
          <w:rPr>
            <w:sz w:val="20"/>
            <w:lang w:val="en-GB"/>
            <w:rPrChange w:id="111" w:author="Westerlund, Johan" w:date="2021-04-22T14:05:00Z">
              <w:rPr>
                <w:sz w:val="20"/>
              </w:rPr>
            </w:rPrChange>
          </w:rPr>
          <w:delText xml:space="preserve"> </w:delText>
        </w:r>
      </w:del>
    </w:p>
    <w:p w14:paraId="6AA296F6" w14:textId="34613A3E" w:rsidR="00B21364" w:rsidRPr="00C63958" w:rsidRDefault="00945698">
      <w:pPr>
        <w:spacing w:after="0" w:line="259" w:lineRule="auto"/>
        <w:ind w:left="0" w:firstLine="0"/>
        <w:rPr>
          <w:lang w:val="en-GB"/>
          <w:rPrChange w:id="112" w:author="Westerlund, Johan" w:date="2021-04-22T14:05:00Z">
            <w:rPr/>
          </w:rPrChange>
        </w:rPr>
        <w:pPrChange w:id="113" w:author="Westerlund, Johan" w:date="2020-10-15T12:35:00Z">
          <w:pPr>
            <w:spacing w:after="332" w:line="259" w:lineRule="auto"/>
            <w:ind w:left="0" w:firstLine="0"/>
          </w:pPr>
        </w:pPrChange>
      </w:pPr>
      <w:del w:id="114" w:author="Westerlund, Johan" w:date="2020-10-15T12:35:00Z">
        <w:r w:rsidRPr="00C63958" w:rsidDel="00390226">
          <w:rPr>
            <w:sz w:val="20"/>
            <w:lang w:val="en-GB"/>
            <w:rPrChange w:id="115" w:author="Westerlund, Johan" w:date="2021-04-22T14:05:00Z">
              <w:rPr>
                <w:sz w:val="20"/>
              </w:rPr>
            </w:rPrChange>
          </w:rPr>
          <w:delText xml:space="preserve"> </w:delText>
        </w:r>
      </w:del>
    </w:p>
    <w:p w14:paraId="7A863906" w14:textId="77777777" w:rsidR="00B21364" w:rsidRPr="00C63958" w:rsidRDefault="00945698">
      <w:pPr>
        <w:spacing w:after="0" w:line="259" w:lineRule="auto"/>
        <w:ind w:left="-5"/>
        <w:rPr>
          <w:lang w:val="en-GB"/>
          <w:rPrChange w:id="116" w:author="Westerlund, Johan" w:date="2021-04-22T14:05:00Z">
            <w:rPr/>
          </w:rPrChange>
        </w:rPr>
      </w:pPr>
      <w:r w:rsidRPr="00C63958">
        <w:rPr>
          <w:b/>
          <w:color w:val="009FE3"/>
          <w:sz w:val="56"/>
          <w:lang w:val="en-GB"/>
          <w:rPrChange w:id="117" w:author="Westerlund, Johan" w:date="2021-04-22T14:05:00Z">
            <w:rPr>
              <w:b/>
              <w:color w:val="009FE3"/>
              <w:sz w:val="56"/>
            </w:rPr>
          </w:rPrChange>
        </w:rPr>
        <w:t xml:space="preserve">DOCUMENT REVISION </w:t>
      </w:r>
    </w:p>
    <w:p w14:paraId="0A469D55" w14:textId="77777777" w:rsidR="00B21364" w:rsidRPr="00C63958" w:rsidRDefault="00945698">
      <w:pPr>
        <w:spacing w:after="42" w:line="259" w:lineRule="auto"/>
        <w:ind w:left="-30" w:right="-30" w:firstLine="0"/>
        <w:rPr>
          <w:lang w:val="en-GB"/>
          <w:rPrChange w:id="118" w:author="Westerlund, Johan" w:date="2021-04-22T14:05:00Z">
            <w:rPr/>
          </w:rPrChange>
        </w:rPr>
      </w:pPr>
      <w:r w:rsidRPr="00C03868">
        <w:rPr>
          <w:noProof/>
          <w:lang w:val="sv-SE" w:eastAsia="sv-SE"/>
        </w:rPr>
        <mc:AlternateContent>
          <mc:Choice Requires="wpg">
            <w:drawing>
              <wp:inline distT="0" distB="0" distL="0" distR="0" wp14:anchorId="1D2B1F44" wp14:editId="1A5B26E2">
                <wp:extent cx="6518148" cy="12192"/>
                <wp:effectExtent l="0" t="0" r="0" b="0"/>
                <wp:docPr id="23365" name="Group 23365"/>
                <wp:cNvGraphicFramePr/>
                <a:graphic xmlns:a="http://schemas.openxmlformats.org/drawingml/2006/main">
                  <a:graphicData uri="http://schemas.microsoft.com/office/word/2010/wordprocessingGroup">
                    <wpg:wgp>
                      <wpg:cNvGrpSpPr/>
                      <wpg:grpSpPr>
                        <a:xfrm>
                          <a:off x="0" y="0"/>
                          <a:ext cx="6518148" cy="12192"/>
                          <a:chOff x="0" y="0"/>
                          <a:chExt cx="6518148" cy="12192"/>
                        </a:xfrm>
                      </wpg:grpSpPr>
                      <wps:wsp>
                        <wps:cNvPr id="31543" name="Shape 31543"/>
                        <wps:cNvSpPr/>
                        <wps:spPr>
                          <a:xfrm>
                            <a:off x="0" y="0"/>
                            <a:ext cx="6518148" cy="12192"/>
                          </a:xfrm>
                          <a:custGeom>
                            <a:avLst/>
                            <a:gdLst/>
                            <a:ahLst/>
                            <a:cxnLst/>
                            <a:rect l="0" t="0" r="0" b="0"/>
                            <a:pathLst>
                              <a:path w="6518148" h="12192">
                                <a:moveTo>
                                  <a:pt x="0" y="0"/>
                                </a:moveTo>
                                <a:lnTo>
                                  <a:pt x="6518148" y="0"/>
                                </a:lnTo>
                                <a:lnTo>
                                  <a:pt x="6518148"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3365" style="width:513.24pt;height:0.960022pt;mso-position-horizontal-relative:char;mso-position-vertical-relative:line" coordsize="65181,121">
                <v:shape id="Shape 31544" style="position:absolute;width:65181;height:121;left:0;top:0;" coordsize="6518148,12192" path="m0,0l6518148,0l6518148,12192l0,12192l0,0">
                  <v:stroke weight="0pt" endcap="flat" joinstyle="miter" miterlimit="10" on="false" color="#000000" opacity="0"/>
                  <v:fill on="true" color="#00548c"/>
                </v:shape>
              </v:group>
            </w:pict>
          </mc:Fallback>
        </mc:AlternateContent>
      </w:r>
    </w:p>
    <w:p w14:paraId="520E8CFC" w14:textId="77777777" w:rsidR="00B21364" w:rsidRPr="00C63958" w:rsidRDefault="00945698">
      <w:pPr>
        <w:spacing w:after="0" w:line="259" w:lineRule="auto"/>
        <w:ind w:left="0" w:firstLine="0"/>
        <w:rPr>
          <w:lang w:val="en-GB"/>
          <w:rPrChange w:id="119" w:author="Westerlund, Johan" w:date="2021-04-22T14:05:00Z">
            <w:rPr/>
          </w:rPrChange>
        </w:rPr>
      </w:pPr>
      <w:r w:rsidRPr="00C63958">
        <w:rPr>
          <w:sz w:val="20"/>
          <w:lang w:val="en-GB"/>
          <w:rPrChange w:id="120" w:author="Westerlund, Johan" w:date="2021-04-22T14:05:00Z">
            <w:rPr>
              <w:sz w:val="20"/>
            </w:rPr>
          </w:rPrChange>
        </w:rPr>
        <w:t xml:space="preserve"> </w:t>
      </w:r>
    </w:p>
    <w:p w14:paraId="134387DA" w14:textId="77777777" w:rsidR="00B21364" w:rsidRPr="00C63958" w:rsidRDefault="00945698">
      <w:pPr>
        <w:spacing w:after="0" w:line="259" w:lineRule="auto"/>
        <w:ind w:left="0" w:firstLine="0"/>
        <w:rPr>
          <w:lang w:val="en-GB"/>
          <w:rPrChange w:id="121" w:author="Westerlund, Johan" w:date="2021-04-22T14:05:00Z">
            <w:rPr/>
          </w:rPrChange>
        </w:rPr>
      </w:pPr>
      <w:r w:rsidRPr="00C63958">
        <w:rPr>
          <w:sz w:val="20"/>
          <w:lang w:val="en-GB"/>
          <w:rPrChange w:id="122" w:author="Westerlund, Johan" w:date="2021-04-22T14:05:00Z">
            <w:rPr>
              <w:sz w:val="20"/>
            </w:rPr>
          </w:rPrChange>
        </w:rPr>
        <w:t xml:space="preserve"> </w:t>
      </w:r>
    </w:p>
    <w:p w14:paraId="20BF63AE" w14:textId="77777777" w:rsidR="00B21364" w:rsidRPr="00C63958" w:rsidRDefault="00945698">
      <w:pPr>
        <w:spacing w:after="9"/>
        <w:ind w:left="-5"/>
        <w:rPr>
          <w:lang w:val="en-GB"/>
          <w:rPrChange w:id="123" w:author="Westerlund, Johan" w:date="2021-04-22T14:05:00Z">
            <w:rPr>
              <w:lang w:val="en-US"/>
            </w:rPr>
          </w:rPrChange>
        </w:rPr>
      </w:pPr>
      <w:r w:rsidRPr="00C63958">
        <w:rPr>
          <w:lang w:val="en-GB"/>
          <w:rPrChange w:id="124" w:author="Westerlund, Johan" w:date="2021-04-22T14:05:00Z">
            <w:rPr>
              <w:lang w:val="en-US"/>
            </w:rPr>
          </w:rPrChange>
        </w:rPr>
        <w:t xml:space="preserve">Revisions to this IALA Document are to be noted in the table prior to the issue of a revised document. </w:t>
      </w:r>
    </w:p>
    <w:tbl>
      <w:tblPr>
        <w:tblStyle w:val="TableGrid"/>
        <w:tblW w:w="10486" w:type="dxa"/>
        <w:tblInd w:w="5" w:type="dxa"/>
        <w:tblCellMar>
          <w:top w:w="104" w:type="dxa"/>
          <w:left w:w="219" w:type="dxa"/>
          <w:right w:w="115" w:type="dxa"/>
        </w:tblCellMar>
        <w:tblLook w:val="04A0" w:firstRow="1" w:lastRow="0" w:firstColumn="1" w:lastColumn="0" w:noHBand="0" w:noVBand="1"/>
      </w:tblPr>
      <w:tblGrid>
        <w:gridCol w:w="1908"/>
        <w:gridCol w:w="3576"/>
        <w:gridCol w:w="5002"/>
      </w:tblGrid>
      <w:tr w:rsidR="00B21364" w:rsidRPr="00C63958" w14:paraId="795A7A99" w14:textId="77777777">
        <w:trPr>
          <w:trHeight w:val="373"/>
        </w:trPr>
        <w:tc>
          <w:tcPr>
            <w:tcW w:w="1908" w:type="dxa"/>
            <w:tcBorders>
              <w:top w:val="single" w:sz="4" w:space="0" w:color="000000"/>
              <w:left w:val="single" w:sz="4" w:space="0" w:color="000000"/>
              <w:bottom w:val="single" w:sz="4" w:space="0" w:color="000000"/>
              <w:right w:val="single" w:sz="4" w:space="0" w:color="000000"/>
            </w:tcBorders>
          </w:tcPr>
          <w:p w14:paraId="695FC780" w14:textId="77777777" w:rsidR="00B21364" w:rsidRPr="00C63958" w:rsidRDefault="00945698">
            <w:pPr>
              <w:spacing w:after="0" w:line="259" w:lineRule="auto"/>
              <w:ind w:left="1" w:firstLine="0"/>
              <w:rPr>
                <w:lang w:val="en-GB"/>
                <w:rPrChange w:id="125" w:author="Westerlund, Johan" w:date="2021-04-22T14:05:00Z">
                  <w:rPr/>
                </w:rPrChange>
              </w:rPr>
            </w:pPr>
            <w:r w:rsidRPr="00C63958">
              <w:rPr>
                <w:b/>
                <w:color w:val="3F7DC9"/>
                <w:sz w:val="20"/>
                <w:lang w:val="en-GB"/>
                <w:rPrChange w:id="126" w:author="Westerlund, Johan" w:date="2021-04-22T14:05:00Z">
                  <w:rPr>
                    <w:b/>
                    <w:color w:val="3F7DC9"/>
                    <w:sz w:val="20"/>
                  </w:rPr>
                </w:rPrChange>
              </w:rPr>
              <w:t xml:space="preserve">Date </w:t>
            </w:r>
          </w:p>
        </w:tc>
        <w:tc>
          <w:tcPr>
            <w:tcW w:w="3576" w:type="dxa"/>
            <w:tcBorders>
              <w:top w:val="single" w:sz="4" w:space="0" w:color="000000"/>
              <w:left w:val="single" w:sz="4" w:space="0" w:color="000000"/>
              <w:bottom w:val="single" w:sz="4" w:space="0" w:color="000000"/>
              <w:right w:val="single" w:sz="4" w:space="0" w:color="000000"/>
            </w:tcBorders>
          </w:tcPr>
          <w:p w14:paraId="1A7569AC" w14:textId="77777777" w:rsidR="00B21364" w:rsidRPr="00C63958" w:rsidRDefault="00945698">
            <w:pPr>
              <w:spacing w:after="0" w:line="259" w:lineRule="auto"/>
              <w:ind w:left="2" w:firstLine="0"/>
              <w:rPr>
                <w:lang w:val="en-GB"/>
                <w:rPrChange w:id="127" w:author="Westerlund, Johan" w:date="2021-04-22T14:05:00Z">
                  <w:rPr/>
                </w:rPrChange>
              </w:rPr>
            </w:pPr>
            <w:r w:rsidRPr="00C63958">
              <w:rPr>
                <w:b/>
                <w:color w:val="3F7DC9"/>
                <w:sz w:val="20"/>
                <w:lang w:val="en-GB"/>
                <w:rPrChange w:id="128" w:author="Westerlund, Johan" w:date="2021-04-22T14:05:00Z">
                  <w:rPr>
                    <w:b/>
                    <w:color w:val="3F7DC9"/>
                    <w:sz w:val="20"/>
                  </w:rPr>
                </w:rPrChange>
              </w:rPr>
              <w:t xml:space="preserve">Page / Section Revised </w:t>
            </w:r>
          </w:p>
        </w:tc>
        <w:tc>
          <w:tcPr>
            <w:tcW w:w="5002" w:type="dxa"/>
            <w:tcBorders>
              <w:top w:val="single" w:sz="4" w:space="0" w:color="000000"/>
              <w:left w:val="single" w:sz="4" w:space="0" w:color="000000"/>
              <w:bottom w:val="single" w:sz="4" w:space="0" w:color="000000"/>
              <w:right w:val="single" w:sz="4" w:space="0" w:color="000000"/>
            </w:tcBorders>
          </w:tcPr>
          <w:p w14:paraId="25639BBD" w14:textId="77777777" w:rsidR="00B21364" w:rsidRPr="00C63958" w:rsidRDefault="00945698">
            <w:pPr>
              <w:spacing w:after="0" w:line="259" w:lineRule="auto"/>
              <w:ind w:left="2" w:firstLine="0"/>
              <w:rPr>
                <w:lang w:val="en-GB"/>
                <w:rPrChange w:id="129" w:author="Westerlund, Johan" w:date="2021-04-22T14:05:00Z">
                  <w:rPr/>
                </w:rPrChange>
              </w:rPr>
            </w:pPr>
            <w:r w:rsidRPr="00C63958">
              <w:rPr>
                <w:b/>
                <w:color w:val="3F7DC9"/>
                <w:sz w:val="20"/>
                <w:lang w:val="en-GB"/>
                <w:rPrChange w:id="130" w:author="Westerlund, Johan" w:date="2021-04-22T14:05:00Z">
                  <w:rPr>
                    <w:b/>
                    <w:color w:val="3F7DC9"/>
                    <w:sz w:val="20"/>
                  </w:rPr>
                </w:rPrChange>
              </w:rPr>
              <w:t xml:space="preserve">Requirement for Revision </w:t>
            </w:r>
          </w:p>
        </w:tc>
      </w:tr>
      <w:tr w:rsidR="00B21364" w:rsidRPr="00C63958" w14:paraId="57E65D8D"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1F1E30BA" w14:textId="77777777" w:rsidR="00B21364" w:rsidRPr="00C63958" w:rsidRDefault="00945698">
            <w:pPr>
              <w:spacing w:after="0" w:line="259" w:lineRule="auto"/>
              <w:ind w:left="1" w:firstLine="0"/>
              <w:rPr>
                <w:lang w:val="en-GB"/>
                <w:rPrChange w:id="131" w:author="Westerlund, Johan" w:date="2021-04-22T14:05:00Z">
                  <w:rPr/>
                </w:rPrChange>
              </w:rPr>
            </w:pPr>
            <w:r w:rsidRPr="00C63958">
              <w:rPr>
                <w:sz w:val="20"/>
                <w:lang w:val="en-GB"/>
                <w:rPrChange w:id="132" w:author="Westerlund, Johan" w:date="2021-04-22T14:05:00Z">
                  <w:rPr>
                    <w:sz w:val="20"/>
                  </w:rPr>
                </w:rPrChange>
              </w:rPr>
              <w:t xml:space="preserve">December 2005 </w:t>
            </w:r>
          </w:p>
        </w:tc>
        <w:tc>
          <w:tcPr>
            <w:tcW w:w="3576" w:type="dxa"/>
            <w:tcBorders>
              <w:top w:val="single" w:sz="4" w:space="0" w:color="000000"/>
              <w:left w:val="single" w:sz="4" w:space="0" w:color="000000"/>
              <w:bottom w:val="single" w:sz="4" w:space="0" w:color="000000"/>
              <w:right w:val="single" w:sz="4" w:space="0" w:color="000000"/>
            </w:tcBorders>
            <w:vAlign w:val="center"/>
          </w:tcPr>
          <w:p w14:paraId="64400DD5" w14:textId="77777777" w:rsidR="00B21364" w:rsidRPr="00C63958" w:rsidRDefault="00945698">
            <w:pPr>
              <w:spacing w:after="0" w:line="259" w:lineRule="auto"/>
              <w:ind w:left="2" w:firstLine="0"/>
              <w:rPr>
                <w:lang w:val="en-GB"/>
                <w:rPrChange w:id="133" w:author="Westerlund, Johan" w:date="2021-04-22T14:05:00Z">
                  <w:rPr/>
                </w:rPrChange>
              </w:rPr>
            </w:pPr>
            <w:r w:rsidRPr="00C63958">
              <w:rPr>
                <w:sz w:val="20"/>
                <w:lang w:val="en-GB"/>
                <w:rPrChange w:id="134" w:author="Westerlund, Johan" w:date="2021-04-22T14:05:00Z">
                  <w:rPr>
                    <w:sz w:val="20"/>
                  </w:rPr>
                </w:rPrChange>
              </w:rPr>
              <w:t>1</w:t>
            </w:r>
            <w:r w:rsidRPr="00C63958">
              <w:rPr>
                <w:sz w:val="20"/>
                <w:vertAlign w:val="superscript"/>
                <w:lang w:val="en-GB"/>
                <w:rPrChange w:id="135" w:author="Westerlund, Johan" w:date="2021-04-22T14:05:00Z">
                  <w:rPr>
                    <w:sz w:val="20"/>
                    <w:vertAlign w:val="superscript"/>
                  </w:rPr>
                </w:rPrChange>
              </w:rPr>
              <w:t>st</w:t>
            </w:r>
            <w:r w:rsidRPr="00C63958">
              <w:rPr>
                <w:sz w:val="20"/>
                <w:lang w:val="en-GB"/>
                <w:rPrChange w:id="136" w:author="Westerlund, Johan" w:date="2021-04-22T14:05:00Z">
                  <w:rPr>
                    <w:sz w:val="20"/>
                  </w:rPr>
                </w:rPrChange>
              </w:rPr>
              <w:t xml:space="preserve"> issue </w:t>
            </w:r>
          </w:p>
        </w:tc>
        <w:tc>
          <w:tcPr>
            <w:tcW w:w="5002" w:type="dxa"/>
            <w:tcBorders>
              <w:top w:val="single" w:sz="4" w:space="0" w:color="000000"/>
              <w:left w:val="single" w:sz="4" w:space="0" w:color="000000"/>
              <w:bottom w:val="single" w:sz="4" w:space="0" w:color="000000"/>
              <w:right w:val="single" w:sz="4" w:space="0" w:color="000000"/>
            </w:tcBorders>
            <w:vAlign w:val="center"/>
          </w:tcPr>
          <w:p w14:paraId="085FA269" w14:textId="77777777" w:rsidR="00B21364" w:rsidRPr="00C63958" w:rsidRDefault="00945698">
            <w:pPr>
              <w:spacing w:after="0" w:line="259" w:lineRule="auto"/>
              <w:ind w:left="1" w:firstLine="0"/>
              <w:rPr>
                <w:lang w:val="en-GB"/>
                <w:rPrChange w:id="137" w:author="Westerlund, Johan" w:date="2021-04-22T14:05:00Z">
                  <w:rPr/>
                </w:rPrChange>
              </w:rPr>
            </w:pPr>
            <w:r w:rsidRPr="00C63958">
              <w:rPr>
                <w:sz w:val="20"/>
                <w:lang w:val="en-GB"/>
                <w:rPrChange w:id="138" w:author="Westerlund, Johan" w:date="2021-04-22T14:05:00Z">
                  <w:rPr>
                    <w:sz w:val="20"/>
                  </w:rPr>
                </w:rPrChange>
              </w:rPr>
              <w:t xml:space="preserve"> </w:t>
            </w:r>
          </w:p>
        </w:tc>
      </w:tr>
      <w:tr w:rsidR="00B21364" w:rsidRPr="00C63958" w14:paraId="3B0F8E41" w14:textId="77777777">
        <w:trPr>
          <w:trHeight w:val="1759"/>
        </w:trPr>
        <w:tc>
          <w:tcPr>
            <w:tcW w:w="1908" w:type="dxa"/>
            <w:tcBorders>
              <w:top w:val="single" w:sz="4" w:space="0" w:color="000000"/>
              <w:left w:val="single" w:sz="4" w:space="0" w:color="000000"/>
              <w:bottom w:val="single" w:sz="4" w:space="0" w:color="000000"/>
              <w:right w:val="single" w:sz="4" w:space="0" w:color="000000"/>
            </w:tcBorders>
            <w:vAlign w:val="center"/>
          </w:tcPr>
          <w:p w14:paraId="3B9FC809" w14:textId="77777777" w:rsidR="00B21364" w:rsidRPr="00C63958" w:rsidRDefault="00945698">
            <w:pPr>
              <w:spacing w:after="0" w:line="259" w:lineRule="auto"/>
              <w:ind w:left="1" w:firstLine="0"/>
              <w:rPr>
                <w:lang w:val="en-GB"/>
                <w:rPrChange w:id="139" w:author="Westerlund, Johan" w:date="2021-04-22T14:05:00Z">
                  <w:rPr/>
                </w:rPrChange>
              </w:rPr>
            </w:pPr>
            <w:r w:rsidRPr="00C63958">
              <w:rPr>
                <w:sz w:val="20"/>
                <w:lang w:val="en-GB"/>
                <w:rPrChange w:id="140" w:author="Westerlund, Johan" w:date="2021-04-22T14:05:00Z">
                  <w:rPr>
                    <w:sz w:val="20"/>
                  </w:rPr>
                </w:rPrChange>
              </w:rPr>
              <w:t xml:space="preserve">October 2006 </w:t>
            </w:r>
          </w:p>
        </w:tc>
        <w:tc>
          <w:tcPr>
            <w:tcW w:w="3576" w:type="dxa"/>
            <w:tcBorders>
              <w:top w:val="single" w:sz="4" w:space="0" w:color="000000"/>
              <w:left w:val="single" w:sz="4" w:space="0" w:color="000000"/>
              <w:bottom w:val="single" w:sz="4" w:space="0" w:color="000000"/>
              <w:right w:val="single" w:sz="4" w:space="0" w:color="000000"/>
            </w:tcBorders>
            <w:vAlign w:val="center"/>
          </w:tcPr>
          <w:p w14:paraId="7BC9C4A0" w14:textId="77777777" w:rsidR="00B21364" w:rsidRPr="00C63958" w:rsidRDefault="00945698">
            <w:pPr>
              <w:spacing w:after="0" w:line="259" w:lineRule="auto"/>
              <w:ind w:left="0" w:firstLine="0"/>
              <w:rPr>
                <w:lang w:val="en-GB"/>
                <w:rPrChange w:id="141" w:author="Westerlund, Johan" w:date="2021-04-22T14:05:00Z">
                  <w:rPr/>
                </w:rPrChange>
              </w:rPr>
            </w:pPr>
            <w:r w:rsidRPr="00C63958">
              <w:rPr>
                <w:sz w:val="20"/>
                <w:lang w:val="en-GB"/>
                <w:rPrChange w:id="142" w:author="Westerlund, Johan" w:date="2021-04-22T14:05:00Z">
                  <w:rPr>
                    <w:sz w:val="20"/>
                  </w:rPr>
                </w:rPrChange>
              </w:rPr>
              <w:t xml:space="preserve">Entire document </w:t>
            </w:r>
          </w:p>
        </w:tc>
        <w:tc>
          <w:tcPr>
            <w:tcW w:w="5002" w:type="dxa"/>
            <w:tcBorders>
              <w:top w:val="single" w:sz="4" w:space="0" w:color="000000"/>
              <w:left w:val="single" w:sz="4" w:space="0" w:color="000000"/>
              <w:bottom w:val="single" w:sz="4" w:space="0" w:color="000000"/>
              <w:right w:val="single" w:sz="4" w:space="0" w:color="000000"/>
            </w:tcBorders>
            <w:vAlign w:val="center"/>
          </w:tcPr>
          <w:p w14:paraId="068939A5" w14:textId="77777777" w:rsidR="00B21364" w:rsidRPr="00C63958" w:rsidRDefault="00945698">
            <w:pPr>
              <w:spacing w:after="41" w:line="259" w:lineRule="auto"/>
              <w:ind w:left="1" w:firstLine="0"/>
              <w:rPr>
                <w:lang w:val="en-GB"/>
                <w:rPrChange w:id="143" w:author="Westerlund, Johan" w:date="2021-04-22T14:05:00Z">
                  <w:rPr>
                    <w:lang w:val="en-US"/>
                  </w:rPr>
                </w:rPrChange>
              </w:rPr>
            </w:pPr>
            <w:r w:rsidRPr="00C63958">
              <w:rPr>
                <w:sz w:val="20"/>
                <w:lang w:val="en-GB"/>
                <w:rPrChange w:id="144" w:author="Westerlund, Johan" w:date="2021-04-22T14:05:00Z">
                  <w:rPr>
                    <w:sz w:val="20"/>
                    <w:lang w:val="en-US"/>
                  </w:rPr>
                </w:rPrChange>
              </w:rPr>
              <w:t xml:space="preserve">Reformatted for ease of use. </w:t>
            </w:r>
          </w:p>
          <w:p w14:paraId="59752ACF" w14:textId="77777777" w:rsidR="00B21364" w:rsidRPr="00C63958" w:rsidRDefault="00945698">
            <w:pPr>
              <w:spacing w:after="71" w:line="259" w:lineRule="auto"/>
              <w:ind w:left="1" w:firstLine="0"/>
              <w:rPr>
                <w:lang w:val="en-GB"/>
                <w:rPrChange w:id="145" w:author="Westerlund, Johan" w:date="2021-04-22T14:05:00Z">
                  <w:rPr/>
                </w:rPrChange>
              </w:rPr>
            </w:pPr>
            <w:r w:rsidRPr="00C63958">
              <w:rPr>
                <w:sz w:val="20"/>
                <w:lang w:val="en-GB"/>
                <w:rPrChange w:id="146" w:author="Westerlund, Johan" w:date="2021-04-22T14:05:00Z">
                  <w:rPr>
                    <w:sz w:val="20"/>
                  </w:rPr>
                </w:rPrChange>
              </w:rPr>
              <w:t xml:space="preserve">Added: </w:t>
            </w:r>
          </w:p>
          <w:p w14:paraId="7EF8260E" w14:textId="77777777" w:rsidR="00B21364" w:rsidRPr="00C63958" w:rsidRDefault="00945698">
            <w:pPr>
              <w:numPr>
                <w:ilvl w:val="0"/>
                <w:numId w:val="25"/>
              </w:numPr>
              <w:spacing w:after="27" w:line="259" w:lineRule="auto"/>
              <w:ind w:left="315" w:hanging="212"/>
              <w:rPr>
                <w:lang w:val="en-GB"/>
                <w:rPrChange w:id="147" w:author="Westerlund, Johan" w:date="2021-04-22T14:05:00Z">
                  <w:rPr/>
                </w:rPrChange>
              </w:rPr>
            </w:pPr>
            <w:r w:rsidRPr="00C63958">
              <w:rPr>
                <w:lang w:val="en-GB"/>
                <w:rPrChange w:id="148" w:author="Westerlund, Johan" w:date="2021-04-22T14:05:00Z">
                  <w:rPr/>
                </w:rPrChange>
              </w:rPr>
              <w:t xml:space="preserve">references to IMO VIMSAS; </w:t>
            </w:r>
          </w:p>
          <w:p w14:paraId="10D8E5A5" w14:textId="77777777" w:rsidR="00B21364" w:rsidRPr="00C63958" w:rsidRDefault="00945698">
            <w:pPr>
              <w:numPr>
                <w:ilvl w:val="0"/>
                <w:numId w:val="25"/>
              </w:numPr>
              <w:spacing w:after="26" w:line="259" w:lineRule="auto"/>
              <w:ind w:left="315" w:hanging="212"/>
              <w:rPr>
                <w:lang w:val="en-GB"/>
                <w:rPrChange w:id="149" w:author="Westerlund, Johan" w:date="2021-04-22T14:05:00Z">
                  <w:rPr/>
                </w:rPrChange>
              </w:rPr>
            </w:pPr>
            <w:r w:rsidRPr="00C63958">
              <w:rPr>
                <w:lang w:val="en-GB"/>
                <w:rPrChange w:id="150" w:author="Westerlund, Johan" w:date="2021-04-22T14:05:00Z">
                  <w:rPr/>
                </w:rPrChange>
              </w:rPr>
              <w:t xml:space="preserve">section on definitions; </w:t>
            </w:r>
          </w:p>
          <w:p w14:paraId="6BEE9679" w14:textId="77777777" w:rsidR="00B21364" w:rsidRPr="00C63958" w:rsidRDefault="00945698">
            <w:pPr>
              <w:numPr>
                <w:ilvl w:val="0"/>
                <w:numId w:val="25"/>
              </w:numPr>
              <w:spacing w:after="0" w:line="259" w:lineRule="auto"/>
              <w:ind w:left="315" w:hanging="212"/>
              <w:rPr>
                <w:lang w:val="en-GB"/>
                <w:rPrChange w:id="151" w:author="Westerlund, Johan" w:date="2021-04-22T14:05:00Z">
                  <w:rPr>
                    <w:lang w:val="en-US"/>
                  </w:rPr>
                </w:rPrChange>
              </w:rPr>
            </w:pPr>
            <w:r w:rsidRPr="00C63958">
              <w:rPr>
                <w:lang w:val="en-GB"/>
                <w:rPrChange w:id="152" w:author="Westerlund, Johan" w:date="2021-04-22T14:05:00Z">
                  <w:rPr>
                    <w:lang w:val="en-US"/>
                  </w:rPr>
                </w:rPrChange>
              </w:rPr>
              <w:t xml:space="preserve">section on maintaining a QMS. </w:t>
            </w:r>
          </w:p>
        </w:tc>
      </w:tr>
      <w:tr w:rsidR="00B21364" w:rsidRPr="00C63958" w14:paraId="62FD7DFB" w14:textId="77777777">
        <w:trPr>
          <w:trHeight w:val="860"/>
        </w:trPr>
        <w:tc>
          <w:tcPr>
            <w:tcW w:w="1908" w:type="dxa"/>
            <w:tcBorders>
              <w:top w:val="single" w:sz="4" w:space="0" w:color="000000"/>
              <w:left w:val="single" w:sz="4" w:space="0" w:color="000000"/>
              <w:bottom w:val="single" w:sz="4" w:space="0" w:color="000000"/>
              <w:right w:val="single" w:sz="4" w:space="0" w:color="000000"/>
            </w:tcBorders>
            <w:vAlign w:val="center"/>
          </w:tcPr>
          <w:p w14:paraId="5ED11579" w14:textId="77777777" w:rsidR="00B21364" w:rsidRPr="00C63958" w:rsidRDefault="00945698">
            <w:pPr>
              <w:spacing w:after="0" w:line="259" w:lineRule="auto"/>
              <w:ind w:left="1" w:firstLine="0"/>
              <w:rPr>
                <w:lang w:val="en-GB"/>
                <w:rPrChange w:id="153" w:author="Westerlund, Johan" w:date="2021-04-22T14:05:00Z">
                  <w:rPr/>
                </w:rPrChange>
              </w:rPr>
            </w:pPr>
            <w:r w:rsidRPr="00C63958">
              <w:rPr>
                <w:sz w:val="20"/>
                <w:lang w:val="en-GB"/>
                <w:rPrChange w:id="154" w:author="Westerlund, Johan" w:date="2021-04-22T14:05:00Z">
                  <w:rPr>
                    <w:sz w:val="20"/>
                  </w:rPr>
                </w:rPrChange>
              </w:rPr>
              <w:t xml:space="preserve">November 2012 </w:t>
            </w:r>
          </w:p>
        </w:tc>
        <w:tc>
          <w:tcPr>
            <w:tcW w:w="3576" w:type="dxa"/>
            <w:tcBorders>
              <w:top w:val="single" w:sz="4" w:space="0" w:color="000000"/>
              <w:left w:val="single" w:sz="4" w:space="0" w:color="000000"/>
              <w:bottom w:val="single" w:sz="4" w:space="0" w:color="000000"/>
              <w:right w:val="single" w:sz="4" w:space="0" w:color="000000"/>
            </w:tcBorders>
            <w:vAlign w:val="center"/>
          </w:tcPr>
          <w:p w14:paraId="1631B633" w14:textId="77777777" w:rsidR="00B21364" w:rsidRPr="00C63958" w:rsidRDefault="00945698">
            <w:pPr>
              <w:spacing w:after="0" w:line="259" w:lineRule="auto"/>
              <w:ind w:left="0" w:firstLine="0"/>
              <w:rPr>
                <w:lang w:val="en-GB"/>
                <w:rPrChange w:id="155" w:author="Westerlund, Johan" w:date="2021-04-22T14:05:00Z">
                  <w:rPr/>
                </w:rPrChange>
              </w:rPr>
            </w:pPr>
            <w:r w:rsidRPr="00C63958">
              <w:rPr>
                <w:sz w:val="20"/>
                <w:lang w:val="en-GB"/>
                <w:rPrChange w:id="156" w:author="Westerlund, Johan" w:date="2021-04-22T14:05:00Z">
                  <w:rPr>
                    <w:sz w:val="20"/>
                  </w:rPr>
                </w:rPrChange>
              </w:rPr>
              <w:t xml:space="preserve">Entire document </w:t>
            </w:r>
          </w:p>
        </w:tc>
        <w:tc>
          <w:tcPr>
            <w:tcW w:w="5002" w:type="dxa"/>
            <w:tcBorders>
              <w:top w:val="single" w:sz="4" w:space="0" w:color="000000"/>
              <w:left w:val="single" w:sz="4" w:space="0" w:color="000000"/>
              <w:bottom w:val="single" w:sz="4" w:space="0" w:color="000000"/>
              <w:right w:val="single" w:sz="4" w:space="0" w:color="000000"/>
            </w:tcBorders>
            <w:vAlign w:val="center"/>
          </w:tcPr>
          <w:p w14:paraId="0C2783F1" w14:textId="77777777" w:rsidR="00B21364" w:rsidRPr="00C63958" w:rsidRDefault="00945698">
            <w:pPr>
              <w:spacing w:after="0" w:line="259" w:lineRule="auto"/>
              <w:ind w:left="1" w:right="88" w:firstLine="0"/>
              <w:rPr>
                <w:lang w:val="en-GB"/>
                <w:rPrChange w:id="157" w:author="Westerlund, Johan" w:date="2021-04-22T14:05:00Z">
                  <w:rPr>
                    <w:lang w:val="en-US"/>
                  </w:rPr>
                </w:rPrChange>
              </w:rPr>
            </w:pPr>
            <w:r w:rsidRPr="00C63958">
              <w:rPr>
                <w:sz w:val="20"/>
                <w:lang w:val="en-GB"/>
                <w:rPrChange w:id="158" w:author="Westerlund, Johan" w:date="2021-04-22T14:05:00Z">
                  <w:rPr>
                    <w:sz w:val="20"/>
                    <w:lang w:val="en-US"/>
                  </w:rPr>
                </w:rPrChange>
              </w:rPr>
              <w:t xml:space="preserve">Minor edits and removal of references to IALA Guideline 1034 on Product Certification. </w:t>
            </w:r>
          </w:p>
        </w:tc>
      </w:tr>
      <w:tr w:rsidR="00B21364" w:rsidRPr="00C63958" w14:paraId="28878C88"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31D6E053" w14:textId="77777777" w:rsidR="00B21364" w:rsidRPr="00C63958" w:rsidRDefault="00945698">
            <w:pPr>
              <w:spacing w:after="0" w:line="259" w:lineRule="auto"/>
              <w:ind w:left="1" w:firstLine="0"/>
              <w:rPr>
                <w:lang w:val="en-GB"/>
                <w:rPrChange w:id="159" w:author="Westerlund, Johan" w:date="2021-04-22T14:05:00Z">
                  <w:rPr/>
                </w:rPrChange>
              </w:rPr>
            </w:pPr>
            <w:r w:rsidRPr="00C63958">
              <w:rPr>
                <w:sz w:val="20"/>
                <w:lang w:val="en-GB"/>
                <w:rPrChange w:id="160" w:author="Westerlund, Johan" w:date="2021-04-22T14:05:00Z">
                  <w:rPr>
                    <w:sz w:val="20"/>
                  </w:rPr>
                </w:rPrChange>
              </w:rPr>
              <w:t xml:space="preserve">October 2013 </w:t>
            </w:r>
          </w:p>
        </w:tc>
        <w:tc>
          <w:tcPr>
            <w:tcW w:w="3576" w:type="dxa"/>
            <w:tcBorders>
              <w:top w:val="single" w:sz="4" w:space="0" w:color="000000"/>
              <w:left w:val="single" w:sz="4" w:space="0" w:color="000000"/>
              <w:bottom w:val="single" w:sz="4" w:space="0" w:color="000000"/>
              <w:right w:val="single" w:sz="4" w:space="0" w:color="000000"/>
            </w:tcBorders>
            <w:vAlign w:val="center"/>
          </w:tcPr>
          <w:p w14:paraId="1B689756" w14:textId="77777777" w:rsidR="00B21364" w:rsidRPr="00C63958" w:rsidRDefault="00945698">
            <w:pPr>
              <w:spacing w:after="0" w:line="259" w:lineRule="auto"/>
              <w:ind w:left="0" w:firstLine="0"/>
              <w:rPr>
                <w:lang w:val="en-GB"/>
                <w:rPrChange w:id="161" w:author="Westerlund, Johan" w:date="2021-04-22T14:05:00Z">
                  <w:rPr/>
                </w:rPrChange>
              </w:rPr>
            </w:pPr>
            <w:r w:rsidRPr="00C63958">
              <w:rPr>
                <w:sz w:val="20"/>
                <w:lang w:val="en-GB"/>
                <w:rPrChange w:id="162" w:author="Westerlund, Johan" w:date="2021-04-22T14:05:00Z">
                  <w:rPr>
                    <w:sz w:val="20"/>
                  </w:rPr>
                </w:rPrChange>
              </w:rPr>
              <w:t xml:space="preserve">Entire document </w:t>
            </w:r>
          </w:p>
        </w:tc>
        <w:tc>
          <w:tcPr>
            <w:tcW w:w="5002" w:type="dxa"/>
            <w:tcBorders>
              <w:top w:val="single" w:sz="4" w:space="0" w:color="000000"/>
              <w:left w:val="single" w:sz="4" w:space="0" w:color="000000"/>
              <w:bottom w:val="single" w:sz="4" w:space="0" w:color="000000"/>
              <w:right w:val="single" w:sz="4" w:space="0" w:color="000000"/>
            </w:tcBorders>
            <w:vAlign w:val="center"/>
          </w:tcPr>
          <w:p w14:paraId="16828726" w14:textId="77777777" w:rsidR="00B21364" w:rsidRPr="00C63958" w:rsidRDefault="00945698">
            <w:pPr>
              <w:spacing w:after="0" w:line="259" w:lineRule="auto"/>
              <w:ind w:left="0" w:firstLine="0"/>
              <w:rPr>
                <w:lang w:val="en-GB"/>
                <w:rPrChange w:id="163" w:author="Westerlund, Johan" w:date="2021-04-22T14:05:00Z">
                  <w:rPr/>
                </w:rPrChange>
              </w:rPr>
            </w:pPr>
            <w:r w:rsidRPr="00C63958">
              <w:rPr>
                <w:sz w:val="20"/>
                <w:lang w:val="en-GB"/>
                <w:rPrChange w:id="164" w:author="Westerlund, Johan" w:date="2021-04-22T14:05:00Z">
                  <w:rPr>
                    <w:sz w:val="20"/>
                  </w:rPr>
                </w:rPrChange>
              </w:rPr>
              <w:t xml:space="preserve">Reformatting and minor edits </w:t>
            </w:r>
          </w:p>
        </w:tc>
      </w:tr>
      <w:tr w:rsidR="00B21364" w:rsidRPr="00C63958" w14:paraId="64F6DB54" w14:textId="77777777">
        <w:trPr>
          <w:trHeight w:val="860"/>
        </w:trPr>
        <w:tc>
          <w:tcPr>
            <w:tcW w:w="1908" w:type="dxa"/>
            <w:tcBorders>
              <w:top w:val="single" w:sz="4" w:space="0" w:color="000000"/>
              <w:left w:val="single" w:sz="4" w:space="0" w:color="000000"/>
              <w:bottom w:val="single" w:sz="4" w:space="0" w:color="000000"/>
              <w:right w:val="single" w:sz="4" w:space="0" w:color="000000"/>
            </w:tcBorders>
            <w:vAlign w:val="center"/>
          </w:tcPr>
          <w:p w14:paraId="7326FB12" w14:textId="77777777" w:rsidR="00B21364" w:rsidRPr="00C63958" w:rsidRDefault="00945698">
            <w:pPr>
              <w:spacing w:after="0" w:line="259" w:lineRule="auto"/>
              <w:ind w:left="1" w:firstLine="0"/>
              <w:rPr>
                <w:lang w:val="en-GB"/>
                <w:rPrChange w:id="165" w:author="Westerlund, Johan" w:date="2021-04-22T14:05:00Z">
                  <w:rPr/>
                </w:rPrChange>
              </w:rPr>
            </w:pPr>
            <w:r w:rsidRPr="00C63958">
              <w:rPr>
                <w:sz w:val="20"/>
                <w:lang w:val="en-GB"/>
                <w:rPrChange w:id="166" w:author="Westerlund, Johan" w:date="2021-04-22T14:05:00Z">
                  <w:rPr>
                    <w:sz w:val="20"/>
                  </w:rPr>
                </w:rPrChange>
              </w:rPr>
              <w:t xml:space="preserve"> </w:t>
            </w:r>
            <w:ins w:id="167" w:author="Saarela Sami" w:date="2020-03-11T20:10:00Z">
              <w:r w:rsidRPr="00C63958">
                <w:rPr>
                  <w:sz w:val="20"/>
                  <w:lang w:val="en-GB"/>
                  <w:rPrChange w:id="168" w:author="Westerlund, Johan" w:date="2021-04-22T14:05:00Z">
                    <w:rPr>
                      <w:sz w:val="20"/>
                    </w:rPr>
                  </w:rPrChange>
                </w:rPr>
                <w:t>March 2020</w:t>
              </w:r>
            </w:ins>
          </w:p>
        </w:tc>
        <w:tc>
          <w:tcPr>
            <w:tcW w:w="3576" w:type="dxa"/>
            <w:tcBorders>
              <w:top w:val="single" w:sz="4" w:space="0" w:color="000000"/>
              <w:left w:val="single" w:sz="4" w:space="0" w:color="000000"/>
              <w:bottom w:val="single" w:sz="4" w:space="0" w:color="000000"/>
              <w:right w:val="single" w:sz="4" w:space="0" w:color="000000"/>
            </w:tcBorders>
            <w:vAlign w:val="center"/>
          </w:tcPr>
          <w:p w14:paraId="397ACE30" w14:textId="77777777" w:rsidR="00B21364" w:rsidRPr="00C63958" w:rsidRDefault="00945698">
            <w:pPr>
              <w:spacing w:after="0" w:line="259" w:lineRule="auto"/>
              <w:ind w:left="1" w:firstLine="0"/>
              <w:rPr>
                <w:lang w:val="en-GB"/>
                <w:rPrChange w:id="169" w:author="Westerlund, Johan" w:date="2021-04-22T14:05:00Z">
                  <w:rPr/>
                </w:rPrChange>
              </w:rPr>
            </w:pPr>
            <w:r w:rsidRPr="00C63958">
              <w:rPr>
                <w:sz w:val="20"/>
                <w:lang w:val="en-GB"/>
                <w:rPrChange w:id="170" w:author="Westerlund, Johan" w:date="2021-04-22T14:05:00Z">
                  <w:rPr>
                    <w:sz w:val="20"/>
                  </w:rPr>
                </w:rPrChange>
              </w:rPr>
              <w:t xml:space="preserve"> </w:t>
            </w:r>
            <w:ins w:id="171" w:author="Saarela Sami" w:date="2020-03-11T20:10:00Z">
              <w:r w:rsidRPr="00C63958">
                <w:rPr>
                  <w:sz w:val="20"/>
                  <w:lang w:val="en-GB"/>
                  <w:rPrChange w:id="172" w:author="Westerlund, Johan" w:date="2021-04-22T14:05:00Z">
                    <w:rPr>
                      <w:sz w:val="20"/>
                    </w:rPr>
                  </w:rPrChange>
                </w:rPr>
                <w:t>Entire document</w:t>
              </w:r>
            </w:ins>
          </w:p>
        </w:tc>
        <w:tc>
          <w:tcPr>
            <w:tcW w:w="5002" w:type="dxa"/>
            <w:tcBorders>
              <w:top w:val="single" w:sz="4" w:space="0" w:color="000000"/>
              <w:left w:val="single" w:sz="4" w:space="0" w:color="000000"/>
              <w:bottom w:val="single" w:sz="4" w:space="0" w:color="000000"/>
              <w:right w:val="single" w:sz="4" w:space="0" w:color="000000"/>
            </w:tcBorders>
            <w:vAlign w:val="center"/>
          </w:tcPr>
          <w:p w14:paraId="3744C99A" w14:textId="77777777" w:rsidR="00B21364" w:rsidRPr="00C63958" w:rsidRDefault="00945698">
            <w:pPr>
              <w:spacing w:after="0" w:line="259" w:lineRule="auto"/>
              <w:ind w:left="1" w:firstLine="0"/>
              <w:rPr>
                <w:lang w:val="en-GB"/>
                <w:rPrChange w:id="173" w:author="Westerlund, Johan" w:date="2021-04-22T14:05:00Z">
                  <w:rPr/>
                </w:rPrChange>
              </w:rPr>
            </w:pPr>
            <w:r w:rsidRPr="00C63958">
              <w:rPr>
                <w:sz w:val="20"/>
                <w:lang w:val="en-GB"/>
                <w:rPrChange w:id="174" w:author="Westerlund, Johan" w:date="2021-04-22T14:05:00Z">
                  <w:rPr>
                    <w:sz w:val="20"/>
                  </w:rPr>
                </w:rPrChange>
              </w:rPr>
              <w:t xml:space="preserve"> </w:t>
            </w:r>
            <w:ins w:id="175" w:author="Saarela Sami" w:date="2020-03-11T20:11:00Z">
              <w:r w:rsidRPr="00C63958">
                <w:rPr>
                  <w:sz w:val="20"/>
                  <w:lang w:val="en-GB"/>
                  <w:rPrChange w:id="176" w:author="Westerlund, Johan" w:date="2021-04-22T14:05:00Z">
                    <w:rPr>
                      <w:sz w:val="20"/>
                    </w:rPr>
                  </w:rPrChange>
                </w:rPr>
                <w:t>Minor edits</w:t>
              </w:r>
            </w:ins>
          </w:p>
        </w:tc>
      </w:tr>
      <w:tr w:rsidR="00B21364" w:rsidRPr="00C63958" w14:paraId="6498114C"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6D49232B" w14:textId="77777777" w:rsidR="00B21364" w:rsidRPr="00C63958" w:rsidRDefault="00945698">
            <w:pPr>
              <w:spacing w:after="0" w:line="259" w:lineRule="auto"/>
              <w:ind w:left="1" w:firstLine="0"/>
              <w:rPr>
                <w:lang w:val="en-GB"/>
                <w:rPrChange w:id="177" w:author="Westerlund, Johan" w:date="2021-04-22T14:05:00Z">
                  <w:rPr/>
                </w:rPrChange>
              </w:rPr>
            </w:pPr>
            <w:r w:rsidRPr="00C63958">
              <w:rPr>
                <w:sz w:val="20"/>
                <w:lang w:val="en-GB"/>
                <w:rPrChange w:id="178" w:author="Westerlund, Johan" w:date="2021-04-22T14:05:00Z">
                  <w:rPr>
                    <w:sz w:val="20"/>
                  </w:rPr>
                </w:rPrChange>
              </w:rPr>
              <w:lastRenderedPageBreak/>
              <w:t xml:space="preserve"> </w:t>
            </w:r>
          </w:p>
        </w:tc>
        <w:tc>
          <w:tcPr>
            <w:tcW w:w="3576" w:type="dxa"/>
            <w:tcBorders>
              <w:top w:val="single" w:sz="4" w:space="0" w:color="000000"/>
              <w:left w:val="single" w:sz="4" w:space="0" w:color="000000"/>
              <w:bottom w:val="single" w:sz="4" w:space="0" w:color="000000"/>
              <w:right w:val="single" w:sz="4" w:space="0" w:color="000000"/>
            </w:tcBorders>
            <w:vAlign w:val="center"/>
          </w:tcPr>
          <w:p w14:paraId="29D719EA" w14:textId="77777777" w:rsidR="00B21364" w:rsidRPr="00C63958" w:rsidRDefault="00945698">
            <w:pPr>
              <w:spacing w:after="0" w:line="259" w:lineRule="auto"/>
              <w:ind w:left="1" w:firstLine="0"/>
              <w:rPr>
                <w:lang w:val="en-GB"/>
                <w:rPrChange w:id="179" w:author="Westerlund, Johan" w:date="2021-04-22T14:05:00Z">
                  <w:rPr/>
                </w:rPrChange>
              </w:rPr>
            </w:pPr>
            <w:r w:rsidRPr="00C63958">
              <w:rPr>
                <w:sz w:val="20"/>
                <w:lang w:val="en-GB"/>
                <w:rPrChange w:id="180" w:author="Westerlund, Johan" w:date="2021-04-22T14:05:00Z">
                  <w:rPr>
                    <w:sz w:val="20"/>
                  </w:rPr>
                </w:rPrChange>
              </w:rPr>
              <w:t xml:space="preserve"> </w:t>
            </w:r>
          </w:p>
        </w:tc>
        <w:tc>
          <w:tcPr>
            <w:tcW w:w="5002" w:type="dxa"/>
            <w:tcBorders>
              <w:top w:val="single" w:sz="4" w:space="0" w:color="000000"/>
              <w:left w:val="single" w:sz="4" w:space="0" w:color="000000"/>
              <w:bottom w:val="single" w:sz="4" w:space="0" w:color="000000"/>
              <w:right w:val="single" w:sz="4" w:space="0" w:color="000000"/>
            </w:tcBorders>
            <w:vAlign w:val="center"/>
          </w:tcPr>
          <w:p w14:paraId="3C09F210" w14:textId="77777777" w:rsidR="00B21364" w:rsidRPr="00C63958" w:rsidRDefault="00945698">
            <w:pPr>
              <w:spacing w:after="0" w:line="259" w:lineRule="auto"/>
              <w:ind w:left="1" w:firstLine="0"/>
              <w:rPr>
                <w:lang w:val="en-GB"/>
                <w:rPrChange w:id="181" w:author="Westerlund, Johan" w:date="2021-04-22T14:05:00Z">
                  <w:rPr/>
                </w:rPrChange>
              </w:rPr>
            </w:pPr>
            <w:r w:rsidRPr="00C63958">
              <w:rPr>
                <w:sz w:val="20"/>
                <w:lang w:val="en-GB"/>
                <w:rPrChange w:id="182" w:author="Westerlund, Johan" w:date="2021-04-22T14:05:00Z">
                  <w:rPr>
                    <w:sz w:val="20"/>
                  </w:rPr>
                </w:rPrChange>
              </w:rPr>
              <w:t xml:space="preserve"> </w:t>
            </w:r>
            <w:ins w:id="183" w:author="Saarela Sami" w:date="2020-03-11T20:24:00Z">
              <w:r w:rsidR="00DF6ED6" w:rsidRPr="00C63958">
                <w:rPr>
                  <w:sz w:val="20"/>
                  <w:lang w:val="en-GB"/>
                  <w:rPrChange w:id="184" w:author="Westerlund, Johan" w:date="2021-04-22T14:05:00Z">
                    <w:rPr>
                      <w:sz w:val="20"/>
                    </w:rPr>
                  </w:rPrChange>
                </w:rPr>
                <w:t>For reference: This document</w:t>
              </w:r>
            </w:ins>
            <w:ins w:id="185" w:author="Saarela Sami" w:date="2020-03-11T20:25:00Z">
              <w:r w:rsidR="00DF6ED6" w:rsidRPr="00C63958">
                <w:rPr>
                  <w:sz w:val="20"/>
                  <w:lang w:val="en-GB"/>
                  <w:rPrChange w:id="186" w:author="Westerlund, Johan" w:date="2021-04-22T14:05:00Z">
                    <w:rPr>
                      <w:sz w:val="20"/>
                      <w:lang w:val="en-US"/>
                    </w:rPr>
                  </w:rPrChange>
                </w:rPr>
                <w:t xml:space="preserve"> from file share</w:t>
              </w:r>
            </w:ins>
            <w:ins w:id="187" w:author="Saarela Sami" w:date="2020-03-11T20:24:00Z">
              <w:r w:rsidR="00DF6ED6" w:rsidRPr="00C63958">
                <w:rPr>
                  <w:sz w:val="20"/>
                  <w:lang w:val="en-GB"/>
                  <w:rPrChange w:id="188" w:author="Westerlund, Johan" w:date="2021-04-22T14:05:00Z">
                    <w:rPr>
                      <w:sz w:val="20"/>
                    </w:rPr>
                  </w:rPrChange>
                </w:rPr>
                <w:t xml:space="preserve"> had</w:t>
              </w:r>
              <w:r w:rsidR="00DF6ED6" w:rsidRPr="00C63958">
                <w:rPr>
                  <w:sz w:val="20"/>
                  <w:lang w:val="en-GB"/>
                  <w:rPrChange w:id="189" w:author="Westerlund, Johan" w:date="2021-04-22T14:05:00Z">
                    <w:rPr>
                      <w:sz w:val="20"/>
                      <w:lang w:val="en-US"/>
                    </w:rPr>
                  </w:rPrChange>
                </w:rPr>
                <w:t xml:space="preserve"> corrupted figures and needed to</w:t>
              </w:r>
            </w:ins>
            <w:ins w:id="190" w:author="Saarela Sami" w:date="2020-03-11T20:25:00Z">
              <w:r w:rsidR="00DF6ED6" w:rsidRPr="00C63958">
                <w:rPr>
                  <w:sz w:val="20"/>
                  <w:lang w:val="en-GB"/>
                  <w:rPrChange w:id="191" w:author="Westerlund, Johan" w:date="2021-04-22T14:05:00Z">
                    <w:rPr>
                      <w:sz w:val="20"/>
                      <w:lang w:val="en-US"/>
                    </w:rPr>
                  </w:rPrChange>
                </w:rPr>
                <w:t xml:space="preserve"> be</w:t>
              </w:r>
            </w:ins>
            <w:ins w:id="192" w:author="Saarela Sami" w:date="2020-03-11T20:24:00Z">
              <w:r w:rsidR="00DF6ED6" w:rsidRPr="00C63958">
                <w:rPr>
                  <w:sz w:val="20"/>
                  <w:lang w:val="en-GB"/>
                  <w:rPrChange w:id="193" w:author="Westerlund, Johan" w:date="2021-04-22T14:05:00Z">
                    <w:rPr>
                      <w:sz w:val="20"/>
                      <w:lang w:val="en-US"/>
                    </w:rPr>
                  </w:rPrChange>
                </w:rPr>
                <w:t xml:space="preserve"> refresh</w:t>
              </w:r>
            </w:ins>
            <w:ins w:id="194" w:author="Saarela Sami" w:date="2020-03-11T20:26:00Z">
              <w:r w:rsidR="00DF6ED6" w:rsidRPr="00C63958">
                <w:rPr>
                  <w:sz w:val="20"/>
                  <w:lang w:val="en-GB"/>
                  <w:rPrChange w:id="195" w:author="Westerlund, Johan" w:date="2021-04-22T14:05:00Z">
                    <w:rPr>
                      <w:sz w:val="20"/>
                      <w:lang w:val="en-US"/>
                    </w:rPr>
                  </w:rPrChange>
                </w:rPr>
                <w:t>ed</w:t>
              </w:r>
            </w:ins>
            <w:ins w:id="196" w:author="Saarela Sami" w:date="2020-03-11T20:24:00Z">
              <w:r w:rsidR="00DF6ED6" w:rsidRPr="00C63958">
                <w:rPr>
                  <w:sz w:val="20"/>
                  <w:lang w:val="en-GB"/>
                  <w:rPrChange w:id="197" w:author="Westerlund, Johan" w:date="2021-04-22T14:05:00Z">
                    <w:rPr>
                      <w:sz w:val="20"/>
                      <w:lang w:val="en-US"/>
                    </w:rPr>
                  </w:rPrChange>
                </w:rPr>
                <w:t xml:space="preserve"> from IALA web page</w:t>
              </w:r>
            </w:ins>
            <w:ins w:id="198" w:author="Saarela Sami" w:date="2020-03-11T20:25:00Z">
              <w:r w:rsidR="00DF6ED6" w:rsidRPr="00C63958">
                <w:rPr>
                  <w:sz w:val="20"/>
                  <w:lang w:val="en-GB"/>
                  <w:rPrChange w:id="199" w:author="Westerlund, Johan" w:date="2021-04-22T14:05:00Z">
                    <w:rPr>
                      <w:sz w:val="20"/>
                      <w:lang w:val="en-US"/>
                    </w:rPr>
                  </w:rPrChange>
                </w:rPr>
                <w:t>.</w:t>
              </w:r>
            </w:ins>
          </w:p>
        </w:tc>
      </w:tr>
      <w:tr w:rsidR="00B21364" w:rsidRPr="00C63958" w14:paraId="3F7F1630"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38DC875F" w14:textId="0DEB1249" w:rsidR="00B21364" w:rsidRPr="00C63958" w:rsidRDefault="00945698">
            <w:pPr>
              <w:spacing w:after="0" w:line="259" w:lineRule="auto"/>
              <w:ind w:left="1" w:firstLine="0"/>
              <w:rPr>
                <w:lang w:val="en-GB"/>
                <w:rPrChange w:id="200" w:author="Westerlund, Johan" w:date="2021-04-22T14:05:00Z">
                  <w:rPr/>
                </w:rPrChange>
              </w:rPr>
            </w:pPr>
            <w:r w:rsidRPr="00C63958">
              <w:rPr>
                <w:sz w:val="20"/>
                <w:lang w:val="en-GB"/>
                <w:rPrChange w:id="201" w:author="Westerlund, Johan" w:date="2021-04-22T14:05:00Z">
                  <w:rPr>
                    <w:sz w:val="20"/>
                  </w:rPr>
                </w:rPrChange>
              </w:rPr>
              <w:t xml:space="preserve"> </w:t>
            </w:r>
            <w:ins w:id="202" w:author="Westerlund, Johan" w:date="2020-10-15T12:38:00Z">
              <w:r w:rsidR="00390226" w:rsidRPr="00C63958">
                <w:rPr>
                  <w:sz w:val="20"/>
                  <w:lang w:val="en-GB"/>
                  <w:rPrChange w:id="203" w:author="Westerlund, Johan" w:date="2021-04-22T14:05:00Z">
                    <w:rPr>
                      <w:sz w:val="20"/>
                    </w:rPr>
                  </w:rPrChange>
                </w:rPr>
                <w:t>October 2020</w:t>
              </w:r>
            </w:ins>
          </w:p>
        </w:tc>
        <w:tc>
          <w:tcPr>
            <w:tcW w:w="3576" w:type="dxa"/>
            <w:tcBorders>
              <w:top w:val="single" w:sz="4" w:space="0" w:color="000000"/>
              <w:left w:val="single" w:sz="4" w:space="0" w:color="000000"/>
              <w:bottom w:val="single" w:sz="4" w:space="0" w:color="000000"/>
              <w:right w:val="single" w:sz="4" w:space="0" w:color="000000"/>
            </w:tcBorders>
            <w:vAlign w:val="center"/>
          </w:tcPr>
          <w:p w14:paraId="7F421D87" w14:textId="1AD2E7CA" w:rsidR="00B21364" w:rsidRPr="00C63958" w:rsidRDefault="00945698">
            <w:pPr>
              <w:spacing w:after="0" w:line="259" w:lineRule="auto"/>
              <w:ind w:left="1" w:firstLine="0"/>
              <w:rPr>
                <w:lang w:val="en-GB"/>
                <w:rPrChange w:id="204" w:author="Westerlund, Johan" w:date="2021-04-22T14:05:00Z">
                  <w:rPr/>
                </w:rPrChange>
              </w:rPr>
            </w:pPr>
            <w:del w:id="205" w:author="Westerlund, Johan" w:date="2020-10-15T12:38:00Z">
              <w:r w:rsidRPr="00C63958" w:rsidDel="00390226">
                <w:rPr>
                  <w:sz w:val="20"/>
                  <w:lang w:val="en-GB"/>
                  <w:rPrChange w:id="206" w:author="Westerlund, Johan" w:date="2021-04-22T14:05:00Z">
                    <w:rPr>
                      <w:sz w:val="20"/>
                    </w:rPr>
                  </w:rPrChange>
                </w:rPr>
                <w:delText xml:space="preserve"> </w:delText>
              </w:r>
            </w:del>
            <w:ins w:id="207" w:author="Westerlund, Johan" w:date="2020-10-15T12:38:00Z">
              <w:r w:rsidR="00390226" w:rsidRPr="00C63958">
                <w:rPr>
                  <w:sz w:val="20"/>
                  <w:lang w:val="en-GB"/>
                  <w:rPrChange w:id="208" w:author="Westerlund, Johan" w:date="2021-04-22T14:05:00Z">
                    <w:rPr>
                      <w:sz w:val="20"/>
                    </w:rPr>
                  </w:rPrChange>
                </w:rPr>
                <w:t>Entire documents</w:t>
              </w:r>
            </w:ins>
          </w:p>
        </w:tc>
        <w:tc>
          <w:tcPr>
            <w:tcW w:w="5002" w:type="dxa"/>
            <w:tcBorders>
              <w:top w:val="single" w:sz="4" w:space="0" w:color="000000"/>
              <w:left w:val="single" w:sz="4" w:space="0" w:color="000000"/>
              <w:bottom w:val="single" w:sz="4" w:space="0" w:color="000000"/>
              <w:right w:val="single" w:sz="4" w:space="0" w:color="000000"/>
            </w:tcBorders>
            <w:vAlign w:val="center"/>
          </w:tcPr>
          <w:p w14:paraId="2673B1F7" w14:textId="0B10B3D9" w:rsidR="00B21364" w:rsidRPr="00C63958" w:rsidRDefault="00390226" w:rsidP="00DD3E13">
            <w:pPr>
              <w:spacing w:after="0" w:line="259" w:lineRule="auto"/>
              <w:ind w:left="1" w:firstLine="0"/>
              <w:rPr>
                <w:lang w:val="en-GB"/>
                <w:rPrChange w:id="209" w:author="Westerlund, Johan" w:date="2021-04-22T14:05:00Z">
                  <w:rPr/>
                </w:rPrChange>
              </w:rPr>
            </w:pPr>
            <w:ins w:id="210" w:author="Westerlund, Johan" w:date="2020-10-15T12:39:00Z">
              <w:r w:rsidRPr="00C63958">
                <w:rPr>
                  <w:sz w:val="20"/>
                  <w:lang w:val="en-GB"/>
                  <w:rPrChange w:id="211" w:author="Westerlund, Johan" w:date="2021-04-22T14:05:00Z">
                    <w:rPr>
                      <w:sz w:val="20"/>
                    </w:rPr>
                  </w:rPrChange>
                </w:rPr>
                <w:t>Changed</w:t>
              </w:r>
            </w:ins>
            <w:r w:rsidR="00945698" w:rsidRPr="00C63958">
              <w:rPr>
                <w:sz w:val="20"/>
                <w:lang w:val="en-GB"/>
                <w:rPrChange w:id="212" w:author="Westerlund, Johan" w:date="2021-04-22T14:05:00Z">
                  <w:rPr>
                    <w:sz w:val="20"/>
                  </w:rPr>
                </w:rPrChange>
              </w:rPr>
              <w:t xml:space="preserve"> </w:t>
            </w:r>
            <w:ins w:id="213" w:author="Westerlund, Johan" w:date="2020-10-15T12:39:00Z">
              <w:r w:rsidRPr="00C63958">
                <w:rPr>
                  <w:sz w:val="20"/>
                  <w:lang w:val="en-GB"/>
                  <w:rPrChange w:id="214" w:author="Westerlund, Johan" w:date="2021-04-22T14:05:00Z">
                    <w:rPr>
                      <w:sz w:val="20"/>
                    </w:rPr>
                  </w:rPrChange>
                </w:rPr>
                <w:t>r</w:t>
              </w:r>
            </w:ins>
            <w:ins w:id="215" w:author="Westerlund, Johan" w:date="2020-10-15T12:38:00Z">
              <w:r w:rsidRPr="00C63958">
                <w:rPr>
                  <w:sz w:val="20"/>
                  <w:lang w:val="en-GB"/>
                  <w:rPrChange w:id="216" w:author="Westerlund, Johan" w:date="2021-04-22T14:05:00Z">
                    <w:rPr>
                      <w:sz w:val="20"/>
                    </w:rPr>
                  </w:rPrChange>
                </w:rPr>
                <w:t>eference</w:t>
              </w:r>
            </w:ins>
            <w:ins w:id="217" w:author="Westerlund, Johan" w:date="2020-10-15T12:39:00Z">
              <w:r w:rsidRPr="00C63958">
                <w:rPr>
                  <w:sz w:val="20"/>
                  <w:lang w:val="en-GB"/>
                  <w:rPrChange w:id="218" w:author="Westerlund, Johan" w:date="2021-04-22T14:05:00Z">
                    <w:rPr>
                      <w:sz w:val="20"/>
                    </w:rPr>
                  </w:rPrChange>
                </w:rPr>
                <w:t>s</w:t>
              </w:r>
            </w:ins>
            <w:ins w:id="219" w:author="Westerlund, Johan" w:date="2020-10-15T12:38:00Z">
              <w:r w:rsidRPr="00C63958">
                <w:rPr>
                  <w:sz w:val="20"/>
                  <w:lang w:val="en-GB"/>
                  <w:rPrChange w:id="220" w:author="Westerlund, Johan" w:date="2021-04-22T14:05:00Z">
                    <w:rPr>
                      <w:sz w:val="20"/>
                    </w:rPr>
                  </w:rPrChange>
                </w:rPr>
                <w:t xml:space="preserve"> to IMO documents</w:t>
              </w:r>
            </w:ins>
            <w:ins w:id="221" w:author="Westerlund, Johan" w:date="2020-10-15T12:39:00Z">
              <w:r w:rsidRPr="00C63958">
                <w:rPr>
                  <w:sz w:val="20"/>
                  <w:lang w:val="en-GB"/>
                  <w:rPrChange w:id="222" w:author="Westerlund, Johan" w:date="2021-04-22T14:05:00Z">
                    <w:rPr>
                      <w:sz w:val="20"/>
                    </w:rPr>
                  </w:rPrChange>
                </w:rPr>
                <w:t xml:space="preserve"> regarding IMSAS</w:t>
              </w:r>
            </w:ins>
            <w:ins w:id="223" w:author="Westerlund, Johan" w:date="2020-10-15T12:38:00Z">
              <w:r w:rsidRPr="00C63958">
                <w:rPr>
                  <w:sz w:val="20"/>
                  <w:lang w:val="en-GB"/>
                  <w:rPrChange w:id="224" w:author="Westerlund, Johan" w:date="2021-04-22T14:05:00Z">
                    <w:rPr>
                      <w:sz w:val="20"/>
                    </w:rPr>
                  </w:rPrChange>
                </w:rPr>
                <w:t xml:space="preserve"> </w:t>
              </w:r>
            </w:ins>
            <w:ins w:id="225" w:author="Westerlund, Johan" w:date="2020-10-15T12:40:00Z">
              <w:r w:rsidRPr="00C63958">
                <w:rPr>
                  <w:sz w:val="20"/>
                  <w:lang w:val="en-GB"/>
                  <w:rPrChange w:id="226" w:author="Westerlund, Johan" w:date="2021-04-22T14:05:00Z">
                    <w:rPr>
                      <w:sz w:val="20"/>
                    </w:rPr>
                  </w:rPrChange>
                </w:rPr>
                <w:t xml:space="preserve">Other </w:t>
              </w:r>
            </w:ins>
            <w:ins w:id="227" w:author="Westerlund, Johan" w:date="2020-10-15T12:38:00Z">
              <w:r w:rsidRPr="00C63958">
                <w:rPr>
                  <w:sz w:val="20"/>
                  <w:lang w:val="en-GB"/>
                  <w:rPrChange w:id="228" w:author="Westerlund, Johan" w:date="2021-04-22T14:05:00Z">
                    <w:rPr>
                      <w:sz w:val="20"/>
                    </w:rPr>
                  </w:rPrChange>
                </w:rPr>
                <w:t>minor edits</w:t>
              </w:r>
            </w:ins>
            <w:ins w:id="229" w:author="Westerlund, Johan" w:date="2020-10-15T12:40:00Z">
              <w:r w:rsidRPr="00C63958">
                <w:rPr>
                  <w:sz w:val="20"/>
                  <w:lang w:val="en-GB"/>
                  <w:rPrChange w:id="230" w:author="Westerlund, Johan" w:date="2021-04-22T14:05:00Z">
                    <w:rPr>
                      <w:sz w:val="20"/>
                    </w:rPr>
                  </w:rPrChange>
                </w:rPr>
                <w:br/>
                <w:t xml:space="preserve">Attempts to repair </w:t>
              </w:r>
            </w:ins>
            <w:ins w:id="231" w:author="Westerlund, Johan" w:date="2020-10-15T12:38:00Z">
              <w:r w:rsidRPr="00C63958">
                <w:rPr>
                  <w:sz w:val="20"/>
                  <w:lang w:val="en-GB"/>
                  <w:rPrChange w:id="232" w:author="Westerlund, Johan" w:date="2021-04-22T14:05:00Z">
                    <w:rPr>
                      <w:sz w:val="20"/>
                    </w:rPr>
                  </w:rPrChange>
                </w:rPr>
                <w:t>formatting</w:t>
              </w:r>
            </w:ins>
          </w:p>
        </w:tc>
      </w:tr>
    </w:tbl>
    <w:p w14:paraId="098317E4" w14:textId="55E2D88B" w:rsidR="00B21364" w:rsidRPr="00C63958" w:rsidDel="00390226" w:rsidRDefault="00945698">
      <w:pPr>
        <w:spacing w:after="4087" w:line="259" w:lineRule="auto"/>
        <w:ind w:left="0" w:firstLine="0"/>
        <w:rPr>
          <w:del w:id="233" w:author="Westerlund, Johan" w:date="2020-10-15T12:35:00Z"/>
          <w:lang w:val="en-GB"/>
          <w:rPrChange w:id="234" w:author="Westerlund, Johan" w:date="2021-04-22T14:05:00Z">
            <w:rPr>
              <w:del w:id="235" w:author="Westerlund, Johan" w:date="2020-10-15T12:35:00Z"/>
            </w:rPr>
          </w:rPrChange>
        </w:rPr>
      </w:pPr>
      <w:del w:id="236" w:author="Westerlund, Johan" w:date="2020-10-15T12:35:00Z">
        <w:r w:rsidRPr="00C63958" w:rsidDel="00390226">
          <w:rPr>
            <w:sz w:val="18"/>
            <w:lang w:val="en-GB"/>
            <w:rPrChange w:id="237" w:author="Westerlund, Johan" w:date="2021-04-22T14:05:00Z">
              <w:rPr>
                <w:sz w:val="18"/>
              </w:rPr>
            </w:rPrChange>
          </w:rPr>
          <w:delText xml:space="preserve"> </w:delText>
        </w:r>
      </w:del>
    </w:p>
    <w:p w14:paraId="05384140" w14:textId="20CD0F17" w:rsidR="00B21364" w:rsidRPr="00C63958" w:rsidRDefault="00945698">
      <w:pPr>
        <w:spacing w:after="4087" w:line="259" w:lineRule="auto"/>
        <w:ind w:left="0" w:firstLine="0"/>
        <w:rPr>
          <w:lang w:val="en-GB"/>
          <w:rPrChange w:id="238" w:author="Westerlund, Johan" w:date="2021-04-22T14:05:00Z">
            <w:rPr/>
          </w:rPrChange>
        </w:rPr>
        <w:pPrChange w:id="239" w:author="Westerlund, Johan" w:date="2020-10-15T12:35:00Z">
          <w:pPr>
            <w:spacing w:after="0" w:line="259" w:lineRule="auto"/>
            <w:ind w:left="0" w:firstLine="0"/>
          </w:pPr>
        </w:pPrChange>
      </w:pPr>
      <w:r w:rsidRPr="00C63958">
        <w:rPr>
          <w:sz w:val="15"/>
          <w:lang w:val="en-GB"/>
          <w:rPrChange w:id="240" w:author="Westerlund, Johan" w:date="2021-04-22T14:05:00Z">
            <w:rPr>
              <w:sz w:val="15"/>
            </w:rPr>
          </w:rPrChange>
        </w:rPr>
        <w:t xml:space="preserve"> </w:t>
      </w:r>
    </w:p>
    <w:p w14:paraId="5A2BE94C" w14:textId="77777777" w:rsidR="00B21364" w:rsidRPr="00C63958" w:rsidRDefault="00945698">
      <w:pPr>
        <w:spacing w:after="83" w:line="259" w:lineRule="auto"/>
        <w:ind w:left="-30" w:right="-30" w:firstLine="0"/>
        <w:rPr>
          <w:lang w:val="en-GB"/>
          <w:rPrChange w:id="241" w:author="Westerlund, Johan" w:date="2021-04-22T14:05:00Z">
            <w:rPr/>
          </w:rPrChange>
        </w:rPr>
      </w:pPr>
      <w:r w:rsidRPr="00C03868">
        <w:rPr>
          <w:noProof/>
          <w:lang w:val="sv-SE" w:eastAsia="sv-SE"/>
        </w:rPr>
        <mc:AlternateContent>
          <mc:Choice Requires="wpg">
            <w:drawing>
              <wp:inline distT="0" distB="0" distL="0" distR="0" wp14:anchorId="35EF61E7" wp14:editId="3B8B9E6E">
                <wp:extent cx="6518148" cy="6096"/>
                <wp:effectExtent l="0" t="0" r="0" b="0"/>
                <wp:docPr id="23366" name="Group 23366"/>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1545" name="Shape 31545"/>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3366" style="width:513.24pt;height:0.47998pt;mso-position-horizontal-relative:char;mso-position-vertical-relative:line" coordsize="65181,60">
                <v:shape id="Shape 31546" style="position:absolute;width:65181;height:91;left:0;top:0;" coordsize="6518148,9144" path="m0,0l6518148,0l6518148,9144l0,9144l0,0">
                  <v:stroke weight="0pt" endcap="flat" joinstyle="miter" miterlimit="10" on="false" color="#000000" opacity="0"/>
                  <v:fill on="true" color="#000000"/>
                </v:shape>
              </v:group>
            </w:pict>
          </mc:Fallback>
        </mc:AlternateContent>
      </w:r>
    </w:p>
    <w:p w14:paraId="61A1F986" w14:textId="0DA64ADA" w:rsidR="00B21364" w:rsidRPr="00C63958" w:rsidDel="00B34BEA" w:rsidRDefault="00945698">
      <w:pPr>
        <w:spacing w:after="18" w:line="259" w:lineRule="auto"/>
        <w:ind w:left="0" w:firstLine="0"/>
        <w:rPr>
          <w:del w:id="242" w:author="Westerlund, Johan" w:date="2020-10-20T14:02:00Z"/>
          <w:lang w:val="en-GB"/>
          <w:rPrChange w:id="243" w:author="Westerlund, Johan" w:date="2021-04-22T14:05:00Z">
            <w:rPr>
              <w:del w:id="244" w:author="Westerlund, Johan" w:date="2020-10-20T14:02:00Z"/>
            </w:rPr>
          </w:rPrChange>
        </w:rPr>
      </w:pPr>
      <w:del w:id="245" w:author="Westerlund, Johan" w:date="2020-10-20T14:02:00Z">
        <w:r w:rsidRPr="00C63958" w:rsidDel="00B34BEA">
          <w:rPr>
            <w:b/>
            <w:color w:val="00548C"/>
            <w:sz w:val="15"/>
            <w:lang w:val="en-GB"/>
            <w:rPrChange w:id="246" w:author="Westerlund, Johan" w:date="2021-04-22T14:05:00Z">
              <w:rPr>
                <w:b/>
                <w:color w:val="00548C"/>
                <w:sz w:val="15"/>
              </w:rPr>
            </w:rPrChange>
          </w:rPr>
          <w:delText xml:space="preserve"> </w:delText>
        </w:r>
      </w:del>
    </w:p>
    <w:p w14:paraId="1DEE7F9F" w14:textId="6B9C3790" w:rsidR="00B21364" w:rsidRPr="00C63958" w:rsidDel="00B34BEA" w:rsidRDefault="00945698">
      <w:pPr>
        <w:spacing w:after="28" w:line="259" w:lineRule="auto"/>
        <w:ind w:left="-5"/>
        <w:rPr>
          <w:del w:id="247" w:author="Westerlund, Johan" w:date="2020-10-20T14:02:00Z"/>
          <w:lang w:val="en-GB"/>
          <w:rPrChange w:id="248" w:author="Westerlund, Johan" w:date="2021-04-22T14:05:00Z">
            <w:rPr>
              <w:del w:id="249" w:author="Westerlund, Johan" w:date="2020-10-20T14:02:00Z"/>
              <w:lang w:val="en-US"/>
            </w:rPr>
          </w:rPrChange>
        </w:rPr>
      </w:pPr>
      <w:del w:id="250" w:author="Westerlund, Johan" w:date="2020-10-20T14:02:00Z">
        <w:r w:rsidRPr="00C63958" w:rsidDel="00B34BEA">
          <w:rPr>
            <w:b/>
            <w:color w:val="00548C"/>
            <w:sz w:val="15"/>
            <w:lang w:val="en-GB"/>
            <w:rPrChange w:id="251" w:author="Westerlund, Johan" w:date="2021-04-22T14:05:00Z">
              <w:rPr>
                <w:b/>
                <w:color w:val="00548C"/>
                <w:sz w:val="15"/>
                <w:lang w:val="en-US"/>
              </w:rPr>
            </w:rPrChange>
          </w:rPr>
          <w:delText xml:space="preserve">IALA Guideline 1052 – Quality Management Systems for Aids to Navigation Service Delivery </w:delText>
        </w:r>
      </w:del>
    </w:p>
    <w:p w14:paraId="61A2A67D" w14:textId="7371D221" w:rsidR="00B21364" w:rsidRPr="00C63958" w:rsidDel="00B34BEA" w:rsidRDefault="00945698">
      <w:pPr>
        <w:tabs>
          <w:tab w:val="right" w:pos="10205"/>
        </w:tabs>
        <w:spacing w:after="28" w:line="259" w:lineRule="auto"/>
        <w:ind w:left="-15" w:firstLine="0"/>
        <w:rPr>
          <w:del w:id="252" w:author="Westerlund, Johan" w:date="2020-10-20T14:02:00Z"/>
          <w:lang w:val="en-GB"/>
          <w:rPrChange w:id="253" w:author="Westerlund, Johan" w:date="2021-04-22T14:05:00Z">
            <w:rPr>
              <w:del w:id="254" w:author="Westerlund, Johan" w:date="2020-10-20T14:02:00Z"/>
            </w:rPr>
          </w:rPrChange>
        </w:rPr>
      </w:pPr>
      <w:del w:id="255" w:author="Westerlund, Johan" w:date="2020-10-20T14:02:00Z">
        <w:r w:rsidRPr="00C63958" w:rsidDel="00B34BEA">
          <w:rPr>
            <w:b/>
            <w:color w:val="00548C"/>
            <w:sz w:val="15"/>
            <w:lang w:val="en-GB"/>
            <w:rPrChange w:id="256" w:author="Westerlund, Johan" w:date="2021-04-22T14:05:00Z">
              <w:rPr>
                <w:b/>
                <w:color w:val="00548C"/>
                <w:sz w:val="15"/>
              </w:rPr>
            </w:rPrChange>
          </w:rPr>
          <w:delText xml:space="preserve">Edition 3.0  December 2013 </w:delText>
        </w:r>
        <w:r w:rsidRPr="00C63958" w:rsidDel="00B34BEA">
          <w:rPr>
            <w:b/>
            <w:color w:val="00548C"/>
            <w:sz w:val="15"/>
            <w:lang w:val="en-GB"/>
            <w:rPrChange w:id="257" w:author="Westerlund, Johan" w:date="2021-04-22T14:05:00Z">
              <w:rPr>
                <w:b/>
                <w:color w:val="00548C"/>
                <w:sz w:val="15"/>
              </w:rPr>
            </w:rPrChange>
          </w:rPr>
          <w:tab/>
          <w:delText xml:space="preserve">P 2 </w:delText>
        </w:r>
      </w:del>
    </w:p>
    <w:p w14:paraId="37D9FE4D" w14:textId="73186A8D" w:rsidR="00B21364" w:rsidRPr="00C63958" w:rsidDel="00B34BEA" w:rsidRDefault="00945698">
      <w:pPr>
        <w:spacing w:after="0" w:line="259" w:lineRule="auto"/>
        <w:ind w:left="0" w:firstLine="0"/>
        <w:rPr>
          <w:del w:id="258" w:author="Westerlund, Johan" w:date="2020-10-20T14:02:00Z"/>
          <w:lang w:val="en-GB"/>
          <w:rPrChange w:id="259" w:author="Westerlund, Johan" w:date="2021-04-22T14:05:00Z">
            <w:rPr>
              <w:del w:id="260" w:author="Westerlund, Johan" w:date="2020-10-20T14:02:00Z"/>
            </w:rPr>
          </w:rPrChange>
        </w:rPr>
      </w:pPr>
      <w:del w:id="261" w:author="Westerlund, Johan" w:date="2020-10-20T14:02:00Z">
        <w:r w:rsidRPr="00C63958" w:rsidDel="00B34BEA">
          <w:rPr>
            <w:sz w:val="20"/>
            <w:lang w:val="en-GB"/>
            <w:rPrChange w:id="262" w:author="Westerlund, Johan" w:date="2021-04-22T14:05:00Z">
              <w:rPr>
                <w:sz w:val="20"/>
              </w:rPr>
            </w:rPrChange>
          </w:rPr>
          <w:delText xml:space="preserve"> </w:delText>
        </w:r>
      </w:del>
    </w:p>
    <w:p w14:paraId="40FD913C" w14:textId="7EF67F73" w:rsidR="00B21364" w:rsidRPr="00C63958" w:rsidDel="00B34BEA" w:rsidRDefault="00945698">
      <w:pPr>
        <w:spacing w:after="0" w:line="259" w:lineRule="auto"/>
        <w:ind w:left="0" w:firstLine="0"/>
        <w:rPr>
          <w:del w:id="263" w:author="Westerlund, Johan" w:date="2020-10-20T14:02:00Z"/>
          <w:lang w:val="en-GB"/>
          <w:rPrChange w:id="264" w:author="Westerlund, Johan" w:date="2021-04-22T14:05:00Z">
            <w:rPr>
              <w:del w:id="265" w:author="Westerlund, Johan" w:date="2020-10-20T14:02:00Z"/>
            </w:rPr>
          </w:rPrChange>
        </w:rPr>
      </w:pPr>
      <w:del w:id="266" w:author="Westerlund, Johan" w:date="2020-10-20T14:02:00Z">
        <w:r w:rsidRPr="00C63958" w:rsidDel="00B34BEA">
          <w:rPr>
            <w:sz w:val="20"/>
            <w:lang w:val="en-GB"/>
            <w:rPrChange w:id="267" w:author="Westerlund, Johan" w:date="2021-04-22T14:05:00Z">
              <w:rPr>
                <w:sz w:val="20"/>
              </w:rPr>
            </w:rPrChange>
          </w:rPr>
          <w:delText xml:space="preserve"> </w:delText>
        </w:r>
      </w:del>
    </w:p>
    <w:p w14:paraId="5AB98CA7" w14:textId="5C56CADC" w:rsidR="00B21364" w:rsidRPr="00C63958" w:rsidDel="00B34BEA" w:rsidRDefault="00945698">
      <w:pPr>
        <w:spacing w:after="0" w:line="259" w:lineRule="auto"/>
        <w:ind w:left="0" w:firstLine="0"/>
        <w:rPr>
          <w:del w:id="268" w:author="Westerlund, Johan" w:date="2020-10-20T14:02:00Z"/>
          <w:lang w:val="en-GB"/>
          <w:rPrChange w:id="269" w:author="Westerlund, Johan" w:date="2021-04-22T14:05:00Z">
            <w:rPr>
              <w:del w:id="270" w:author="Westerlund, Johan" w:date="2020-10-20T14:02:00Z"/>
            </w:rPr>
          </w:rPrChange>
        </w:rPr>
      </w:pPr>
      <w:del w:id="271" w:author="Westerlund, Johan" w:date="2020-10-20T14:02:00Z">
        <w:r w:rsidRPr="00C63958" w:rsidDel="00B34BEA">
          <w:rPr>
            <w:sz w:val="20"/>
            <w:lang w:val="en-GB"/>
            <w:rPrChange w:id="272" w:author="Westerlund, Johan" w:date="2021-04-22T14:05:00Z">
              <w:rPr>
                <w:sz w:val="20"/>
              </w:rPr>
            </w:rPrChange>
          </w:rPr>
          <w:delText xml:space="preserve"> </w:delText>
        </w:r>
      </w:del>
    </w:p>
    <w:p w14:paraId="1B55C50D" w14:textId="3BC3582F" w:rsidR="00B21364" w:rsidRPr="00C63958" w:rsidDel="00B34BEA" w:rsidRDefault="00945698">
      <w:pPr>
        <w:spacing w:after="332" w:line="259" w:lineRule="auto"/>
        <w:ind w:left="0" w:firstLine="0"/>
        <w:rPr>
          <w:del w:id="273" w:author="Westerlund, Johan" w:date="2020-10-20T14:02:00Z"/>
          <w:lang w:val="en-GB"/>
          <w:rPrChange w:id="274" w:author="Westerlund, Johan" w:date="2021-04-22T14:05:00Z">
            <w:rPr>
              <w:del w:id="275" w:author="Westerlund, Johan" w:date="2020-10-20T14:02:00Z"/>
            </w:rPr>
          </w:rPrChange>
        </w:rPr>
      </w:pPr>
      <w:del w:id="276" w:author="Westerlund, Johan" w:date="2020-10-20T14:02:00Z">
        <w:r w:rsidRPr="00C03868" w:rsidDel="00B34BEA">
          <w:rPr>
            <w:noProof/>
            <w:lang w:val="sv-SE" w:eastAsia="sv-SE"/>
          </w:rPr>
          <w:drawing>
            <wp:anchor distT="0" distB="0" distL="114300" distR="114300" simplePos="0" relativeHeight="251659264" behindDoc="0" locked="0" layoutInCell="1" allowOverlap="0" wp14:anchorId="7649AEAF" wp14:editId="03BF6FC8">
              <wp:simplePos x="0" y="0"/>
              <wp:positionH relativeFrom="page">
                <wp:posOffset>6841236</wp:posOffset>
              </wp:positionH>
              <wp:positionV relativeFrom="page">
                <wp:posOffset>254</wp:posOffset>
              </wp:positionV>
              <wp:extent cx="704088" cy="719328"/>
              <wp:effectExtent l="0" t="0" r="0" b="0"/>
              <wp:wrapTopAndBottom/>
              <wp:docPr id="29815" name="Picture 29815"/>
              <wp:cNvGraphicFramePr/>
              <a:graphic xmlns:a="http://schemas.openxmlformats.org/drawingml/2006/main">
                <a:graphicData uri="http://schemas.openxmlformats.org/drawingml/2006/picture">
                  <pic:pic xmlns:pic="http://schemas.openxmlformats.org/drawingml/2006/picture">
                    <pic:nvPicPr>
                      <pic:cNvPr id="29815" name="Picture 29815"/>
                      <pic:cNvPicPr/>
                    </pic:nvPicPr>
                    <pic:blipFill>
                      <a:blip r:embed="rId16"/>
                      <a:stretch>
                        <a:fillRect/>
                      </a:stretch>
                    </pic:blipFill>
                    <pic:spPr>
                      <a:xfrm>
                        <a:off x="0" y="0"/>
                        <a:ext cx="704088" cy="719328"/>
                      </a:xfrm>
                      <a:prstGeom prst="rect">
                        <a:avLst/>
                      </a:prstGeom>
                    </pic:spPr>
                  </pic:pic>
                </a:graphicData>
              </a:graphic>
            </wp:anchor>
          </w:drawing>
        </w:r>
        <w:r w:rsidRPr="00C63958" w:rsidDel="00B34BEA">
          <w:rPr>
            <w:sz w:val="20"/>
            <w:lang w:val="en-GB"/>
            <w:rPrChange w:id="277" w:author="Westerlund, Johan" w:date="2021-04-22T14:05:00Z">
              <w:rPr>
                <w:sz w:val="20"/>
              </w:rPr>
            </w:rPrChange>
          </w:rPr>
          <w:delText xml:space="preserve"> </w:delText>
        </w:r>
      </w:del>
    </w:p>
    <w:sdt>
      <w:sdtPr>
        <w:rPr>
          <w:lang w:val="en-GB"/>
        </w:rPr>
        <w:id w:val="-587381214"/>
        <w:docPartObj>
          <w:docPartGallery w:val="Table of Contents"/>
        </w:docPartObj>
      </w:sdtPr>
      <w:sdtEndPr/>
      <w:sdtContent>
        <w:p w14:paraId="44754A28" w14:textId="77777777" w:rsidR="00B21364" w:rsidRPr="00C63958" w:rsidRDefault="00945698">
          <w:pPr>
            <w:spacing w:after="0" w:line="259" w:lineRule="auto"/>
            <w:ind w:left="-5"/>
            <w:rPr>
              <w:lang w:val="en-GB"/>
              <w:rPrChange w:id="278" w:author="Westerlund, Johan" w:date="2021-04-22T14:05:00Z">
                <w:rPr/>
              </w:rPrChange>
            </w:rPr>
          </w:pPr>
          <w:r w:rsidRPr="00C63958">
            <w:rPr>
              <w:b/>
              <w:color w:val="009FE3"/>
              <w:sz w:val="56"/>
              <w:lang w:val="en-GB"/>
              <w:rPrChange w:id="279" w:author="Westerlund, Johan" w:date="2021-04-22T14:05:00Z">
                <w:rPr>
                  <w:b/>
                  <w:color w:val="009FE3"/>
                  <w:sz w:val="56"/>
                </w:rPr>
              </w:rPrChange>
            </w:rPr>
            <w:t xml:space="preserve">CONTENTS </w:t>
          </w:r>
        </w:p>
        <w:p w14:paraId="62AAB07A" w14:textId="77777777" w:rsidR="00B21364" w:rsidRPr="00C63958" w:rsidRDefault="00945698">
          <w:pPr>
            <w:spacing w:after="42" w:line="259" w:lineRule="auto"/>
            <w:ind w:left="-30" w:right="-30" w:firstLine="0"/>
            <w:rPr>
              <w:lang w:val="en-GB"/>
              <w:rPrChange w:id="280" w:author="Westerlund, Johan" w:date="2021-04-22T14:05:00Z">
                <w:rPr/>
              </w:rPrChange>
            </w:rPr>
          </w:pPr>
          <w:r w:rsidRPr="00C03868">
            <w:rPr>
              <w:noProof/>
              <w:lang w:val="sv-SE" w:eastAsia="sv-SE"/>
            </w:rPr>
            <mc:AlternateContent>
              <mc:Choice Requires="wpg">
                <w:drawing>
                  <wp:inline distT="0" distB="0" distL="0" distR="0" wp14:anchorId="622FF70A" wp14:editId="65251AFD">
                    <wp:extent cx="6518148" cy="12192"/>
                    <wp:effectExtent l="0" t="0" r="0" b="0"/>
                    <wp:docPr id="24521" name="Group 24521"/>
                    <wp:cNvGraphicFramePr/>
                    <a:graphic xmlns:a="http://schemas.openxmlformats.org/drawingml/2006/main">
                      <a:graphicData uri="http://schemas.microsoft.com/office/word/2010/wordprocessingGroup">
                        <wpg:wgp>
                          <wpg:cNvGrpSpPr/>
                          <wpg:grpSpPr>
                            <a:xfrm>
                              <a:off x="0" y="0"/>
                              <a:ext cx="6518148" cy="12192"/>
                              <a:chOff x="0" y="0"/>
                              <a:chExt cx="6518148" cy="12192"/>
                            </a:xfrm>
                          </wpg:grpSpPr>
                          <wps:wsp>
                            <wps:cNvPr id="31547" name="Shape 31547"/>
                            <wps:cNvSpPr/>
                            <wps:spPr>
                              <a:xfrm>
                                <a:off x="0" y="0"/>
                                <a:ext cx="6518148" cy="12192"/>
                              </a:xfrm>
                              <a:custGeom>
                                <a:avLst/>
                                <a:gdLst/>
                                <a:ahLst/>
                                <a:cxnLst/>
                                <a:rect l="0" t="0" r="0" b="0"/>
                                <a:pathLst>
                                  <a:path w="6518148" h="12192">
                                    <a:moveTo>
                                      <a:pt x="0" y="0"/>
                                    </a:moveTo>
                                    <a:lnTo>
                                      <a:pt x="6518148" y="0"/>
                                    </a:lnTo>
                                    <a:lnTo>
                                      <a:pt x="6518148"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4521" style="width:513.24pt;height:0.960022pt;mso-position-horizontal-relative:char;mso-position-vertical-relative:line" coordsize="65181,121">
                    <v:shape id="Shape 31548" style="position:absolute;width:65181;height:121;left:0;top:0;" coordsize="6518148,12192" path="m0,0l6518148,0l6518148,12192l0,12192l0,0">
                      <v:stroke weight="0pt" endcap="flat" joinstyle="miter" miterlimit="10" on="false" color="#000000" opacity="0"/>
                      <v:fill on="true" color="#00548c"/>
                    </v:shape>
                  </v:group>
                </w:pict>
              </mc:Fallback>
            </mc:AlternateContent>
          </w:r>
        </w:p>
        <w:p w14:paraId="49413141" w14:textId="77777777" w:rsidR="00B21364" w:rsidRPr="00C63958" w:rsidRDefault="00945698">
          <w:pPr>
            <w:spacing w:after="0" w:line="259" w:lineRule="auto"/>
            <w:ind w:left="0" w:firstLine="0"/>
            <w:rPr>
              <w:lang w:val="en-GB"/>
              <w:rPrChange w:id="281" w:author="Westerlund, Johan" w:date="2021-04-22T14:05:00Z">
                <w:rPr/>
              </w:rPrChange>
            </w:rPr>
          </w:pPr>
          <w:r w:rsidRPr="00C63958">
            <w:rPr>
              <w:sz w:val="20"/>
              <w:lang w:val="en-GB"/>
              <w:rPrChange w:id="282" w:author="Westerlund, Johan" w:date="2021-04-22T14:05:00Z">
                <w:rPr>
                  <w:sz w:val="20"/>
                </w:rPr>
              </w:rPrChange>
            </w:rPr>
            <w:lastRenderedPageBreak/>
            <w:t xml:space="preserve"> </w:t>
          </w:r>
        </w:p>
        <w:p w14:paraId="650B6AE5" w14:textId="77777777" w:rsidR="00B21364" w:rsidRPr="00C63958" w:rsidRDefault="00945698">
          <w:pPr>
            <w:spacing w:after="0" w:line="259" w:lineRule="auto"/>
            <w:ind w:left="0" w:firstLine="0"/>
            <w:rPr>
              <w:lang w:val="en-GB"/>
              <w:rPrChange w:id="283" w:author="Westerlund, Johan" w:date="2021-04-22T14:05:00Z">
                <w:rPr/>
              </w:rPrChange>
            </w:rPr>
          </w:pPr>
          <w:r w:rsidRPr="00C63958">
            <w:rPr>
              <w:sz w:val="20"/>
              <w:lang w:val="en-GB"/>
              <w:rPrChange w:id="284" w:author="Westerlund, Johan" w:date="2021-04-22T14:05:00Z">
                <w:rPr>
                  <w:sz w:val="20"/>
                </w:rPr>
              </w:rPrChange>
            </w:rPr>
            <w:t xml:space="preserve"> </w:t>
          </w:r>
        </w:p>
        <w:p w14:paraId="0210BCB2" w14:textId="77777777" w:rsidR="00B21364" w:rsidRPr="00C63958" w:rsidRDefault="00945698">
          <w:pPr>
            <w:spacing w:after="56" w:line="259" w:lineRule="auto"/>
            <w:ind w:left="0" w:firstLine="0"/>
            <w:rPr>
              <w:lang w:val="en-GB"/>
              <w:rPrChange w:id="285" w:author="Westerlund, Johan" w:date="2021-04-22T14:05:00Z">
                <w:rPr/>
              </w:rPrChange>
            </w:rPr>
          </w:pPr>
          <w:r w:rsidRPr="00C63958">
            <w:rPr>
              <w:sz w:val="20"/>
              <w:lang w:val="en-GB"/>
              <w:rPrChange w:id="286" w:author="Westerlund, Johan" w:date="2021-04-22T14:05:00Z">
                <w:rPr>
                  <w:sz w:val="20"/>
                </w:rPr>
              </w:rPrChange>
            </w:rPr>
            <w:t xml:space="preserve"> </w:t>
          </w:r>
        </w:p>
        <w:p w14:paraId="467DB8D8" w14:textId="795A116C" w:rsidR="00601DC7" w:rsidRPr="00C63958" w:rsidRDefault="00945698">
          <w:pPr>
            <w:pStyle w:val="TOC1"/>
            <w:tabs>
              <w:tab w:val="left" w:pos="450"/>
              <w:tab w:val="right" w:leader="dot" w:pos="10195"/>
            </w:tabs>
            <w:rPr>
              <w:ins w:id="287" w:author="Westerlund, Johan" w:date="2020-10-15T12:44:00Z"/>
              <w:rFonts w:asciiTheme="minorHAnsi" w:eastAsiaTheme="minorEastAsia" w:hAnsiTheme="minorHAnsi" w:cstheme="minorBidi"/>
              <w:b w:val="0"/>
              <w:color w:val="auto"/>
              <w:lang w:val="en-GB" w:eastAsia="sv-SE"/>
              <w:rPrChange w:id="288" w:author="Westerlund, Johan" w:date="2021-04-22T14:05:00Z">
                <w:rPr>
                  <w:ins w:id="289" w:author="Westerlund, Johan" w:date="2020-10-15T12:44:00Z"/>
                  <w:rFonts w:asciiTheme="minorHAnsi" w:eastAsiaTheme="minorEastAsia" w:hAnsiTheme="minorHAnsi" w:cstheme="minorBidi"/>
                  <w:b w:val="0"/>
                  <w:noProof/>
                  <w:color w:val="auto"/>
                  <w:lang w:val="sv-SE" w:eastAsia="sv-SE"/>
                </w:rPr>
              </w:rPrChange>
            </w:rPr>
          </w:pPr>
          <w:r w:rsidRPr="00C63958">
            <w:rPr>
              <w:lang w:val="en-GB"/>
              <w:rPrChange w:id="290" w:author="Westerlund, Johan" w:date="2021-04-22T14:05:00Z">
                <w:rPr/>
              </w:rPrChange>
            </w:rPr>
            <w:fldChar w:fldCharType="begin"/>
          </w:r>
          <w:r w:rsidRPr="00C63958">
            <w:rPr>
              <w:lang w:val="en-GB"/>
              <w:rPrChange w:id="291" w:author="Westerlund, Johan" w:date="2021-04-22T14:05:00Z">
                <w:rPr/>
              </w:rPrChange>
            </w:rPr>
            <w:instrText xml:space="preserve"> TOC \o "1-3" \h \z \u </w:instrText>
          </w:r>
          <w:r w:rsidRPr="00C63958">
            <w:rPr>
              <w:lang w:val="en-GB"/>
              <w:rPrChange w:id="292" w:author="Westerlund, Johan" w:date="2021-04-22T14:05:00Z">
                <w:rPr>
                  <w:b w:val="0"/>
                  <w:color w:val="000000"/>
                </w:rPr>
              </w:rPrChange>
            </w:rPr>
            <w:fldChar w:fldCharType="separate"/>
          </w:r>
          <w:ins w:id="293" w:author="Westerlund, Johan" w:date="2020-10-15T12:44:00Z">
            <w:r w:rsidR="00601DC7" w:rsidRPr="00C63958">
              <w:rPr>
                <w:rStyle w:val="Hyperlink"/>
                <w:lang w:val="en-GB"/>
                <w:rPrChange w:id="294" w:author="Westerlund, Johan" w:date="2021-04-22T14:05:00Z">
                  <w:rPr>
                    <w:rStyle w:val="Hyperlink"/>
                    <w:noProof/>
                  </w:rPr>
                </w:rPrChange>
              </w:rPr>
              <w:fldChar w:fldCharType="begin"/>
            </w:r>
            <w:r w:rsidR="00601DC7" w:rsidRPr="00C63958">
              <w:rPr>
                <w:rStyle w:val="Hyperlink"/>
                <w:lang w:val="en-GB"/>
                <w:rPrChange w:id="295" w:author="Westerlund, Johan" w:date="2021-04-22T14:05:00Z">
                  <w:rPr>
                    <w:rStyle w:val="Hyperlink"/>
                    <w:noProof/>
                  </w:rPr>
                </w:rPrChange>
              </w:rPr>
              <w:instrText xml:space="preserve"> </w:instrText>
            </w:r>
            <w:r w:rsidR="00601DC7" w:rsidRPr="00C63958">
              <w:rPr>
                <w:lang w:val="en-GB"/>
                <w:rPrChange w:id="296" w:author="Westerlund, Johan" w:date="2021-04-22T14:05:00Z">
                  <w:rPr>
                    <w:noProof/>
                  </w:rPr>
                </w:rPrChange>
              </w:rPr>
              <w:instrText>HYPERLINK \l "_Toc53658264"</w:instrText>
            </w:r>
            <w:r w:rsidR="00601DC7" w:rsidRPr="00C63958">
              <w:rPr>
                <w:rStyle w:val="Hyperlink"/>
                <w:lang w:val="en-GB"/>
                <w:rPrChange w:id="297" w:author="Westerlund, Johan" w:date="2021-04-22T14:05:00Z">
                  <w:rPr>
                    <w:rStyle w:val="Hyperlink"/>
                    <w:noProof/>
                  </w:rPr>
                </w:rPrChange>
              </w:rPr>
              <w:instrText xml:space="preserve"> </w:instrText>
            </w:r>
            <w:r w:rsidR="00601DC7" w:rsidRPr="00C63958">
              <w:rPr>
                <w:rStyle w:val="Hyperlink"/>
                <w:lang w:val="en-GB"/>
                <w:rPrChange w:id="298" w:author="Westerlund, Johan" w:date="2021-04-22T14:05:00Z">
                  <w:rPr>
                    <w:rStyle w:val="Hyperlink"/>
                    <w:noProof/>
                  </w:rPr>
                </w:rPrChange>
              </w:rPr>
              <w:fldChar w:fldCharType="separate"/>
            </w:r>
            <w:r w:rsidR="00601DC7" w:rsidRPr="00C63958">
              <w:rPr>
                <w:rStyle w:val="Hyperlink"/>
                <w:bCs/>
                <w:u w:color="000000"/>
                <w:lang w:val="en-GB"/>
                <w:rPrChange w:id="299" w:author="Westerlund, Johan" w:date="2021-04-22T14:05:00Z">
                  <w:rPr>
                    <w:rStyle w:val="Hyperlink"/>
                    <w:bCs/>
                    <w:noProof/>
                    <w:u w:color="000000"/>
                  </w:rPr>
                </w:rPrChange>
              </w:rPr>
              <w:t>1.</w:t>
            </w:r>
            <w:r w:rsidR="00601DC7" w:rsidRPr="00C63958">
              <w:rPr>
                <w:rFonts w:asciiTheme="minorHAnsi" w:eastAsiaTheme="minorEastAsia" w:hAnsiTheme="minorHAnsi" w:cstheme="minorBidi"/>
                <w:b w:val="0"/>
                <w:color w:val="auto"/>
                <w:lang w:val="en-GB" w:eastAsia="sv-SE"/>
                <w:rPrChange w:id="300" w:author="Westerlund, Johan" w:date="2021-04-22T14:05:00Z">
                  <w:rPr>
                    <w:rFonts w:asciiTheme="minorHAnsi" w:eastAsiaTheme="minorEastAsia" w:hAnsiTheme="minorHAnsi" w:cstheme="minorBidi"/>
                    <w:b w:val="0"/>
                    <w:noProof/>
                    <w:color w:val="auto"/>
                    <w:lang w:val="sv-SE" w:eastAsia="sv-SE"/>
                  </w:rPr>
                </w:rPrChange>
              </w:rPr>
              <w:tab/>
            </w:r>
            <w:r w:rsidR="00601DC7" w:rsidRPr="00C63958">
              <w:rPr>
                <w:rStyle w:val="Hyperlink"/>
                <w:lang w:val="en-GB"/>
                <w:rPrChange w:id="301" w:author="Westerlund, Johan" w:date="2021-04-22T14:05:00Z">
                  <w:rPr>
                    <w:rStyle w:val="Hyperlink"/>
                    <w:noProof/>
                  </w:rPr>
                </w:rPrChange>
              </w:rPr>
              <w:t>INTRODUCTION</w:t>
            </w:r>
            <w:r w:rsidR="00601DC7" w:rsidRPr="00C63958">
              <w:rPr>
                <w:webHidden/>
                <w:lang w:val="en-GB"/>
                <w:rPrChange w:id="302" w:author="Westerlund, Johan" w:date="2021-04-22T14:05:00Z">
                  <w:rPr>
                    <w:noProof/>
                    <w:webHidden/>
                  </w:rPr>
                </w:rPrChange>
              </w:rPr>
              <w:tab/>
            </w:r>
            <w:r w:rsidR="00601DC7" w:rsidRPr="00C63958">
              <w:rPr>
                <w:webHidden/>
                <w:lang w:val="en-GB"/>
                <w:rPrChange w:id="303" w:author="Westerlund, Johan" w:date="2021-04-22T14:05:00Z">
                  <w:rPr>
                    <w:noProof/>
                    <w:webHidden/>
                  </w:rPr>
                </w:rPrChange>
              </w:rPr>
              <w:fldChar w:fldCharType="begin"/>
            </w:r>
            <w:r w:rsidR="00601DC7" w:rsidRPr="00C63958">
              <w:rPr>
                <w:webHidden/>
                <w:lang w:val="en-GB"/>
                <w:rPrChange w:id="304" w:author="Westerlund, Johan" w:date="2021-04-22T14:05:00Z">
                  <w:rPr>
                    <w:noProof/>
                    <w:webHidden/>
                  </w:rPr>
                </w:rPrChange>
              </w:rPr>
              <w:instrText xml:space="preserve"> PAGEREF _Toc53658264 \h </w:instrText>
            </w:r>
          </w:ins>
          <w:r w:rsidR="00601DC7" w:rsidRPr="00C63958">
            <w:rPr>
              <w:webHidden/>
              <w:lang w:val="en-GB"/>
              <w:rPrChange w:id="305" w:author="Westerlund, Johan" w:date="2021-04-22T14:05:00Z">
                <w:rPr>
                  <w:webHidden/>
                  <w:lang w:val="en-GB"/>
                </w:rPr>
              </w:rPrChange>
            </w:rPr>
          </w:r>
          <w:r w:rsidR="00601DC7" w:rsidRPr="00C63958">
            <w:rPr>
              <w:webHidden/>
              <w:lang w:val="en-GB"/>
              <w:rPrChange w:id="306" w:author="Westerlund, Johan" w:date="2021-04-22T14:05:00Z">
                <w:rPr>
                  <w:noProof/>
                  <w:webHidden/>
                </w:rPr>
              </w:rPrChange>
            </w:rPr>
            <w:fldChar w:fldCharType="separate"/>
          </w:r>
          <w:ins w:id="307" w:author="Westerlund, Johan" w:date="2020-10-15T12:44:00Z">
            <w:r w:rsidR="00601DC7" w:rsidRPr="00C63958">
              <w:rPr>
                <w:webHidden/>
                <w:lang w:val="en-GB"/>
                <w:rPrChange w:id="308" w:author="Westerlund, Johan" w:date="2021-04-22T14:05:00Z">
                  <w:rPr>
                    <w:noProof/>
                    <w:webHidden/>
                  </w:rPr>
                </w:rPrChange>
              </w:rPr>
              <w:t>5</w:t>
            </w:r>
            <w:r w:rsidR="00601DC7" w:rsidRPr="00C63958">
              <w:rPr>
                <w:webHidden/>
                <w:lang w:val="en-GB"/>
                <w:rPrChange w:id="309" w:author="Westerlund, Johan" w:date="2021-04-22T14:05:00Z">
                  <w:rPr>
                    <w:noProof/>
                    <w:webHidden/>
                  </w:rPr>
                </w:rPrChange>
              </w:rPr>
              <w:fldChar w:fldCharType="end"/>
            </w:r>
            <w:r w:rsidR="00601DC7" w:rsidRPr="00C63958">
              <w:rPr>
                <w:rStyle w:val="Hyperlink"/>
                <w:lang w:val="en-GB"/>
                <w:rPrChange w:id="310" w:author="Westerlund, Johan" w:date="2021-04-22T14:05:00Z">
                  <w:rPr>
                    <w:rStyle w:val="Hyperlink"/>
                    <w:noProof/>
                  </w:rPr>
                </w:rPrChange>
              </w:rPr>
              <w:fldChar w:fldCharType="end"/>
            </w:r>
          </w:ins>
        </w:p>
        <w:p w14:paraId="602922E3" w14:textId="31481E5C" w:rsidR="00601DC7" w:rsidRPr="00C63958" w:rsidRDefault="00601DC7">
          <w:pPr>
            <w:pStyle w:val="TOC1"/>
            <w:tabs>
              <w:tab w:val="left" w:pos="450"/>
              <w:tab w:val="right" w:leader="dot" w:pos="10195"/>
            </w:tabs>
            <w:rPr>
              <w:ins w:id="311" w:author="Westerlund, Johan" w:date="2020-10-15T12:44:00Z"/>
              <w:rFonts w:asciiTheme="minorHAnsi" w:eastAsiaTheme="minorEastAsia" w:hAnsiTheme="minorHAnsi" w:cstheme="minorBidi"/>
              <w:b w:val="0"/>
              <w:color w:val="auto"/>
              <w:lang w:val="en-GB" w:eastAsia="sv-SE"/>
              <w:rPrChange w:id="312" w:author="Westerlund, Johan" w:date="2021-04-22T14:05:00Z">
                <w:rPr>
                  <w:ins w:id="313" w:author="Westerlund, Johan" w:date="2020-10-15T12:44:00Z"/>
                  <w:rFonts w:asciiTheme="minorHAnsi" w:eastAsiaTheme="minorEastAsia" w:hAnsiTheme="minorHAnsi" w:cstheme="minorBidi"/>
                  <w:b w:val="0"/>
                  <w:noProof/>
                  <w:color w:val="auto"/>
                  <w:lang w:val="sv-SE" w:eastAsia="sv-SE"/>
                </w:rPr>
              </w:rPrChange>
            </w:rPr>
          </w:pPr>
          <w:ins w:id="314" w:author="Westerlund, Johan" w:date="2020-10-15T12:44:00Z">
            <w:r w:rsidRPr="00C63958">
              <w:rPr>
                <w:rStyle w:val="Hyperlink"/>
                <w:lang w:val="en-GB"/>
                <w:rPrChange w:id="315" w:author="Westerlund, Johan" w:date="2021-04-22T14:05:00Z">
                  <w:rPr>
                    <w:rStyle w:val="Hyperlink"/>
                    <w:noProof/>
                  </w:rPr>
                </w:rPrChange>
              </w:rPr>
              <w:fldChar w:fldCharType="begin"/>
            </w:r>
            <w:r w:rsidRPr="00C63958">
              <w:rPr>
                <w:rStyle w:val="Hyperlink"/>
                <w:lang w:val="en-GB"/>
                <w:rPrChange w:id="316" w:author="Westerlund, Johan" w:date="2021-04-22T14:05:00Z">
                  <w:rPr>
                    <w:rStyle w:val="Hyperlink"/>
                    <w:noProof/>
                  </w:rPr>
                </w:rPrChange>
              </w:rPr>
              <w:instrText xml:space="preserve"> </w:instrText>
            </w:r>
            <w:r w:rsidRPr="00C63958">
              <w:rPr>
                <w:lang w:val="en-GB"/>
                <w:rPrChange w:id="317" w:author="Westerlund, Johan" w:date="2021-04-22T14:05:00Z">
                  <w:rPr>
                    <w:noProof/>
                  </w:rPr>
                </w:rPrChange>
              </w:rPr>
              <w:instrText>HYPERLINK \l "_Toc53658265"</w:instrText>
            </w:r>
            <w:r w:rsidRPr="00C63958">
              <w:rPr>
                <w:rStyle w:val="Hyperlink"/>
                <w:lang w:val="en-GB"/>
                <w:rPrChange w:id="318" w:author="Westerlund, Johan" w:date="2021-04-22T14:05:00Z">
                  <w:rPr>
                    <w:rStyle w:val="Hyperlink"/>
                    <w:noProof/>
                  </w:rPr>
                </w:rPrChange>
              </w:rPr>
              <w:instrText xml:space="preserve"> </w:instrText>
            </w:r>
            <w:r w:rsidRPr="00C63958">
              <w:rPr>
                <w:rStyle w:val="Hyperlink"/>
                <w:lang w:val="en-GB"/>
                <w:rPrChange w:id="319" w:author="Westerlund, Johan" w:date="2021-04-22T14:05:00Z">
                  <w:rPr>
                    <w:rStyle w:val="Hyperlink"/>
                    <w:noProof/>
                  </w:rPr>
                </w:rPrChange>
              </w:rPr>
              <w:fldChar w:fldCharType="separate"/>
            </w:r>
            <w:r w:rsidRPr="00C63958">
              <w:rPr>
                <w:rStyle w:val="Hyperlink"/>
                <w:bCs/>
                <w:u w:color="000000"/>
                <w:lang w:val="en-GB"/>
                <w:rPrChange w:id="320" w:author="Westerlund, Johan" w:date="2021-04-22T14:05:00Z">
                  <w:rPr>
                    <w:rStyle w:val="Hyperlink"/>
                    <w:bCs/>
                    <w:noProof/>
                    <w:u w:color="000000"/>
                  </w:rPr>
                </w:rPrChange>
              </w:rPr>
              <w:t>2.</w:t>
            </w:r>
            <w:r w:rsidRPr="00C63958">
              <w:rPr>
                <w:rFonts w:asciiTheme="minorHAnsi" w:eastAsiaTheme="minorEastAsia" w:hAnsiTheme="minorHAnsi" w:cstheme="minorBidi"/>
                <w:b w:val="0"/>
                <w:color w:val="auto"/>
                <w:lang w:val="en-GB" w:eastAsia="sv-SE"/>
                <w:rPrChange w:id="321" w:author="Westerlund, Johan" w:date="2021-04-22T14:05:00Z">
                  <w:rPr>
                    <w:rFonts w:asciiTheme="minorHAnsi" w:eastAsiaTheme="minorEastAsia" w:hAnsiTheme="minorHAnsi" w:cstheme="minorBidi"/>
                    <w:b w:val="0"/>
                    <w:noProof/>
                    <w:color w:val="auto"/>
                    <w:lang w:val="sv-SE" w:eastAsia="sv-SE"/>
                  </w:rPr>
                </w:rPrChange>
              </w:rPr>
              <w:tab/>
            </w:r>
            <w:r w:rsidRPr="00C63958">
              <w:rPr>
                <w:rStyle w:val="Hyperlink"/>
                <w:lang w:val="en-GB"/>
                <w:rPrChange w:id="322" w:author="Westerlund, Johan" w:date="2021-04-22T14:05:00Z">
                  <w:rPr>
                    <w:rStyle w:val="Hyperlink"/>
                    <w:noProof/>
                  </w:rPr>
                </w:rPrChange>
              </w:rPr>
              <w:t>SCOPE</w:t>
            </w:r>
            <w:r w:rsidRPr="00C63958">
              <w:rPr>
                <w:webHidden/>
                <w:lang w:val="en-GB"/>
                <w:rPrChange w:id="323" w:author="Westerlund, Johan" w:date="2021-04-22T14:05:00Z">
                  <w:rPr>
                    <w:noProof/>
                    <w:webHidden/>
                  </w:rPr>
                </w:rPrChange>
              </w:rPr>
              <w:tab/>
            </w:r>
            <w:r w:rsidRPr="00C63958">
              <w:rPr>
                <w:webHidden/>
                <w:lang w:val="en-GB"/>
                <w:rPrChange w:id="324" w:author="Westerlund, Johan" w:date="2021-04-22T14:05:00Z">
                  <w:rPr>
                    <w:noProof/>
                    <w:webHidden/>
                  </w:rPr>
                </w:rPrChange>
              </w:rPr>
              <w:fldChar w:fldCharType="begin"/>
            </w:r>
            <w:r w:rsidRPr="00C63958">
              <w:rPr>
                <w:webHidden/>
                <w:lang w:val="en-GB"/>
                <w:rPrChange w:id="325" w:author="Westerlund, Johan" w:date="2021-04-22T14:05:00Z">
                  <w:rPr>
                    <w:noProof/>
                    <w:webHidden/>
                  </w:rPr>
                </w:rPrChange>
              </w:rPr>
              <w:instrText xml:space="preserve"> PAGEREF _Toc53658265 \h </w:instrText>
            </w:r>
          </w:ins>
          <w:r w:rsidRPr="00C63958">
            <w:rPr>
              <w:webHidden/>
              <w:lang w:val="en-GB"/>
              <w:rPrChange w:id="326" w:author="Westerlund, Johan" w:date="2021-04-22T14:05:00Z">
                <w:rPr>
                  <w:webHidden/>
                  <w:lang w:val="en-GB"/>
                </w:rPr>
              </w:rPrChange>
            </w:rPr>
          </w:r>
          <w:r w:rsidRPr="00C63958">
            <w:rPr>
              <w:webHidden/>
              <w:lang w:val="en-GB"/>
              <w:rPrChange w:id="327" w:author="Westerlund, Johan" w:date="2021-04-22T14:05:00Z">
                <w:rPr>
                  <w:noProof/>
                  <w:webHidden/>
                </w:rPr>
              </w:rPrChange>
            </w:rPr>
            <w:fldChar w:fldCharType="separate"/>
          </w:r>
          <w:ins w:id="328" w:author="Westerlund, Johan" w:date="2020-10-15T12:44:00Z">
            <w:r w:rsidRPr="00C63958">
              <w:rPr>
                <w:webHidden/>
                <w:lang w:val="en-GB"/>
                <w:rPrChange w:id="329" w:author="Westerlund, Johan" w:date="2021-04-22T14:05:00Z">
                  <w:rPr>
                    <w:noProof/>
                    <w:webHidden/>
                  </w:rPr>
                </w:rPrChange>
              </w:rPr>
              <w:t>5</w:t>
            </w:r>
            <w:r w:rsidRPr="00C63958">
              <w:rPr>
                <w:webHidden/>
                <w:lang w:val="en-GB"/>
                <w:rPrChange w:id="330" w:author="Westerlund, Johan" w:date="2021-04-22T14:05:00Z">
                  <w:rPr>
                    <w:noProof/>
                    <w:webHidden/>
                  </w:rPr>
                </w:rPrChange>
              </w:rPr>
              <w:fldChar w:fldCharType="end"/>
            </w:r>
            <w:r w:rsidRPr="00C63958">
              <w:rPr>
                <w:rStyle w:val="Hyperlink"/>
                <w:lang w:val="en-GB"/>
                <w:rPrChange w:id="331" w:author="Westerlund, Johan" w:date="2021-04-22T14:05:00Z">
                  <w:rPr>
                    <w:rStyle w:val="Hyperlink"/>
                    <w:noProof/>
                  </w:rPr>
                </w:rPrChange>
              </w:rPr>
              <w:fldChar w:fldCharType="end"/>
            </w:r>
          </w:ins>
        </w:p>
        <w:p w14:paraId="252C584D" w14:textId="146A373B" w:rsidR="00601DC7" w:rsidRPr="00C63958" w:rsidRDefault="00601DC7">
          <w:pPr>
            <w:pStyle w:val="TOC1"/>
            <w:tabs>
              <w:tab w:val="left" w:pos="450"/>
              <w:tab w:val="right" w:leader="dot" w:pos="10195"/>
            </w:tabs>
            <w:rPr>
              <w:ins w:id="332" w:author="Westerlund, Johan" w:date="2020-10-15T12:44:00Z"/>
              <w:rFonts w:asciiTheme="minorHAnsi" w:eastAsiaTheme="minorEastAsia" w:hAnsiTheme="minorHAnsi" w:cstheme="minorBidi"/>
              <w:b w:val="0"/>
              <w:color w:val="auto"/>
              <w:lang w:val="en-GB" w:eastAsia="sv-SE"/>
              <w:rPrChange w:id="333" w:author="Westerlund, Johan" w:date="2021-04-22T14:05:00Z">
                <w:rPr>
                  <w:ins w:id="334" w:author="Westerlund, Johan" w:date="2020-10-15T12:44:00Z"/>
                  <w:rFonts w:asciiTheme="minorHAnsi" w:eastAsiaTheme="minorEastAsia" w:hAnsiTheme="minorHAnsi" w:cstheme="minorBidi"/>
                  <w:b w:val="0"/>
                  <w:noProof/>
                  <w:color w:val="auto"/>
                  <w:lang w:val="sv-SE" w:eastAsia="sv-SE"/>
                </w:rPr>
              </w:rPrChange>
            </w:rPr>
          </w:pPr>
          <w:ins w:id="335" w:author="Westerlund, Johan" w:date="2020-10-15T12:44:00Z">
            <w:r w:rsidRPr="00C63958">
              <w:rPr>
                <w:rStyle w:val="Hyperlink"/>
                <w:lang w:val="en-GB"/>
                <w:rPrChange w:id="336" w:author="Westerlund, Johan" w:date="2021-04-22T14:05:00Z">
                  <w:rPr>
                    <w:rStyle w:val="Hyperlink"/>
                    <w:noProof/>
                  </w:rPr>
                </w:rPrChange>
              </w:rPr>
              <w:fldChar w:fldCharType="begin"/>
            </w:r>
            <w:r w:rsidRPr="00C63958">
              <w:rPr>
                <w:rStyle w:val="Hyperlink"/>
                <w:lang w:val="en-GB"/>
                <w:rPrChange w:id="337" w:author="Westerlund, Johan" w:date="2021-04-22T14:05:00Z">
                  <w:rPr>
                    <w:rStyle w:val="Hyperlink"/>
                    <w:noProof/>
                  </w:rPr>
                </w:rPrChange>
              </w:rPr>
              <w:instrText xml:space="preserve"> </w:instrText>
            </w:r>
            <w:r w:rsidRPr="00C63958">
              <w:rPr>
                <w:lang w:val="en-GB"/>
                <w:rPrChange w:id="338" w:author="Westerlund, Johan" w:date="2021-04-22T14:05:00Z">
                  <w:rPr>
                    <w:noProof/>
                  </w:rPr>
                </w:rPrChange>
              </w:rPr>
              <w:instrText>HYPERLINK \l "_Toc53658266"</w:instrText>
            </w:r>
            <w:r w:rsidRPr="00C63958">
              <w:rPr>
                <w:rStyle w:val="Hyperlink"/>
                <w:lang w:val="en-GB"/>
                <w:rPrChange w:id="339" w:author="Westerlund, Johan" w:date="2021-04-22T14:05:00Z">
                  <w:rPr>
                    <w:rStyle w:val="Hyperlink"/>
                    <w:noProof/>
                  </w:rPr>
                </w:rPrChange>
              </w:rPr>
              <w:instrText xml:space="preserve"> </w:instrText>
            </w:r>
            <w:r w:rsidRPr="00C63958">
              <w:rPr>
                <w:rStyle w:val="Hyperlink"/>
                <w:lang w:val="en-GB"/>
                <w:rPrChange w:id="340" w:author="Westerlund, Johan" w:date="2021-04-22T14:05:00Z">
                  <w:rPr>
                    <w:rStyle w:val="Hyperlink"/>
                    <w:noProof/>
                  </w:rPr>
                </w:rPrChange>
              </w:rPr>
              <w:fldChar w:fldCharType="separate"/>
            </w:r>
            <w:r w:rsidRPr="00C63958">
              <w:rPr>
                <w:rStyle w:val="Hyperlink"/>
                <w:bCs/>
                <w:u w:color="000000"/>
                <w:lang w:val="en-GB"/>
                <w:rPrChange w:id="341" w:author="Westerlund, Johan" w:date="2021-04-22T14:05:00Z">
                  <w:rPr>
                    <w:rStyle w:val="Hyperlink"/>
                    <w:bCs/>
                    <w:noProof/>
                    <w:u w:color="000000"/>
                  </w:rPr>
                </w:rPrChange>
              </w:rPr>
              <w:t>3.</w:t>
            </w:r>
            <w:r w:rsidRPr="00C63958">
              <w:rPr>
                <w:rFonts w:asciiTheme="minorHAnsi" w:eastAsiaTheme="minorEastAsia" w:hAnsiTheme="minorHAnsi" w:cstheme="minorBidi"/>
                <w:b w:val="0"/>
                <w:color w:val="auto"/>
                <w:lang w:val="en-GB" w:eastAsia="sv-SE"/>
                <w:rPrChange w:id="342" w:author="Westerlund, Johan" w:date="2021-04-22T14:05:00Z">
                  <w:rPr>
                    <w:rFonts w:asciiTheme="minorHAnsi" w:eastAsiaTheme="minorEastAsia" w:hAnsiTheme="minorHAnsi" w:cstheme="minorBidi"/>
                    <w:b w:val="0"/>
                    <w:noProof/>
                    <w:color w:val="auto"/>
                    <w:lang w:val="sv-SE" w:eastAsia="sv-SE"/>
                  </w:rPr>
                </w:rPrChange>
              </w:rPr>
              <w:tab/>
            </w:r>
            <w:r w:rsidRPr="00C63958">
              <w:rPr>
                <w:rStyle w:val="Hyperlink"/>
                <w:lang w:val="en-GB"/>
                <w:rPrChange w:id="343" w:author="Westerlund, Johan" w:date="2021-04-22T14:05:00Z">
                  <w:rPr>
                    <w:rStyle w:val="Hyperlink"/>
                    <w:noProof/>
                  </w:rPr>
                </w:rPrChange>
              </w:rPr>
              <w:t>DEVELOPING A QUALITY MANAGEMENT SYSTEM</w:t>
            </w:r>
            <w:r w:rsidRPr="00C63958">
              <w:rPr>
                <w:webHidden/>
                <w:lang w:val="en-GB"/>
                <w:rPrChange w:id="344" w:author="Westerlund, Johan" w:date="2021-04-22T14:05:00Z">
                  <w:rPr>
                    <w:noProof/>
                    <w:webHidden/>
                  </w:rPr>
                </w:rPrChange>
              </w:rPr>
              <w:tab/>
            </w:r>
            <w:r w:rsidRPr="00C63958">
              <w:rPr>
                <w:webHidden/>
                <w:lang w:val="en-GB"/>
                <w:rPrChange w:id="345" w:author="Westerlund, Johan" w:date="2021-04-22T14:05:00Z">
                  <w:rPr>
                    <w:noProof/>
                    <w:webHidden/>
                  </w:rPr>
                </w:rPrChange>
              </w:rPr>
              <w:fldChar w:fldCharType="begin"/>
            </w:r>
            <w:r w:rsidRPr="00C63958">
              <w:rPr>
                <w:webHidden/>
                <w:lang w:val="en-GB"/>
                <w:rPrChange w:id="346" w:author="Westerlund, Johan" w:date="2021-04-22T14:05:00Z">
                  <w:rPr>
                    <w:noProof/>
                    <w:webHidden/>
                  </w:rPr>
                </w:rPrChange>
              </w:rPr>
              <w:instrText xml:space="preserve"> PAGEREF _Toc53658266 \h </w:instrText>
            </w:r>
          </w:ins>
          <w:r w:rsidRPr="00C63958">
            <w:rPr>
              <w:webHidden/>
              <w:lang w:val="en-GB"/>
              <w:rPrChange w:id="347" w:author="Westerlund, Johan" w:date="2021-04-22T14:05:00Z">
                <w:rPr>
                  <w:webHidden/>
                  <w:lang w:val="en-GB"/>
                </w:rPr>
              </w:rPrChange>
            </w:rPr>
          </w:r>
          <w:r w:rsidRPr="00C63958">
            <w:rPr>
              <w:webHidden/>
              <w:lang w:val="en-GB"/>
              <w:rPrChange w:id="348" w:author="Westerlund, Johan" w:date="2021-04-22T14:05:00Z">
                <w:rPr>
                  <w:noProof/>
                  <w:webHidden/>
                </w:rPr>
              </w:rPrChange>
            </w:rPr>
            <w:fldChar w:fldCharType="separate"/>
          </w:r>
          <w:ins w:id="349" w:author="Westerlund, Johan" w:date="2020-10-15T12:44:00Z">
            <w:r w:rsidRPr="00C63958">
              <w:rPr>
                <w:webHidden/>
                <w:lang w:val="en-GB"/>
                <w:rPrChange w:id="350" w:author="Westerlund, Johan" w:date="2021-04-22T14:05:00Z">
                  <w:rPr>
                    <w:noProof/>
                    <w:webHidden/>
                  </w:rPr>
                </w:rPrChange>
              </w:rPr>
              <w:t>6</w:t>
            </w:r>
            <w:r w:rsidRPr="00C63958">
              <w:rPr>
                <w:webHidden/>
                <w:lang w:val="en-GB"/>
                <w:rPrChange w:id="351" w:author="Westerlund, Johan" w:date="2021-04-22T14:05:00Z">
                  <w:rPr>
                    <w:noProof/>
                    <w:webHidden/>
                  </w:rPr>
                </w:rPrChange>
              </w:rPr>
              <w:fldChar w:fldCharType="end"/>
            </w:r>
            <w:r w:rsidRPr="00C63958">
              <w:rPr>
                <w:rStyle w:val="Hyperlink"/>
                <w:lang w:val="en-GB"/>
                <w:rPrChange w:id="352" w:author="Westerlund, Johan" w:date="2021-04-22T14:05:00Z">
                  <w:rPr>
                    <w:rStyle w:val="Hyperlink"/>
                    <w:noProof/>
                  </w:rPr>
                </w:rPrChange>
              </w:rPr>
              <w:fldChar w:fldCharType="end"/>
            </w:r>
          </w:ins>
        </w:p>
        <w:p w14:paraId="314442C9" w14:textId="65590BBE" w:rsidR="00601DC7" w:rsidRPr="00C63958" w:rsidRDefault="00601DC7">
          <w:pPr>
            <w:pStyle w:val="TOC2"/>
            <w:tabs>
              <w:tab w:val="left" w:pos="660"/>
              <w:tab w:val="right" w:leader="dot" w:pos="10195"/>
            </w:tabs>
            <w:rPr>
              <w:ins w:id="353" w:author="Westerlund, Johan" w:date="2020-10-15T12:44:00Z"/>
              <w:rFonts w:asciiTheme="minorHAnsi" w:eastAsiaTheme="minorEastAsia" w:hAnsiTheme="minorHAnsi" w:cstheme="minorBidi"/>
              <w:color w:val="auto"/>
              <w:lang w:val="en-GB" w:eastAsia="sv-SE"/>
              <w:rPrChange w:id="354" w:author="Westerlund, Johan" w:date="2021-04-22T14:05:00Z">
                <w:rPr>
                  <w:ins w:id="355" w:author="Westerlund, Johan" w:date="2020-10-15T12:44:00Z"/>
                  <w:rFonts w:asciiTheme="minorHAnsi" w:eastAsiaTheme="minorEastAsia" w:hAnsiTheme="minorHAnsi" w:cstheme="minorBidi"/>
                  <w:noProof/>
                  <w:color w:val="auto"/>
                  <w:lang w:val="sv-SE" w:eastAsia="sv-SE"/>
                </w:rPr>
              </w:rPrChange>
            </w:rPr>
          </w:pPr>
          <w:ins w:id="356" w:author="Westerlund, Johan" w:date="2020-10-15T12:44:00Z">
            <w:r w:rsidRPr="00C63958">
              <w:rPr>
                <w:rStyle w:val="Hyperlink"/>
                <w:lang w:val="en-GB"/>
                <w:rPrChange w:id="357" w:author="Westerlund, Johan" w:date="2021-04-22T14:05:00Z">
                  <w:rPr>
                    <w:rStyle w:val="Hyperlink"/>
                    <w:noProof/>
                  </w:rPr>
                </w:rPrChange>
              </w:rPr>
              <w:fldChar w:fldCharType="begin"/>
            </w:r>
            <w:r w:rsidRPr="00C63958">
              <w:rPr>
                <w:rStyle w:val="Hyperlink"/>
                <w:lang w:val="en-GB"/>
                <w:rPrChange w:id="358" w:author="Westerlund, Johan" w:date="2021-04-22T14:05:00Z">
                  <w:rPr>
                    <w:rStyle w:val="Hyperlink"/>
                    <w:noProof/>
                  </w:rPr>
                </w:rPrChange>
              </w:rPr>
              <w:instrText xml:space="preserve"> </w:instrText>
            </w:r>
            <w:r w:rsidRPr="00C63958">
              <w:rPr>
                <w:lang w:val="en-GB"/>
                <w:rPrChange w:id="359" w:author="Westerlund, Johan" w:date="2021-04-22T14:05:00Z">
                  <w:rPr>
                    <w:noProof/>
                  </w:rPr>
                </w:rPrChange>
              </w:rPr>
              <w:instrText>HYPERLINK \l "_Toc53658267"</w:instrText>
            </w:r>
            <w:r w:rsidRPr="00C63958">
              <w:rPr>
                <w:rStyle w:val="Hyperlink"/>
                <w:lang w:val="en-GB"/>
                <w:rPrChange w:id="360" w:author="Westerlund, Johan" w:date="2021-04-22T14:05:00Z">
                  <w:rPr>
                    <w:rStyle w:val="Hyperlink"/>
                    <w:noProof/>
                  </w:rPr>
                </w:rPrChange>
              </w:rPr>
              <w:instrText xml:space="preserve"> </w:instrText>
            </w:r>
            <w:r w:rsidRPr="00C63958">
              <w:rPr>
                <w:rStyle w:val="Hyperlink"/>
                <w:lang w:val="en-GB"/>
                <w:rPrChange w:id="361" w:author="Westerlund, Johan" w:date="2021-04-22T14:05:00Z">
                  <w:rPr>
                    <w:rStyle w:val="Hyperlink"/>
                    <w:noProof/>
                  </w:rPr>
                </w:rPrChange>
              </w:rPr>
              <w:fldChar w:fldCharType="separate"/>
            </w:r>
            <w:r w:rsidRPr="00C63958">
              <w:rPr>
                <w:rStyle w:val="Hyperlink"/>
                <w:bCs/>
                <w:u w:color="000000"/>
                <w:lang w:val="en-GB"/>
                <w:rPrChange w:id="362" w:author="Westerlund, Johan" w:date="2021-04-22T14:05:00Z">
                  <w:rPr>
                    <w:rStyle w:val="Hyperlink"/>
                    <w:bCs/>
                    <w:noProof/>
                    <w:u w:color="000000"/>
                  </w:rPr>
                </w:rPrChange>
              </w:rPr>
              <w:t>3.1.</w:t>
            </w:r>
            <w:r w:rsidRPr="00C63958">
              <w:rPr>
                <w:rFonts w:asciiTheme="minorHAnsi" w:eastAsiaTheme="minorEastAsia" w:hAnsiTheme="minorHAnsi" w:cstheme="minorBidi"/>
                <w:color w:val="auto"/>
                <w:lang w:val="en-GB" w:eastAsia="sv-SE"/>
                <w:rPrChange w:id="363" w:author="Westerlund, Johan" w:date="2021-04-22T14:05:00Z">
                  <w:rPr>
                    <w:rFonts w:asciiTheme="minorHAnsi" w:eastAsiaTheme="minorEastAsia" w:hAnsiTheme="minorHAnsi" w:cstheme="minorBidi"/>
                    <w:noProof/>
                    <w:color w:val="auto"/>
                    <w:lang w:val="sv-SE" w:eastAsia="sv-SE"/>
                  </w:rPr>
                </w:rPrChange>
              </w:rPr>
              <w:tab/>
            </w:r>
            <w:r w:rsidRPr="00C63958">
              <w:rPr>
                <w:rStyle w:val="Hyperlink"/>
                <w:lang w:val="en-GB"/>
                <w:rPrChange w:id="364" w:author="Westerlund, Johan" w:date="2021-04-22T14:05:00Z">
                  <w:rPr>
                    <w:rStyle w:val="Hyperlink"/>
                    <w:noProof/>
                  </w:rPr>
                </w:rPrChange>
              </w:rPr>
              <w:t>GOVERNANCE FRAMEWORK</w:t>
            </w:r>
            <w:r w:rsidRPr="00C63958">
              <w:rPr>
                <w:webHidden/>
                <w:lang w:val="en-GB"/>
                <w:rPrChange w:id="365" w:author="Westerlund, Johan" w:date="2021-04-22T14:05:00Z">
                  <w:rPr>
                    <w:noProof/>
                    <w:webHidden/>
                  </w:rPr>
                </w:rPrChange>
              </w:rPr>
              <w:tab/>
            </w:r>
            <w:r w:rsidRPr="00C63958">
              <w:rPr>
                <w:webHidden/>
                <w:lang w:val="en-GB"/>
                <w:rPrChange w:id="366" w:author="Westerlund, Johan" w:date="2021-04-22T14:05:00Z">
                  <w:rPr>
                    <w:noProof/>
                    <w:webHidden/>
                  </w:rPr>
                </w:rPrChange>
              </w:rPr>
              <w:fldChar w:fldCharType="begin"/>
            </w:r>
            <w:r w:rsidRPr="00C63958">
              <w:rPr>
                <w:webHidden/>
                <w:lang w:val="en-GB"/>
                <w:rPrChange w:id="367" w:author="Westerlund, Johan" w:date="2021-04-22T14:05:00Z">
                  <w:rPr>
                    <w:noProof/>
                    <w:webHidden/>
                  </w:rPr>
                </w:rPrChange>
              </w:rPr>
              <w:instrText xml:space="preserve"> PAGEREF _Toc53658267 \h </w:instrText>
            </w:r>
          </w:ins>
          <w:r w:rsidRPr="00C63958">
            <w:rPr>
              <w:webHidden/>
              <w:lang w:val="en-GB"/>
              <w:rPrChange w:id="368" w:author="Westerlund, Johan" w:date="2021-04-22T14:05:00Z">
                <w:rPr>
                  <w:webHidden/>
                  <w:lang w:val="en-GB"/>
                </w:rPr>
              </w:rPrChange>
            </w:rPr>
          </w:r>
          <w:r w:rsidRPr="00C63958">
            <w:rPr>
              <w:webHidden/>
              <w:lang w:val="en-GB"/>
              <w:rPrChange w:id="369" w:author="Westerlund, Johan" w:date="2021-04-22T14:05:00Z">
                <w:rPr>
                  <w:noProof/>
                  <w:webHidden/>
                </w:rPr>
              </w:rPrChange>
            </w:rPr>
            <w:fldChar w:fldCharType="separate"/>
          </w:r>
          <w:ins w:id="370" w:author="Westerlund, Johan" w:date="2020-10-15T12:44:00Z">
            <w:r w:rsidRPr="00C63958">
              <w:rPr>
                <w:webHidden/>
                <w:lang w:val="en-GB"/>
                <w:rPrChange w:id="371" w:author="Westerlund, Johan" w:date="2021-04-22T14:05:00Z">
                  <w:rPr>
                    <w:noProof/>
                    <w:webHidden/>
                  </w:rPr>
                </w:rPrChange>
              </w:rPr>
              <w:t>6</w:t>
            </w:r>
            <w:r w:rsidRPr="00C63958">
              <w:rPr>
                <w:webHidden/>
                <w:lang w:val="en-GB"/>
                <w:rPrChange w:id="372" w:author="Westerlund, Johan" w:date="2021-04-22T14:05:00Z">
                  <w:rPr>
                    <w:noProof/>
                    <w:webHidden/>
                  </w:rPr>
                </w:rPrChange>
              </w:rPr>
              <w:fldChar w:fldCharType="end"/>
            </w:r>
            <w:r w:rsidRPr="00C63958">
              <w:rPr>
                <w:rStyle w:val="Hyperlink"/>
                <w:lang w:val="en-GB"/>
                <w:rPrChange w:id="373" w:author="Westerlund, Johan" w:date="2021-04-22T14:05:00Z">
                  <w:rPr>
                    <w:rStyle w:val="Hyperlink"/>
                    <w:noProof/>
                  </w:rPr>
                </w:rPrChange>
              </w:rPr>
              <w:fldChar w:fldCharType="end"/>
            </w:r>
          </w:ins>
        </w:p>
        <w:p w14:paraId="22C2F76E" w14:textId="4D141856" w:rsidR="00601DC7" w:rsidRPr="00C63958" w:rsidRDefault="00601DC7">
          <w:pPr>
            <w:pStyle w:val="TOC2"/>
            <w:tabs>
              <w:tab w:val="left" w:pos="660"/>
              <w:tab w:val="right" w:leader="dot" w:pos="10195"/>
            </w:tabs>
            <w:rPr>
              <w:ins w:id="374" w:author="Westerlund, Johan" w:date="2020-10-15T12:44:00Z"/>
              <w:rFonts w:asciiTheme="minorHAnsi" w:eastAsiaTheme="minorEastAsia" w:hAnsiTheme="minorHAnsi" w:cstheme="minorBidi"/>
              <w:color w:val="auto"/>
              <w:lang w:val="en-GB" w:eastAsia="sv-SE"/>
              <w:rPrChange w:id="375" w:author="Westerlund, Johan" w:date="2021-04-22T14:05:00Z">
                <w:rPr>
                  <w:ins w:id="376" w:author="Westerlund, Johan" w:date="2020-10-15T12:44:00Z"/>
                  <w:rFonts w:asciiTheme="minorHAnsi" w:eastAsiaTheme="minorEastAsia" w:hAnsiTheme="minorHAnsi" w:cstheme="minorBidi"/>
                  <w:noProof/>
                  <w:color w:val="auto"/>
                  <w:lang w:val="sv-SE" w:eastAsia="sv-SE"/>
                </w:rPr>
              </w:rPrChange>
            </w:rPr>
          </w:pPr>
          <w:ins w:id="377" w:author="Westerlund, Johan" w:date="2020-10-15T12:44:00Z">
            <w:r w:rsidRPr="00C63958">
              <w:rPr>
                <w:rStyle w:val="Hyperlink"/>
                <w:lang w:val="en-GB"/>
                <w:rPrChange w:id="378" w:author="Westerlund, Johan" w:date="2021-04-22T14:05:00Z">
                  <w:rPr>
                    <w:rStyle w:val="Hyperlink"/>
                    <w:noProof/>
                  </w:rPr>
                </w:rPrChange>
              </w:rPr>
              <w:fldChar w:fldCharType="begin"/>
            </w:r>
            <w:r w:rsidRPr="00C63958">
              <w:rPr>
                <w:rStyle w:val="Hyperlink"/>
                <w:lang w:val="en-GB"/>
                <w:rPrChange w:id="379" w:author="Westerlund, Johan" w:date="2021-04-22T14:05:00Z">
                  <w:rPr>
                    <w:rStyle w:val="Hyperlink"/>
                    <w:noProof/>
                  </w:rPr>
                </w:rPrChange>
              </w:rPr>
              <w:instrText xml:space="preserve"> </w:instrText>
            </w:r>
            <w:r w:rsidRPr="00C63958">
              <w:rPr>
                <w:lang w:val="en-GB"/>
                <w:rPrChange w:id="380" w:author="Westerlund, Johan" w:date="2021-04-22T14:05:00Z">
                  <w:rPr>
                    <w:noProof/>
                  </w:rPr>
                </w:rPrChange>
              </w:rPr>
              <w:instrText>HYPERLINK \l "_Toc53658268"</w:instrText>
            </w:r>
            <w:r w:rsidRPr="00C63958">
              <w:rPr>
                <w:rStyle w:val="Hyperlink"/>
                <w:lang w:val="en-GB"/>
                <w:rPrChange w:id="381" w:author="Westerlund, Johan" w:date="2021-04-22T14:05:00Z">
                  <w:rPr>
                    <w:rStyle w:val="Hyperlink"/>
                    <w:noProof/>
                  </w:rPr>
                </w:rPrChange>
              </w:rPr>
              <w:instrText xml:space="preserve"> </w:instrText>
            </w:r>
            <w:r w:rsidRPr="00C63958">
              <w:rPr>
                <w:rStyle w:val="Hyperlink"/>
                <w:lang w:val="en-GB"/>
                <w:rPrChange w:id="382" w:author="Westerlund, Johan" w:date="2021-04-22T14:05:00Z">
                  <w:rPr>
                    <w:rStyle w:val="Hyperlink"/>
                    <w:noProof/>
                  </w:rPr>
                </w:rPrChange>
              </w:rPr>
              <w:fldChar w:fldCharType="separate"/>
            </w:r>
            <w:r w:rsidRPr="00C63958">
              <w:rPr>
                <w:rStyle w:val="Hyperlink"/>
                <w:bCs/>
                <w:u w:color="000000"/>
                <w:lang w:val="en-GB"/>
                <w:rPrChange w:id="383" w:author="Westerlund, Johan" w:date="2021-04-22T14:05:00Z">
                  <w:rPr>
                    <w:rStyle w:val="Hyperlink"/>
                    <w:bCs/>
                    <w:noProof/>
                    <w:u w:color="000000"/>
                  </w:rPr>
                </w:rPrChange>
              </w:rPr>
              <w:t>3.2.</w:t>
            </w:r>
            <w:r w:rsidRPr="00C63958">
              <w:rPr>
                <w:rFonts w:asciiTheme="minorHAnsi" w:eastAsiaTheme="minorEastAsia" w:hAnsiTheme="minorHAnsi" w:cstheme="minorBidi"/>
                <w:color w:val="auto"/>
                <w:lang w:val="en-GB" w:eastAsia="sv-SE"/>
                <w:rPrChange w:id="384" w:author="Westerlund, Johan" w:date="2021-04-22T14:05:00Z">
                  <w:rPr>
                    <w:rFonts w:asciiTheme="minorHAnsi" w:eastAsiaTheme="minorEastAsia" w:hAnsiTheme="minorHAnsi" w:cstheme="minorBidi"/>
                    <w:noProof/>
                    <w:color w:val="auto"/>
                    <w:lang w:val="sv-SE" w:eastAsia="sv-SE"/>
                  </w:rPr>
                </w:rPrChange>
              </w:rPr>
              <w:tab/>
            </w:r>
            <w:r w:rsidRPr="00C63958">
              <w:rPr>
                <w:rStyle w:val="Hyperlink"/>
                <w:lang w:val="en-GB"/>
                <w:rPrChange w:id="385" w:author="Westerlund, Johan" w:date="2021-04-22T14:05:00Z">
                  <w:rPr>
                    <w:rStyle w:val="Hyperlink"/>
                    <w:noProof/>
                  </w:rPr>
                </w:rPrChange>
              </w:rPr>
              <w:t>SERVICE DEFINITION</w:t>
            </w:r>
            <w:r w:rsidRPr="00C63958">
              <w:rPr>
                <w:webHidden/>
                <w:lang w:val="en-GB"/>
                <w:rPrChange w:id="386" w:author="Westerlund, Johan" w:date="2021-04-22T14:05:00Z">
                  <w:rPr>
                    <w:noProof/>
                    <w:webHidden/>
                  </w:rPr>
                </w:rPrChange>
              </w:rPr>
              <w:tab/>
            </w:r>
            <w:r w:rsidRPr="00C63958">
              <w:rPr>
                <w:webHidden/>
                <w:lang w:val="en-GB"/>
                <w:rPrChange w:id="387" w:author="Westerlund, Johan" w:date="2021-04-22T14:05:00Z">
                  <w:rPr>
                    <w:noProof/>
                    <w:webHidden/>
                  </w:rPr>
                </w:rPrChange>
              </w:rPr>
              <w:fldChar w:fldCharType="begin"/>
            </w:r>
            <w:r w:rsidRPr="00C63958">
              <w:rPr>
                <w:webHidden/>
                <w:lang w:val="en-GB"/>
                <w:rPrChange w:id="388" w:author="Westerlund, Johan" w:date="2021-04-22T14:05:00Z">
                  <w:rPr>
                    <w:noProof/>
                    <w:webHidden/>
                  </w:rPr>
                </w:rPrChange>
              </w:rPr>
              <w:instrText xml:space="preserve"> PAGEREF _Toc53658268 \h </w:instrText>
            </w:r>
          </w:ins>
          <w:r w:rsidRPr="00C63958">
            <w:rPr>
              <w:webHidden/>
              <w:lang w:val="en-GB"/>
              <w:rPrChange w:id="389" w:author="Westerlund, Johan" w:date="2021-04-22T14:05:00Z">
                <w:rPr>
                  <w:webHidden/>
                  <w:lang w:val="en-GB"/>
                </w:rPr>
              </w:rPrChange>
            </w:rPr>
          </w:r>
          <w:r w:rsidRPr="00C63958">
            <w:rPr>
              <w:webHidden/>
              <w:lang w:val="en-GB"/>
              <w:rPrChange w:id="390" w:author="Westerlund, Johan" w:date="2021-04-22T14:05:00Z">
                <w:rPr>
                  <w:noProof/>
                  <w:webHidden/>
                </w:rPr>
              </w:rPrChange>
            </w:rPr>
            <w:fldChar w:fldCharType="separate"/>
          </w:r>
          <w:ins w:id="391" w:author="Westerlund, Johan" w:date="2020-10-15T12:44:00Z">
            <w:r w:rsidRPr="00C63958">
              <w:rPr>
                <w:webHidden/>
                <w:lang w:val="en-GB"/>
                <w:rPrChange w:id="392" w:author="Westerlund, Johan" w:date="2021-04-22T14:05:00Z">
                  <w:rPr>
                    <w:noProof/>
                    <w:webHidden/>
                  </w:rPr>
                </w:rPrChange>
              </w:rPr>
              <w:t>7</w:t>
            </w:r>
            <w:r w:rsidRPr="00C63958">
              <w:rPr>
                <w:webHidden/>
                <w:lang w:val="en-GB"/>
                <w:rPrChange w:id="393" w:author="Westerlund, Johan" w:date="2021-04-22T14:05:00Z">
                  <w:rPr>
                    <w:noProof/>
                    <w:webHidden/>
                  </w:rPr>
                </w:rPrChange>
              </w:rPr>
              <w:fldChar w:fldCharType="end"/>
            </w:r>
            <w:r w:rsidRPr="00C63958">
              <w:rPr>
                <w:rStyle w:val="Hyperlink"/>
                <w:lang w:val="en-GB"/>
                <w:rPrChange w:id="394" w:author="Westerlund, Johan" w:date="2021-04-22T14:05:00Z">
                  <w:rPr>
                    <w:rStyle w:val="Hyperlink"/>
                    <w:noProof/>
                  </w:rPr>
                </w:rPrChange>
              </w:rPr>
              <w:fldChar w:fldCharType="end"/>
            </w:r>
          </w:ins>
        </w:p>
        <w:p w14:paraId="2C9B0BB5" w14:textId="5088C546" w:rsidR="00601DC7" w:rsidRPr="00C63958" w:rsidRDefault="00601DC7">
          <w:pPr>
            <w:pStyle w:val="TOC2"/>
            <w:tabs>
              <w:tab w:val="left" w:pos="660"/>
              <w:tab w:val="right" w:leader="dot" w:pos="10195"/>
            </w:tabs>
            <w:rPr>
              <w:ins w:id="395" w:author="Westerlund, Johan" w:date="2020-10-15T12:44:00Z"/>
              <w:rFonts w:asciiTheme="minorHAnsi" w:eastAsiaTheme="minorEastAsia" w:hAnsiTheme="minorHAnsi" w:cstheme="minorBidi"/>
              <w:color w:val="auto"/>
              <w:lang w:val="en-GB" w:eastAsia="sv-SE"/>
              <w:rPrChange w:id="396" w:author="Westerlund, Johan" w:date="2021-04-22T14:05:00Z">
                <w:rPr>
                  <w:ins w:id="397" w:author="Westerlund, Johan" w:date="2020-10-15T12:44:00Z"/>
                  <w:rFonts w:asciiTheme="minorHAnsi" w:eastAsiaTheme="minorEastAsia" w:hAnsiTheme="minorHAnsi" w:cstheme="minorBidi"/>
                  <w:noProof/>
                  <w:color w:val="auto"/>
                  <w:lang w:val="sv-SE" w:eastAsia="sv-SE"/>
                </w:rPr>
              </w:rPrChange>
            </w:rPr>
          </w:pPr>
          <w:ins w:id="398" w:author="Westerlund, Johan" w:date="2020-10-15T12:44:00Z">
            <w:r w:rsidRPr="00C63958">
              <w:rPr>
                <w:rStyle w:val="Hyperlink"/>
                <w:lang w:val="en-GB"/>
                <w:rPrChange w:id="399" w:author="Westerlund, Johan" w:date="2021-04-22T14:05:00Z">
                  <w:rPr>
                    <w:rStyle w:val="Hyperlink"/>
                    <w:noProof/>
                  </w:rPr>
                </w:rPrChange>
              </w:rPr>
              <w:fldChar w:fldCharType="begin"/>
            </w:r>
            <w:r w:rsidRPr="00C63958">
              <w:rPr>
                <w:rStyle w:val="Hyperlink"/>
                <w:lang w:val="en-GB"/>
                <w:rPrChange w:id="400" w:author="Westerlund, Johan" w:date="2021-04-22T14:05:00Z">
                  <w:rPr>
                    <w:rStyle w:val="Hyperlink"/>
                    <w:noProof/>
                  </w:rPr>
                </w:rPrChange>
              </w:rPr>
              <w:instrText xml:space="preserve"> </w:instrText>
            </w:r>
            <w:r w:rsidRPr="00C63958">
              <w:rPr>
                <w:lang w:val="en-GB"/>
                <w:rPrChange w:id="401" w:author="Westerlund, Johan" w:date="2021-04-22T14:05:00Z">
                  <w:rPr>
                    <w:noProof/>
                  </w:rPr>
                </w:rPrChange>
              </w:rPr>
              <w:instrText>HYPERLINK \l "_Toc53658269"</w:instrText>
            </w:r>
            <w:r w:rsidRPr="00C63958">
              <w:rPr>
                <w:rStyle w:val="Hyperlink"/>
                <w:lang w:val="en-GB"/>
                <w:rPrChange w:id="402" w:author="Westerlund, Johan" w:date="2021-04-22T14:05:00Z">
                  <w:rPr>
                    <w:rStyle w:val="Hyperlink"/>
                    <w:noProof/>
                  </w:rPr>
                </w:rPrChange>
              </w:rPr>
              <w:instrText xml:space="preserve"> </w:instrText>
            </w:r>
            <w:r w:rsidRPr="00C63958">
              <w:rPr>
                <w:rStyle w:val="Hyperlink"/>
                <w:lang w:val="en-GB"/>
                <w:rPrChange w:id="403" w:author="Westerlund, Johan" w:date="2021-04-22T14:05:00Z">
                  <w:rPr>
                    <w:rStyle w:val="Hyperlink"/>
                    <w:noProof/>
                  </w:rPr>
                </w:rPrChange>
              </w:rPr>
              <w:fldChar w:fldCharType="separate"/>
            </w:r>
            <w:r w:rsidRPr="00C63958">
              <w:rPr>
                <w:rStyle w:val="Hyperlink"/>
                <w:bCs/>
                <w:u w:color="000000"/>
                <w:lang w:val="en-GB"/>
                <w:rPrChange w:id="404" w:author="Westerlund, Johan" w:date="2021-04-22T14:05:00Z">
                  <w:rPr>
                    <w:rStyle w:val="Hyperlink"/>
                    <w:bCs/>
                    <w:noProof/>
                    <w:u w:color="000000"/>
                  </w:rPr>
                </w:rPrChange>
              </w:rPr>
              <w:t>3.3.</w:t>
            </w:r>
            <w:r w:rsidRPr="00C63958">
              <w:rPr>
                <w:rFonts w:asciiTheme="minorHAnsi" w:eastAsiaTheme="minorEastAsia" w:hAnsiTheme="minorHAnsi" w:cstheme="minorBidi"/>
                <w:color w:val="auto"/>
                <w:lang w:val="en-GB" w:eastAsia="sv-SE"/>
                <w:rPrChange w:id="405" w:author="Westerlund, Johan" w:date="2021-04-22T14:05:00Z">
                  <w:rPr>
                    <w:rFonts w:asciiTheme="minorHAnsi" w:eastAsiaTheme="minorEastAsia" w:hAnsiTheme="minorHAnsi" w:cstheme="minorBidi"/>
                    <w:noProof/>
                    <w:color w:val="auto"/>
                    <w:lang w:val="sv-SE" w:eastAsia="sv-SE"/>
                  </w:rPr>
                </w:rPrChange>
              </w:rPr>
              <w:tab/>
            </w:r>
            <w:r w:rsidRPr="00C63958">
              <w:rPr>
                <w:rStyle w:val="Hyperlink"/>
                <w:lang w:val="en-GB"/>
                <w:rPrChange w:id="406" w:author="Westerlund, Johan" w:date="2021-04-22T14:05:00Z">
                  <w:rPr>
                    <w:rStyle w:val="Hyperlink"/>
                    <w:noProof/>
                  </w:rPr>
                </w:rPrChange>
              </w:rPr>
              <w:t>ORGANISATIONAL POLICY</w:t>
            </w:r>
            <w:r w:rsidRPr="00C63958">
              <w:rPr>
                <w:webHidden/>
                <w:lang w:val="en-GB"/>
                <w:rPrChange w:id="407" w:author="Westerlund, Johan" w:date="2021-04-22T14:05:00Z">
                  <w:rPr>
                    <w:noProof/>
                    <w:webHidden/>
                  </w:rPr>
                </w:rPrChange>
              </w:rPr>
              <w:tab/>
            </w:r>
            <w:r w:rsidRPr="00C63958">
              <w:rPr>
                <w:webHidden/>
                <w:lang w:val="en-GB"/>
                <w:rPrChange w:id="408" w:author="Westerlund, Johan" w:date="2021-04-22T14:05:00Z">
                  <w:rPr>
                    <w:noProof/>
                    <w:webHidden/>
                  </w:rPr>
                </w:rPrChange>
              </w:rPr>
              <w:fldChar w:fldCharType="begin"/>
            </w:r>
            <w:r w:rsidRPr="00C63958">
              <w:rPr>
                <w:webHidden/>
                <w:lang w:val="en-GB"/>
                <w:rPrChange w:id="409" w:author="Westerlund, Johan" w:date="2021-04-22T14:05:00Z">
                  <w:rPr>
                    <w:noProof/>
                    <w:webHidden/>
                  </w:rPr>
                </w:rPrChange>
              </w:rPr>
              <w:instrText xml:space="preserve"> PAGEREF _Toc53658269 \h </w:instrText>
            </w:r>
          </w:ins>
          <w:r w:rsidRPr="00C63958">
            <w:rPr>
              <w:webHidden/>
              <w:lang w:val="en-GB"/>
              <w:rPrChange w:id="410" w:author="Westerlund, Johan" w:date="2021-04-22T14:05:00Z">
                <w:rPr>
                  <w:webHidden/>
                  <w:lang w:val="en-GB"/>
                </w:rPr>
              </w:rPrChange>
            </w:rPr>
          </w:r>
          <w:r w:rsidRPr="00C63958">
            <w:rPr>
              <w:webHidden/>
              <w:lang w:val="en-GB"/>
              <w:rPrChange w:id="411" w:author="Westerlund, Johan" w:date="2021-04-22T14:05:00Z">
                <w:rPr>
                  <w:noProof/>
                  <w:webHidden/>
                </w:rPr>
              </w:rPrChange>
            </w:rPr>
            <w:fldChar w:fldCharType="separate"/>
          </w:r>
          <w:ins w:id="412" w:author="Westerlund, Johan" w:date="2020-10-15T12:44:00Z">
            <w:r w:rsidRPr="00C63958">
              <w:rPr>
                <w:webHidden/>
                <w:lang w:val="en-GB"/>
                <w:rPrChange w:id="413" w:author="Westerlund, Johan" w:date="2021-04-22T14:05:00Z">
                  <w:rPr>
                    <w:noProof/>
                    <w:webHidden/>
                  </w:rPr>
                </w:rPrChange>
              </w:rPr>
              <w:t>7</w:t>
            </w:r>
            <w:r w:rsidRPr="00C63958">
              <w:rPr>
                <w:webHidden/>
                <w:lang w:val="en-GB"/>
                <w:rPrChange w:id="414" w:author="Westerlund, Johan" w:date="2021-04-22T14:05:00Z">
                  <w:rPr>
                    <w:noProof/>
                    <w:webHidden/>
                  </w:rPr>
                </w:rPrChange>
              </w:rPr>
              <w:fldChar w:fldCharType="end"/>
            </w:r>
            <w:r w:rsidRPr="00C63958">
              <w:rPr>
                <w:rStyle w:val="Hyperlink"/>
                <w:lang w:val="en-GB"/>
                <w:rPrChange w:id="415" w:author="Westerlund, Johan" w:date="2021-04-22T14:05:00Z">
                  <w:rPr>
                    <w:rStyle w:val="Hyperlink"/>
                    <w:noProof/>
                  </w:rPr>
                </w:rPrChange>
              </w:rPr>
              <w:fldChar w:fldCharType="end"/>
            </w:r>
          </w:ins>
        </w:p>
        <w:p w14:paraId="531CE2F0" w14:textId="28CF75B4" w:rsidR="00601DC7" w:rsidRPr="00C63958" w:rsidRDefault="00601DC7">
          <w:pPr>
            <w:pStyle w:val="TOC2"/>
            <w:tabs>
              <w:tab w:val="left" w:pos="660"/>
              <w:tab w:val="right" w:leader="dot" w:pos="10195"/>
            </w:tabs>
            <w:rPr>
              <w:ins w:id="416" w:author="Westerlund, Johan" w:date="2020-10-15T12:44:00Z"/>
              <w:rFonts w:asciiTheme="minorHAnsi" w:eastAsiaTheme="minorEastAsia" w:hAnsiTheme="minorHAnsi" w:cstheme="minorBidi"/>
              <w:color w:val="auto"/>
              <w:lang w:val="en-GB" w:eastAsia="sv-SE"/>
              <w:rPrChange w:id="417" w:author="Westerlund, Johan" w:date="2021-04-22T14:05:00Z">
                <w:rPr>
                  <w:ins w:id="418" w:author="Westerlund, Johan" w:date="2020-10-15T12:44:00Z"/>
                  <w:rFonts w:asciiTheme="minorHAnsi" w:eastAsiaTheme="minorEastAsia" w:hAnsiTheme="minorHAnsi" w:cstheme="minorBidi"/>
                  <w:noProof/>
                  <w:color w:val="auto"/>
                  <w:lang w:val="sv-SE" w:eastAsia="sv-SE"/>
                </w:rPr>
              </w:rPrChange>
            </w:rPr>
          </w:pPr>
          <w:ins w:id="419" w:author="Westerlund, Johan" w:date="2020-10-15T12:44:00Z">
            <w:r w:rsidRPr="00C63958">
              <w:rPr>
                <w:rStyle w:val="Hyperlink"/>
                <w:lang w:val="en-GB"/>
                <w:rPrChange w:id="420" w:author="Westerlund, Johan" w:date="2021-04-22T14:05:00Z">
                  <w:rPr>
                    <w:rStyle w:val="Hyperlink"/>
                    <w:noProof/>
                  </w:rPr>
                </w:rPrChange>
              </w:rPr>
              <w:fldChar w:fldCharType="begin"/>
            </w:r>
            <w:r w:rsidRPr="00C63958">
              <w:rPr>
                <w:rStyle w:val="Hyperlink"/>
                <w:lang w:val="en-GB"/>
                <w:rPrChange w:id="421" w:author="Westerlund, Johan" w:date="2021-04-22T14:05:00Z">
                  <w:rPr>
                    <w:rStyle w:val="Hyperlink"/>
                    <w:noProof/>
                  </w:rPr>
                </w:rPrChange>
              </w:rPr>
              <w:instrText xml:space="preserve"> </w:instrText>
            </w:r>
            <w:r w:rsidRPr="00C63958">
              <w:rPr>
                <w:lang w:val="en-GB"/>
                <w:rPrChange w:id="422" w:author="Westerlund, Johan" w:date="2021-04-22T14:05:00Z">
                  <w:rPr>
                    <w:noProof/>
                  </w:rPr>
                </w:rPrChange>
              </w:rPr>
              <w:instrText>HYPERLINK \l "_Toc53658270"</w:instrText>
            </w:r>
            <w:r w:rsidRPr="00C63958">
              <w:rPr>
                <w:rStyle w:val="Hyperlink"/>
                <w:lang w:val="en-GB"/>
                <w:rPrChange w:id="423" w:author="Westerlund, Johan" w:date="2021-04-22T14:05:00Z">
                  <w:rPr>
                    <w:rStyle w:val="Hyperlink"/>
                    <w:noProof/>
                  </w:rPr>
                </w:rPrChange>
              </w:rPr>
              <w:instrText xml:space="preserve"> </w:instrText>
            </w:r>
            <w:r w:rsidRPr="00C63958">
              <w:rPr>
                <w:rStyle w:val="Hyperlink"/>
                <w:lang w:val="en-GB"/>
                <w:rPrChange w:id="424" w:author="Westerlund, Johan" w:date="2021-04-22T14:05:00Z">
                  <w:rPr>
                    <w:rStyle w:val="Hyperlink"/>
                    <w:noProof/>
                  </w:rPr>
                </w:rPrChange>
              </w:rPr>
              <w:fldChar w:fldCharType="separate"/>
            </w:r>
            <w:r w:rsidRPr="00C63958">
              <w:rPr>
                <w:rStyle w:val="Hyperlink"/>
                <w:bCs/>
                <w:u w:color="000000"/>
                <w:lang w:val="en-GB"/>
                <w:rPrChange w:id="425" w:author="Westerlund, Johan" w:date="2021-04-22T14:05:00Z">
                  <w:rPr>
                    <w:rStyle w:val="Hyperlink"/>
                    <w:bCs/>
                    <w:noProof/>
                    <w:u w:color="000000"/>
                  </w:rPr>
                </w:rPrChange>
              </w:rPr>
              <w:t>3.4.</w:t>
            </w:r>
            <w:r w:rsidRPr="00C63958">
              <w:rPr>
                <w:rFonts w:asciiTheme="minorHAnsi" w:eastAsiaTheme="minorEastAsia" w:hAnsiTheme="minorHAnsi" w:cstheme="minorBidi"/>
                <w:color w:val="auto"/>
                <w:lang w:val="en-GB" w:eastAsia="sv-SE"/>
                <w:rPrChange w:id="426" w:author="Westerlund, Johan" w:date="2021-04-22T14:05:00Z">
                  <w:rPr>
                    <w:rFonts w:asciiTheme="minorHAnsi" w:eastAsiaTheme="minorEastAsia" w:hAnsiTheme="minorHAnsi" w:cstheme="minorBidi"/>
                    <w:noProof/>
                    <w:color w:val="auto"/>
                    <w:lang w:val="sv-SE" w:eastAsia="sv-SE"/>
                  </w:rPr>
                </w:rPrChange>
              </w:rPr>
              <w:tab/>
            </w:r>
            <w:r w:rsidRPr="00C63958">
              <w:rPr>
                <w:rStyle w:val="Hyperlink"/>
                <w:lang w:val="en-GB"/>
                <w:rPrChange w:id="427" w:author="Westerlund, Johan" w:date="2021-04-22T14:05:00Z">
                  <w:rPr>
                    <w:rStyle w:val="Hyperlink"/>
                    <w:noProof/>
                  </w:rPr>
                </w:rPrChange>
              </w:rPr>
              <w:t>PLANNING</w:t>
            </w:r>
            <w:r w:rsidRPr="00C63958">
              <w:rPr>
                <w:webHidden/>
                <w:lang w:val="en-GB"/>
                <w:rPrChange w:id="428" w:author="Westerlund, Johan" w:date="2021-04-22T14:05:00Z">
                  <w:rPr>
                    <w:noProof/>
                    <w:webHidden/>
                  </w:rPr>
                </w:rPrChange>
              </w:rPr>
              <w:tab/>
            </w:r>
            <w:r w:rsidRPr="00C63958">
              <w:rPr>
                <w:webHidden/>
                <w:lang w:val="en-GB"/>
                <w:rPrChange w:id="429" w:author="Westerlund, Johan" w:date="2021-04-22T14:05:00Z">
                  <w:rPr>
                    <w:noProof/>
                    <w:webHidden/>
                  </w:rPr>
                </w:rPrChange>
              </w:rPr>
              <w:fldChar w:fldCharType="begin"/>
            </w:r>
            <w:r w:rsidRPr="00C63958">
              <w:rPr>
                <w:webHidden/>
                <w:lang w:val="en-GB"/>
                <w:rPrChange w:id="430" w:author="Westerlund, Johan" w:date="2021-04-22T14:05:00Z">
                  <w:rPr>
                    <w:noProof/>
                    <w:webHidden/>
                  </w:rPr>
                </w:rPrChange>
              </w:rPr>
              <w:instrText xml:space="preserve"> PAGEREF _Toc53658270 \h </w:instrText>
            </w:r>
          </w:ins>
          <w:r w:rsidRPr="00C63958">
            <w:rPr>
              <w:webHidden/>
              <w:lang w:val="en-GB"/>
              <w:rPrChange w:id="431" w:author="Westerlund, Johan" w:date="2021-04-22T14:05:00Z">
                <w:rPr>
                  <w:webHidden/>
                  <w:lang w:val="en-GB"/>
                </w:rPr>
              </w:rPrChange>
            </w:rPr>
          </w:r>
          <w:r w:rsidRPr="00C63958">
            <w:rPr>
              <w:webHidden/>
              <w:lang w:val="en-GB"/>
              <w:rPrChange w:id="432" w:author="Westerlund, Johan" w:date="2021-04-22T14:05:00Z">
                <w:rPr>
                  <w:noProof/>
                  <w:webHidden/>
                </w:rPr>
              </w:rPrChange>
            </w:rPr>
            <w:fldChar w:fldCharType="separate"/>
          </w:r>
          <w:ins w:id="433" w:author="Westerlund, Johan" w:date="2020-10-15T12:44:00Z">
            <w:r w:rsidRPr="00C63958">
              <w:rPr>
                <w:webHidden/>
                <w:lang w:val="en-GB"/>
                <w:rPrChange w:id="434" w:author="Westerlund, Johan" w:date="2021-04-22T14:05:00Z">
                  <w:rPr>
                    <w:noProof/>
                    <w:webHidden/>
                  </w:rPr>
                </w:rPrChange>
              </w:rPr>
              <w:t>7</w:t>
            </w:r>
            <w:r w:rsidRPr="00C63958">
              <w:rPr>
                <w:webHidden/>
                <w:lang w:val="en-GB"/>
                <w:rPrChange w:id="435" w:author="Westerlund, Johan" w:date="2021-04-22T14:05:00Z">
                  <w:rPr>
                    <w:noProof/>
                    <w:webHidden/>
                  </w:rPr>
                </w:rPrChange>
              </w:rPr>
              <w:fldChar w:fldCharType="end"/>
            </w:r>
            <w:r w:rsidRPr="00C63958">
              <w:rPr>
                <w:rStyle w:val="Hyperlink"/>
                <w:lang w:val="en-GB"/>
                <w:rPrChange w:id="436" w:author="Westerlund, Johan" w:date="2021-04-22T14:05:00Z">
                  <w:rPr>
                    <w:rStyle w:val="Hyperlink"/>
                    <w:noProof/>
                  </w:rPr>
                </w:rPrChange>
              </w:rPr>
              <w:fldChar w:fldCharType="end"/>
            </w:r>
          </w:ins>
        </w:p>
        <w:p w14:paraId="163AF645" w14:textId="6DA7B5F4" w:rsidR="00601DC7" w:rsidRPr="00C63958" w:rsidRDefault="00601DC7">
          <w:pPr>
            <w:pStyle w:val="TOC2"/>
            <w:tabs>
              <w:tab w:val="left" w:pos="660"/>
              <w:tab w:val="right" w:leader="dot" w:pos="10195"/>
            </w:tabs>
            <w:rPr>
              <w:ins w:id="437" w:author="Westerlund, Johan" w:date="2020-10-15T12:44:00Z"/>
              <w:rFonts w:asciiTheme="minorHAnsi" w:eastAsiaTheme="minorEastAsia" w:hAnsiTheme="minorHAnsi" w:cstheme="minorBidi"/>
              <w:color w:val="auto"/>
              <w:lang w:val="en-GB" w:eastAsia="sv-SE"/>
              <w:rPrChange w:id="438" w:author="Westerlund, Johan" w:date="2021-04-22T14:05:00Z">
                <w:rPr>
                  <w:ins w:id="439" w:author="Westerlund, Johan" w:date="2020-10-15T12:44:00Z"/>
                  <w:rFonts w:asciiTheme="minorHAnsi" w:eastAsiaTheme="minorEastAsia" w:hAnsiTheme="minorHAnsi" w:cstheme="minorBidi"/>
                  <w:noProof/>
                  <w:color w:val="auto"/>
                  <w:lang w:val="sv-SE" w:eastAsia="sv-SE"/>
                </w:rPr>
              </w:rPrChange>
            </w:rPr>
          </w:pPr>
          <w:ins w:id="440" w:author="Westerlund, Johan" w:date="2020-10-15T12:44:00Z">
            <w:r w:rsidRPr="00C63958">
              <w:rPr>
                <w:rStyle w:val="Hyperlink"/>
                <w:lang w:val="en-GB"/>
                <w:rPrChange w:id="441" w:author="Westerlund, Johan" w:date="2021-04-22T14:05:00Z">
                  <w:rPr>
                    <w:rStyle w:val="Hyperlink"/>
                    <w:noProof/>
                  </w:rPr>
                </w:rPrChange>
              </w:rPr>
              <w:fldChar w:fldCharType="begin"/>
            </w:r>
            <w:r w:rsidRPr="00C63958">
              <w:rPr>
                <w:rStyle w:val="Hyperlink"/>
                <w:lang w:val="en-GB"/>
                <w:rPrChange w:id="442" w:author="Westerlund, Johan" w:date="2021-04-22T14:05:00Z">
                  <w:rPr>
                    <w:rStyle w:val="Hyperlink"/>
                    <w:noProof/>
                  </w:rPr>
                </w:rPrChange>
              </w:rPr>
              <w:instrText xml:space="preserve"> </w:instrText>
            </w:r>
            <w:r w:rsidRPr="00C63958">
              <w:rPr>
                <w:lang w:val="en-GB"/>
                <w:rPrChange w:id="443" w:author="Westerlund, Johan" w:date="2021-04-22T14:05:00Z">
                  <w:rPr>
                    <w:noProof/>
                  </w:rPr>
                </w:rPrChange>
              </w:rPr>
              <w:instrText>HYPERLINK \l "_Toc53658271"</w:instrText>
            </w:r>
            <w:r w:rsidRPr="00C63958">
              <w:rPr>
                <w:rStyle w:val="Hyperlink"/>
                <w:lang w:val="en-GB"/>
                <w:rPrChange w:id="444" w:author="Westerlund, Johan" w:date="2021-04-22T14:05:00Z">
                  <w:rPr>
                    <w:rStyle w:val="Hyperlink"/>
                    <w:noProof/>
                  </w:rPr>
                </w:rPrChange>
              </w:rPr>
              <w:instrText xml:space="preserve"> </w:instrText>
            </w:r>
            <w:r w:rsidRPr="00C63958">
              <w:rPr>
                <w:rStyle w:val="Hyperlink"/>
                <w:lang w:val="en-GB"/>
                <w:rPrChange w:id="445" w:author="Westerlund, Johan" w:date="2021-04-22T14:05:00Z">
                  <w:rPr>
                    <w:rStyle w:val="Hyperlink"/>
                    <w:noProof/>
                  </w:rPr>
                </w:rPrChange>
              </w:rPr>
              <w:fldChar w:fldCharType="separate"/>
            </w:r>
            <w:r w:rsidRPr="00C63958">
              <w:rPr>
                <w:rStyle w:val="Hyperlink"/>
                <w:bCs/>
                <w:u w:color="000000"/>
                <w:lang w:val="en-GB"/>
                <w:rPrChange w:id="446" w:author="Westerlund, Johan" w:date="2021-04-22T14:05:00Z">
                  <w:rPr>
                    <w:rStyle w:val="Hyperlink"/>
                    <w:bCs/>
                    <w:noProof/>
                    <w:u w:color="000000"/>
                  </w:rPr>
                </w:rPrChange>
              </w:rPr>
              <w:t>3.5.</w:t>
            </w:r>
            <w:r w:rsidRPr="00C63958">
              <w:rPr>
                <w:rFonts w:asciiTheme="minorHAnsi" w:eastAsiaTheme="minorEastAsia" w:hAnsiTheme="minorHAnsi" w:cstheme="minorBidi"/>
                <w:color w:val="auto"/>
                <w:lang w:val="en-GB" w:eastAsia="sv-SE"/>
                <w:rPrChange w:id="447" w:author="Westerlund, Johan" w:date="2021-04-22T14:05:00Z">
                  <w:rPr>
                    <w:rFonts w:asciiTheme="minorHAnsi" w:eastAsiaTheme="minorEastAsia" w:hAnsiTheme="minorHAnsi" w:cstheme="minorBidi"/>
                    <w:noProof/>
                    <w:color w:val="auto"/>
                    <w:lang w:val="sv-SE" w:eastAsia="sv-SE"/>
                  </w:rPr>
                </w:rPrChange>
              </w:rPr>
              <w:tab/>
            </w:r>
            <w:r w:rsidRPr="00C63958">
              <w:rPr>
                <w:rStyle w:val="Hyperlink"/>
                <w:lang w:val="en-GB"/>
                <w:rPrChange w:id="448" w:author="Westerlund, Johan" w:date="2021-04-22T14:05:00Z">
                  <w:rPr>
                    <w:rStyle w:val="Hyperlink"/>
                    <w:noProof/>
                  </w:rPr>
                </w:rPrChange>
              </w:rPr>
              <w:t>RISK EVALUATION</w:t>
            </w:r>
            <w:r w:rsidRPr="00C63958">
              <w:rPr>
                <w:webHidden/>
                <w:lang w:val="en-GB"/>
                <w:rPrChange w:id="449" w:author="Westerlund, Johan" w:date="2021-04-22T14:05:00Z">
                  <w:rPr>
                    <w:noProof/>
                    <w:webHidden/>
                  </w:rPr>
                </w:rPrChange>
              </w:rPr>
              <w:tab/>
            </w:r>
            <w:r w:rsidRPr="00C63958">
              <w:rPr>
                <w:webHidden/>
                <w:lang w:val="en-GB"/>
                <w:rPrChange w:id="450" w:author="Westerlund, Johan" w:date="2021-04-22T14:05:00Z">
                  <w:rPr>
                    <w:noProof/>
                    <w:webHidden/>
                  </w:rPr>
                </w:rPrChange>
              </w:rPr>
              <w:fldChar w:fldCharType="begin"/>
            </w:r>
            <w:r w:rsidRPr="00C63958">
              <w:rPr>
                <w:webHidden/>
                <w:lang w:val="en-GB"/>
                <w:rPrChange w:id="451" w:author="Westerlund, Johan" w:date="2021-04-22T14:05:00Z">
                  <w:rPr>
                    <w:noProof/>
                    <w:webHidden/>
                  </w:rPr>
                </w:rPrChange>
              </w:rPr>
              <w:instrText xml:space="preserve"> PAGEREF _Toc53658271 \h </w:instrText>
            </w:r>
          </w:ins>
          <w:r w:rsidRPr="00C63958">
            <w:rPr>
              <w:webHidden/>
              <w:lang w:val="en-GB"/>
              <w:rPrChange w:id="452" w:author="Westerlund, Johan" w:date="2021-04-22T14:05:00Z">
                <w:rPr>
                  <w:webHidden/>
                  <w:lang w:val="en-GB"/>
                </w:rPr>
              </w:rPrChange>
            </w:rPr>
          </w:r>
          <w:r w:rsidRPr="00C63958">
            <w:rPr>
              <w:webHidden/>
              <w:lang w:val="en-GB"/>
              <w:rPrChange w:id="453" w:author="Westerlund, Johan" w:date="2021-04-22T14:05:00Z">
                <w:rPr>
                  <w:noProof/>
                  <w:webHidden/>
                </w:rPr>
              </w:rPrChange>
            </w:rPr>
            <w:fldChar w:fldCharType="separate"/>
          </w:r>
          <w:ins w:id="454" w:author="Westerlund, Johan" w:date="2020-10-15T12:44:00Z">
            <w:r w:rsidRPr="00C63958">
              <w:rPr>
                <w:webHidden/>
                <w:lang w:val="en-GB"/>
                <w:rPrChange w:id="455" w:author="Westerlund, Johan" w:date="2021-04-22T14:05:00Z">
                  <w:rPr>
                    <w:noProof/>
                    <w:webHidden/>
                  </w:rPr>
                </w:rPrChange>
              </w:rPr>
              <w:t>9</w:t>
            </w:r>
            <w:r w:rsidRPr="00C63958">
              <w:rPr>
                <w:webHidden/>
                <w:lang w:val="en-GB"/>
                <w:rPrChange w:id="456" w:author="Westerlund, Johan" w:date="2021-04-22T14:05:00Z">
                  <w:rPr>
                    <w:noProof/>
                    <w:webHidden/>
                  </w:rPr>
                </w:rPrChange>
              </w:rPr>
              <w:fldChar w:fldCharType="end"/>
            </w:r>
            <w:r w:rsidRPr="00C63958">
              <w:rPr>
                <w:rStyle w:val="Hyperlink"/>
                <w:lang w:val="en-GB"/>
                <w:rPrChange w:id="457" w:author="Westerlund, Johan" w:date="2021-04-22T14:05:00Z">
                  <w:rPr>
                    <w:rStyle w:val="Hyperlink"/>
                    <w:noProof/>
                  </w:rPr>
                </w:rPrChange>
              </w:rPr>
              <w:fldChar w:fldCharType="end"/>
            </w:r>
          </w:ins>
        </w:p>
        <w:p w14:paraId="6F0669D0" w14:textId="3910FC26" w:rsidR="00601DC7" w:rsidRPr="00C63958" w:rsidRDefault="00601DC7">
          <w:pPr>
            <w:pStyle w:val="TOC2"/>
            <w:tabs>
              <w:tab w:val="left" w:pos="660"/>
              <w:tab w:val="right" w:leader="dot" w:pos="10195"/>
            </w:tabs>
            <w:rPr>
              <w:ins w:id="458" w:author="Westerlund, Johan" w:date="2020-10-15T12:44:00Z"/>
              <w:rFonts w:asciiTheme="minorHAnsi" w:eastAsiaTheme="minorEastAsia" w:hAnsiTheme="minorHAnsi" w:cstheme="minorBidi"/>
              <w:color w:val="auto"/>
              <w:lang w:val="en-GB" w:eastAsia="sv-SE"/>
              <w:rPrChange w:id="459" w:author="Westerlund, Johan" w:date="2021-04-22T14:05:00Z">
                <w:rPr>
                  <w:ins w:id="460" w:author="Westerlund, Johan" w:date="2020-10-15T12:44:00Z"/>
                  <w:rFonts w:asciiTheme="minorHAnsi" w:eastAsiaTheme="minorEastAsia" w:hAnsiTheme="minorHAnsi" w:cstheme="minorBidi"/>
                  <w:noProof/>
                  <w:color w:val="auto"/>
                  <w:lang w:val="sv-SE" w:eastAsia="sv-SE"/>
                </w:rPr>
              </w:rPrChange>
            </w:rPr>
          </w:pPr>
          <w:ins w:id="461" w:author="Westerlund, Johan" w:date="2020-10-15T12:44:00Z">
            <w:r w:rsidRPr="00C63958">
              <w:rPr>
                <w:rStyle w:val="Hyperlink"/>
                <w:lang w:val="en-GB"/>
                <w:rPrChange w:id="462" w:author="Westerlund, Johan" w:date="2021-04-22T14:05:00Z">
                  <w:rPr>
                    <w:rStyle w:val="Hyperlink"/>
                    <w:noProof/>
                  </w:rPr>
                </w:rPrChange>
              </w:rPr>
              <w:fldChar w:fldCharType="begin"/>
            </w:r>
            <w:r w:rsidRPr="00C63958">
              <w:rPr>
                <w:rStyle w:val="Hyperlink"/>
                <w:lang w:val="en-GB"/>
                <w:rPrChange w:id="463" w:author="Westerlund, Johan" w:date="2021-04-22T14:05:00Z">
                  <w:rPr>
                    <w:rStyle w:val="Hyperlink"/>
                    <w:noProof/>
                  </w:rPr>
                </w:rPrChange>
              </w:rPr>
              <w:instrText xml:space="preserve"> </w:instrText>
            </w:r>
            <w:r w:rsidRPr="00C63958">
              <w:rPr>
                <w:lang w:val="en-GB"/>
                <w:rPrChange w:id="464" w:author="Westerlund, Johan" w:date="2021-04-22T14:05:00Z">
                  <w:rPr>
                    <w:noProof/>
                  </w:rPr>
                </w:rPrChange>
              </w:rPr>
              <w:instrText>HYPERLINK \l "_Toc53658272"</w:instrText>
            </w:r>
            <w:r w:rsidRPr="00C63958">
              <w:rPr>
                <w:rStyle w:val="Hyperlink"/>
                <w:lang w:val="en-GB"/>
                <w:rPrChange w:id="465" w:author="Westerlund, Johan" w:date="2021-04-22T14:05:00Z">
                  <w:rPr>
                    <w:rStyle w:val="Hyperlink"/>
                    <w:noProof/>
                  </w:rPr>
                </w:rPrChange>
              </w:rPr>
              <w:instrText xml:space="preserve"> </w:instrText>
            </w:r>
            <w:r w:rsidRPr="00C63958">
              <w:rPr>
                <w:rStyle w:val="Hyperlink"/>
                <w:lang w:val="en-GB"/>
                <w:rPrChange w:id="466" w:author="Westerlund, Johan" w:date="2021-04-22T14:05:00Z">
                  <w:rPr>
                    <w:rStyle w:val="Hyperlink"/>
                    <w:noProof/>
                  </w:rPr>
                </w:rPrChange>
              </w:rPr>
              <w:fldChar w:fldCharType="separate"/>
            </w:r>
            <w:r w:rsidRPr="00C63958">
              <w:rPr>
                <w:rStyle w:val="Hyperlink"/>
                <w:bCs/>
                <w:u w:color="000000"/>
                <w:lang w:val="en-GB"/>
                <w:rPrChange w:id="467" w:author="Westerlund, Johan" w:date="2021-04-22T14:05:00Z">
                  <w:rPr>
                    <w:rStyle w:val="Hyperlink"/>
                    <w:bCs/>
                    <w:noProof/>
                    <w:u w:color="000000"/>
                  </w:rPr>
                </w:rPrChange>
              </w:rPr>
              <w:t>3.6.</w:t>
            </w:r>
            <w:r w:rsidRPr="00C63958">
              <w:rPr>
                <w:rFonts w:asciiTheme="minorHAnsi" w:eastAsiaTheme="minorEastAsia" w:hAnsiTheme="minorHAnsi" w:cstheme="minorBidi"/>
                <w:color w:val="auto"/>
                <w:lang w:val="en-GB" w:eastAsia="sv-SE"/>
                <w:rPrChange w:id="468" w:author="Westerlund, Johan" w:date="2021-04-22T14:05:00Z">
                  <w:rPr>
                    <w:rFonts w:asciiTheme="minorHAnsi" w:eastAsiaTheme="minorEastAsia" w:hAnsiTheme="minorHAnsi" w:cstheme="minorBidi"/>
                    <w:noProof/>
                    <w:color w:val="auto"/>
                    <w:lang w:val="sv-SE" w:eastAsia="sv-SE"/>
                  </w:rPr>
                </w:rPrChange>
              </w:rPr>
              <w:tab/>
            </w:r>
            <w:r w:rsidRPr="00C63958">
              <w:rPr>
                <w:rStyle w:val="Hyperlink"/>
                <w:lang w:val="en-GB"/>
                <w:rPrChange w:id="469" w:author="Westerlund, Johan" w:date="2021-04-22T14:05:00Z">
                  <w:rPr>
                    <w:rStyle w:val="Hyperlink"/>
                    <w:noProof/>
                  </w:rPr>
                </w:rPrChange>
              </w:rPr>
              <w:t>IDENTIFICATION OF PROCESSES</w:t>
            </w:r>
            <w:r w:rsidRPr="00C63958">
              <w:rPr>
                <w:webHidden/>
                <w:lang w:val="en-GB"/>
                <w:rPrChange w:id="470" w:author="Westerlund, Johan" w:date="2021-04-22T14:05:00Z">
                  <w:rPr>
                    <w:noProof/>
                    <w:webHidden/>
                  </w:rPr>
                </w:rPrChange>
              </w:rPr>
              <w:tab/>
            </w:r>
            <w:r w:rsidRPr="00C63958">
              <w:rPr>
                <w:webHidden/>
                <w:lang w:val="en-GB"/>
                <w:rPrChange w:id="471" w:author="Westerlund, Johan" w:date="2021-04-22T14:05:00Z">
                  <w:rPr>
                    <w:noProof/>
                    <w:webHidden/>
                  </w:rPr>
                </w:rPrChange>
              </w:rPr>
              <w:fldChar w:fldCharType="begin"/>
            </w:r>
            <w:r w:rsidRPr="00C63958">
              <w:rPr>
                <w:webHidden/>
                <w:lang w:val="en-GB"/>
                <w:rPrChange w:id="472" w:author="Westerlund, Johan" w:date="2021-04-22T14:05:00Z">
                  <w:rPr>
                    <w:noProof/>
                    <w:webHidden/>
                  </w:rPr>
                </w:rPrChange>
              </w:rPr>
              <w:instrText xml:space="preserve"> PAGEREF _Toc53658272 \h </w:instrText>
            </w:r>
          </w:ins>
          <w:r w:rsidRPr="00C63958">
            <w:rPr>
              <w:webHidden/>
              <w:lang w:val="en-GB"/>
              <w:rPrChange w:id="473" w:author="Westerlund, Johan" w:date="2021-04-22T14:05:00Z">
                <w:rPr>
                  <w:webHidden/>
                  <w:lang w:val="en-GB"/>
                </w:rPr>
              </w:rPrChange>
            </w:rPr>
          </w:r>
          <w:r w:rsidRPr="00C63958">
            <w:rPr>
              <w:webHidden/>
              <w:lang w:val="en-GB"/>
              <w:rPrChange w:id="474" w:author="Westerlund, Johan" w:date="2021-04-22T14:05:00Z">
                <w:rPr>
                  <w:noProof/>
                  <w:webHidden/>
                </w:rPr>
              </w:rPrChange>
            </w:rPr>
            <w:fldChar w:fldCharType="separate"/>
          </w:r>
          <w:ins w:id="475" w:author="Westerlund, Johan" w:date="2020-10-15T12:44:00Z">
            <w:r w:rsidRPr="00C63958">
              <w:rPr>
                <w:webHidden/>
                <w:lang w:val="en-GB"/>
                <w:rPrChange w:id="476" w:author="Westerlund, Johan" w:date="2021-04-22T14:05:00Z">
                  <w:rPr>
                    <w:noProof/>
                    <w:webHidden/>
                  </w:rPr>
                </w:rPrChange>
              </w:rPr>
              <w:t>9</w:t>
            </w:r>
            <w:r w:rsidRPr="00C63958">
              <w:rPr>
                <w:webHidden/>
                <w:lang w:val="en-GB"/>
                <w:rPrChange w:id="477" w:author="Westerlund, Johan" w:date="2021-04-22T14:05:00Z">
                  <w:rPr>
                    <w:noProof/>
                    <w:webHidden/>
                  </w:rPr>
                </w:rPrChange>
              </w:rPr>
              <w:fldChar w:fldCharType="end"/>
            </w:r>
            <w:r w:rsidRPr="00C63958">
              <w:rPr>
                <w:rStyle w:val="Hyperlink"/>
                <w:lang w:val="en-GB"/>
                <w:rPrChange w:id="478" w:author="Westerlund, Johan" w:date="2021-04-22T14:05:00Z">
                  <w:rPr>
                    <w:rStyle w:val="Hyperlink"/>
                    <w:noProof/>
                  </w:rPr>
                </w:rPrChange>
              </w:rPr>
              <w:fldChar w:fldCharType="end"/>
            </w:r>
          </w:ins>
        </w:p>
        <w:p w14:paraId="64164BF8" w14:textId="442A2CAB" w:rsidR="00601DC7" w:rsidRPr="00C63958" w:rsidRDefault="00601DC7">
          <w:pPr>
            <w:pStyle w:val="TOC2"/>
            <w:tabs>
              <w:tab w:val="left" w:pos="660"/>
              <w:tab w:val="right" w:leader="dot" w:pos="10195"/>
            </w:tabs>
            <w:rPr>
              <w:ins w:id="479" w:author="Westerlund, Johan" w:date="2020-10-15T12:44:00Z"/>
              <w:rFonts w:asciiTheme="minorHAnsi" w:eastAsiaTheme="minorEastAsia" w:hAnsiTheme="minorHAnsi" w:cstheme="minorBidi"/>
              <w:color w:val="auto"/>
              <w:lang w:val="en-GB" w:eastAsia="sv-SE"/>
              <w:rPrChange w:id="480" w:author="Westerlund, Johan" w:date="2021-04-22T14:05:00Z">
                <w:rPr>
                  <w:ins w:id="481" w:author="Westerlund, Johan" w:date="2020-10-15T12:44:00Z"/>
                  <w:rFonts w:asciiTheme="minorHAnsi" w:eastAsiaTheme="minorEastAsia" w:hAnsiTheme="minorHAnsi" w:cstheme="minorBidi"/>
                  <w:noProof/>
                  <w:color w:val="auto"/>
                  <w:lang w:val="sv-SE" w:eastAsia="sv-SE"/>
                </w:rPr>
              </w:rPrChange>
            </w:rPr>
          </w:pPr>
          <w:ins w:id="482" w:author="Westerlund, Johan" w:date="2020-10-15T12:44:00Z">
            <w:r w:rsidRPr="00C63958">
              <w:rPr>
                <w:rStyle w:val="Hyperlink"/>
                <w:lang w:val="en-GB"/>
                <w:rPrChange w:id="483" w:author="Westerlund, Johan" w:date="2021-04-22T14:05:00Z">
                  <w:rPr>
                    <w:rStyle w:val="Hyperlink"/>
                    <w:noProof/>
                  </w:rPr>
                </w:rPrChange>
              </w:rPr>
              <w:fldChar w:fldCharType="begin"/>
            </w:r>
            <w:r w:rsidRPr="00C63958">
              <w:rPr>
                <w:rStyle w:val="Hyperlink"/>
                <w:lang w:val="en-GB"/>
                <w:rPrChange w:id="484" w:author="Westerlund, Johan" w:date="2021-04-22T14:05:00Z">
                  <w:rPr>
                    <w:rStyle w:val="Hyperlink"/>
                    <w:noProof/>
                  </w:rPr>
                </w:rPrChange>
              </w:rPr>
              <w:instrText xml:space="preserve"> </w:instrText>
            </w:r>
            <w:r w:rsidRPr="00C63958">
              <w:rPr>
                <w:lang w:val="en-GB"/>
                <w:rPrChange w:id="485" w:author="Westerlund, Johan" w:date="2021-04-22T14:05:00Z">
                  <w:rPr>
                    <w:noProof/>
                  </w:rPr>
                </w:rPrChange>
              </w:rPr>
              <w:instrText>HYPERLINK \l "_Toc53658273"</w:instrText>
            </w:r>
            <w:r w:rsidRPr="00C63958">
              <w:rPr>
                <w:rStyle w:val="Hyperlink"/>
                <w:lang w:val="en-GB"/>
                <w:rPrChange w:id="486" w:author="Westerlund, Johan" w:date="2021-04-22T14:05:00Z">
                  <w:rPr>
                    <w:rStyle w:val="Hyperlink"/>
                    <w:noProof/>
                  </w:rPr>
                </w:rPrChange>
              </w:rPr>
              <w:instrText xml:space="preserve"> </w:instrText>
            </w:r>
            <w:r w:rsidRPr="00C63958">
              <w:rPr>
                <w:rStyle w:val="Hyperlink"/>
                <w:lang w:val="en-GB"/>
                <w:rPrChange w:id="487" w:author="Westerlund, Johan" w:date="2021-04-22T14:05:00Z">
                  <w:rPr>
                    <w:rStyle w:val="Hyperlink"/>
                    <w:noProof/>
                  </w:rPr>
                </w:rPrChange>
              </w:rPr>
              <w:fldChar w:fldCharType="separate"/>
            </w:r>
            <w:r w:rsidRPr="00C63958">
              <w:rPr>
                <w:rStyle w:val="Hyperlink"/>
                <w:bCs/>
                <w:u w:color="000000"/>
                <w:lang w:val="en-GB"/>
                <w:rPrChange w:id="488" w:author="Westerlund, Johan" w:date="2021-04-22T14:05:00Z">
                  <w:rPr>
                    <w:rStyle w:val="Hyperlink"/>
                    <w:bCs/>
                    <w:noProof/>
                    <w:u w:color="000000"/>
                  </w:rPr>
                </w:rPrChange>
              </w:rPr>
              <w:t>3.7.</w:t>
            </w:r>
            <w:r w:rsidRPr="00C63958">
              <w:rPr>
                <w:rFonts w:asciiTheme="minorHAnsi" w:eastAsiaTheme="minorEastAsia" w:hAnsiTheme="minorHAnsi" w:cstheme="minorBidi"/>
                <w:color w:val="auto"/>
                <w:lang w:val="en-GB" w:eastAsia="sv-SE"/>
                <w:rPrChange w:id="489" w:author="Westerlund, Johan" w:date="2021-04-22T14:05:00Z">
                  <w:rPr>
                    <w:rFonts w:asciiTheme="minorHAnsi" w:eastAsiaTheme="minorEastAsia" w:hAnsiTheme="minorHAnsi" w:cstheme="minorBidi"/>
                    <w:noProof/>
                    <w:color w:val="auto"/>
                    <w:lang w:val="sv-SE" w:eastAsia="sv-SE"/>
                  </w:rPr>
                </w:rPrChange>
              </w:rPr>
              <w:tab/>
            </w:r>
            <w:r w:rsidRPr="00C63958">
              <w:rPr>
                <w:rStyle w:val="Hyperlink"/>
                <w:lang w:val="en-GB"/>
                <w:rPrChange w:id="490" w:author="Westerlund, Johan" w:date="2021-04-22T14:05:00Z">
                  <w:rPr>
                    <w:rStyle w:val="Hyperlink"/>
                    <w:noProof/>
                  </w:rPr>
                </w:rPrChange>
              </w:rPr>
              <w:t>MANAGEMENT BY PROCESS</w:t>
            </w:r>
            <w:r w:rsidRPr="00C63958">
              <w:rPr>
                <w:webHidden/>
                <w:lang w:val="en-GB"/>
                <w:rPrChange w:id="491" w:author="Westerlund, Johan" w:date="2021-04-22T14:05:00Z">
                  <w:rPr>
                    <w:noProof/>
                    <w:webHidden/>
                  </w:rPr>
                </w:rPrChange>
              </w:rPr>
              <w:tab/>
            </w:r>
            <w:r w:rsidRPr="00C63958">
              <w:rPr>
                <w:webHidden/>
                <w:lang w:val="en-GB"/>
                <w:rPrChange w:id="492" w:author="Westerlund, Johan" w:date="2021-04-22T14:05:00Z">
                  <w:rPr>
                    <w:noProof/>
                    <w:webHidden/>
                  </w:rPr>
                </w:rPrChange>
              </w:rPr>
              <w:fldChar w:fldCharType="begin"/>
            </w:r>
            <w:r w:rsidRPr="00C63958">
              <w:rPr>
                <w:webHidden/>
                <w:lang w:val="en-GB"/>
                <w:rPrChange w:id="493" w:author="Westerlund, Johan" w:date="2021-04-22T14:05:00Z">
                  <w:rPr>
                    <w:noProof/>
                    <w:webHidden/>
                  </w:rPr>
                </w:rPrChange>
              </w:rPr>
              <w:instrText xml:space="preserve"> PAGEREF _Toc53658273 \h </w:instrText>
            </w:r>
          </w:ins>
          <w:r w:rsidRPr="00C63958">
            <w:rPr>
              <w:webHidden/>
              <w:lang w:val="en-GB"/>
              <w:rPrChange w:id="494" w:author="Westerlund, Johan" w:date="2021-04-22T14:05:00Z">
                <w:rPr>
                  <w:webHidden/>
                  <w:lang w:val="en-GB"/>
                </w:rPr>
              </w:rPrChange>
            </w:rPr>
          </w:r>
          <w:r w:rsidRPr="00C63958">
            <w:rPr>
              <w:webHidden/>
              <w:lang w:val="en-GB"/>
              <w:rPrChange w:id="495" w:author="Westerlund, Johan" w:date="2021-04-22T14:05:00Z">
                <w:rPr>
                  <w:noProof/>
                  <w:webHidden/>
                </w:rPr>
              </w:rPrChange>
            </w:rPr>
            <w:fldChar w:fldCharType="separate"/>
          </w:r>
          <w:ins w:id="496" w:author="Westerlund, Johan" w:date="2020-10-15T12:44:00Z">
            <w:r w:rsidRPr="00C63958">
              <w:rPr>
                <w:webHidden/>
                <w:lang w:val="en-GB"/>
                <w:rPrChange w:id="497" w:author="Westerlund, Johan" w:date="2021-04-22T14:05:00Z">
                  <w:rPr>
                    <w:noProof/>
                    <w:webHidden/>
                  </w:rPr>
                </w:rPrChange>
              </w:rPr>
              <w:t>9</w:t>
            </w:r>
            <w:r w:rsidRPr="00C63958">
              <w:rPr>
                <w:webHidden/>
                <w:lang w:val="en-GB"/>
                <w:rPrChange w:id="498" w:author="Westerlund, Johan" w:date="2021-04-22T14:05:00Z">
                  <w:rPr>
                    <w:noProof/>
                    <w:webHidden/>
                  </w:rPr>
                </w:rPrChange>
              </w:rPr>
              <w:fldChar w:fldCharType="end"/>
            </w:r>
            <w:r w:rsidRPr="00C63958">
              <w:rPr>
                <w:rStyle w:val="Hyperlink"/>
                <w:lang w:val="en-GB"/>
                <w:rPrChange w:id="499" w:author="Westerlund, Johan" w:date="2021-04-22T14:05:00Z">
                  <w:rPr>
                    <w:rStyle w:val="Hyperlink"/>
                    <w:noProof/>
                  </w:rPr>
                </w:rPrChange>
              </w:rPr>
              <w:fldChar w:fldCharType="end"/>
            </w:r>
          </w:ins>
        </w:p>
        <w:p w14:paraId="466D493A" w14:textId="7988DFD0" w:rsidR="00601DC7" w:rsidRPr="00C63958" w:rsidRDefault="00601DC7">
          <w:pPr>
            <w:pStyle w:val="TOC3"/>
            <w:tabs>
              <w:tab w:val="left" w:pos="1100"/>
              <w:tab w:val="right" w:leader="dot" w:pos="10195"/>
            </w:tabs>
            <w:rPr>
              <w:ins w:id="500" w:author="Westerlund, Johan" w:date="2020-10-15T12:44:00Z"/>
              <w:rFonts w:asciiTheme="minorHAnsi" w:eastAsiaTheme="minorEastAsia" w:hAnsiTheme="minorHAnsi" w:cstheme="minorBidi"/>
              <w:color w:val="auto"/>
              <w:sz w:val="22"/>
              <w:lang w:val="en-GB" w:eastAsia="sv-SE"/>
              <w:rPrChange w:id="501" w:author="Westerlund, Johan" w:date="2021-04-22T14:05:00Z">
                <w:rPr>
                  <w:ins w:id="502" w:author="Westerlund, Johan" w:date="2020-10-15T12:44:00Z"/>
                  <w:rFonts w:asciiTheme="minorHAnsi" w:eastAsiaTheme="minorEastAsia" w:hAnsiTheme="minorHAnsi" w:cstheme="minorBidi"/>
                  <w:noProof/>
                  <w:color w:val="auto"/>
                  <w:sz w:val="22"/>
                  <w:lang w:val="sv-SE" w:eastAsia="sv-SE"/>
                </w:rPr>
              </w:rPrChange>
            </w:rPr>
          </w:pPr>
          <w:ins w:id="503" w:author="Westerlund, Johan" w:date="2020-10-15T12:44:00Z">
            <w:r w:rsidRPr="00C63958">
              <w:rPr>
                <w:rStyle w:val="Hyperlink"/>
                <w:lang w:val="en-GB"/>
                <w:rPrChange w:id="504" w:author="Westerlund, Johan" w:date="2021-04-22T14:05:00Z">
                  <w:rPr>
                    <w:rStyle w:val="Hyperlink"/>
                    <w:noProof/>
                  </w:rPr>
                </w:rPrChange>
              </w:rPr>
              <w:fldChar w:fldCharType="begin"/>
            </w:r>
            <w:r w:rsidRPr="00C63958">
              <w:rPr>
                <w:rStyle w:val="Hyperlink"/>
                <w:lang w:val="en-GB"/>
                <w:rPrChange w:id="505" w:author="Westerlund, Johan" w:date="2021-04-22T14:05:00Z">
                  <w:rPr>
                    <w:rStyle w:val="Hyperlink"/>
                    <w:noProof/>
                  </w:rPr>
                </w:rPrChange>
              </w:rPr>
              <w:instrText xml:space="preserve"> </w:instrText>
            </w:r>
            <w:r w:rsidRPr="00C63958">
              <w:rPr>
                <w:lang w:val="en-GB"/>
                <w:rPrChange w:id="506" w:author="Westerlund, Johan" w:date="2021-04-22T14:05:00Z">
                  <w:rPr>
                    <w:noProof/>
                  </w:rPr>
                </w:rPrChange>
              </w:rPr>
              <w:instrText>HYPERLINK \l "_Toc53658274"</w:instrText>
            </w:r>
            <w:r w:rsidRPr="00C63958">
              <w:rPr>
                <w:rStyle w:val="Hyperlink"/>
                <w:lang w:val="en-GB"/>
                <w:rPrChange w:id="507" w:author="Westerlund, Johan" w:date="2021-04-22T14:05:00Z">
                  <w:rPr>
                    <w:rStyle w:val="Hyperlink"/>
                    <w:noProof/>
                  </w:rPr>
                </w:rPrChange>
              </w:rPr>
              <w:instrText xml:space="preserve"> </w:instrText>
            </w:r>
            <w:r w:rsidRPr="00C63958">
              <w:rPr>
                <w:rStyle w:val="Hyperlink"/>
                <w:lang w:val="en-GB"/>
                <w:rPrChange w:id="508" w:author="Westerlund, Johan" w:date="2021-04-22T14:05:00Z">
                  <w:rPr>
                    <w:rStyle w:val="Hyperlink"/>
                    <w:noProof/>
                  </w:rPr>
                </w:rPrChange>
              </w:rPr>
              <w:fldChar w:fldCharType="separate"/>
            </w:r>
            <w:r w:rsidRPr="00C63958">
              <w:rPr>
                <w:rStyle w:val="Hyperlink"/>
                <w:bCs/>
                <w:u w:color="000000"/>
                <w:lang w:val="en-GB"/>
                <w:rPrChange w:id="509" w:author="Westerlund, Johan" w:date="2021-04-22T14:05:00Z">
                  <w:rPr>
                    <w:rStyle w:val="Hyperlink"/>
                    <w:bCs/>
                    <w:noProof/>
                    <w:u w:color="000000"/>
                  </w:rPr>
                </w:rPrChange>
              </w:rPr>
              <w:t>3.7.1.</w:t>
            </w:r>
            <w:r w:rsidRPr="00C63958">
              <w:rPr>
                <w:rFonts w:asciiTheme="minorHAnsi" w:eastAsiaTheme="minorEastAsia" w:hAnsiTheme="minorHAnsi" w:cstheme="minorBidi"/>
                <w:color w:val="auto"/>
                <w:sz w:val="22"/>
                <w:lang w:val="en-GB" w:eastAsia="sv-SE"/>
                <w:rPrChange w:id="510" w:author="Westerlund, Johan" w:date="2021-04-22T14:05:00Z">
                  <w:rPr>
                    <w:rFonts w:asciiTheme="minorHAnsi" w:eastAsiaTheme="minorEastAsia" w:hAnsiTheme="minorHAnsi" w:cstheme="minorBidi"/>
                    <w:noProof/>
                    <w:color w:val="auto"/>
                    <w:sz w:val="22"/>
                    <w:lang w:val="sv-SE" w:eastAsia="sv-SE"/>
                  </w:rPr>
                </w:rPrChange>
              </w:rPr>
              <w:tab/>
            </w:r>
            <w:r w:rsidRPr="00C63958">
              <w:rPr>
                <w:rStyle w:val="Hyperlink"/>
                <w:lang w:val="en-GB"/>
                <w:rPrChange w:id="511" w:author="Westerlund, Johan" w:date="2021-04-22T14:05:00Z">
                  <w:rPr>
                    <w:rStyle w:val="Hyperlink"/>
                    <w:noProof/>
                  </w:rPr>
                </w:rPrChange>
              </w:rPr>
              <w:t>MANAGEMENT PROCESSES</w:t>
            </w:r>
            <w:r w:rsidRPr="00C63958">
              <w:rPr>
                <w:webHidden/>
                <w:lang w:val="en-GB"/>
                <w:rPrChange w:id="512" w:author="Westerlund, Johan" w:date="2021-04-22T14:05:00Z">
                  <w:rPr>
                    <w:noProof/>
                    <w:webHidden/>
                  </w:rPr>
                </w:rPrChange>
              </w:rPr>
              <w:tab/>
            </w:r>
            <w:r w:rsidRPr="00C63958">
              <w:rPr>
                <w:webHidden/>
                <w:lang w:val="en-GB"/>
                <w:rPrChange w:id="513" w:author="Westerlund, Johan" w:date="2021-04-22T14:05:00Z">
                  <w:rPr>
                    <w:noProof/>
                    <w:webHidden/>
                  </w:rPr>
                </w:rPrChange>
              </w:rPr>
              <w:fldChar w:fldCharType="begin"/>
            </w:r>
            <w:r w:rsidRPr="00C63958">
              <w:rPr>
                <w:webHidden/>
                <w:lang w:val="en-GB"/>
                <w:rPrChange w:id="514" w:author="Westerlund, Johan" w:date="2021-04-22T14:05:00Z">
                  <w:rPr>
                    <w:noProof/>
                    <w:webHidden/>
                  </w:rPr>
                </w:rPrChange>
              </w:rPr>
              <w:instrText xml:space="preserve"> PAGEREF _Toc53658274 \h </w:instrText>
            </w:r>
          </w:ins>
          <w:r w:rsidRPr="00C63958">
            <w:rPr>
              <w:webHidden/>
              <w:lang w:val="en-GB"/>
              <w:rPrChange w:id="515" w:author="Westerlund, Johan" w:date="2021-04-22T14:05:00Z">
                <w:rPr>
                  <w:webHidden/>
                  <w:lang w:val="en-GB"/>
                </w:rPr>
              </w:rPrChange>
            </w:rPr>
          </w:r>
          <w:r w:rsidRPr="00C63958">
            <w:rPr>
              <w:webHidden/>
              <w:lang w:val="en-GB"/>
              <w:rPrChange w:id="516" w:author="Westerlund, Johan" w:date="2021-04-22T14:05:00Z">
                <w:rPr>
                  <w:noProof/>
                  <w:webHidden/>
                </w:rPr>
              </w:rPrChange>
            </w:rPr>
            <w:fldChar w:fldCharType="separate"/>
          </w:r>
          <w:ins w:id="517" w:author="Westerlund, Johan" w:date="2020-10-15T12:44:00Z">
            <w:r w:rsidRPr="00C63958">
              <w:rPr>
                <w:webHidden/>
                <w:lang w:val="en-GB"/>
                <w:rPrChange w:id="518" w:author="Westerlund, Johan" w:date="2021-04-22T14:05:00Z">
                  <w:rPr>
                    <w:noProof/>
                    <w:webHidden/>
                  </w:rPr>
                </w:rPrChange>
              </w:rPr>
              <w:t>9</w:t>
            </w:r>
            <w:r w:rsidRPr="00C63958">
              <w:rPr>
                <w:webHidden/>
                <w:lang w:val="en-GB"/>
                <w:rPrChange w:id="519" w:author="Westerlund, Johan" w:date="2021-04-22T14:05:00Z">
                  <w:rPr>
                    <w:noProof/>
                    <w:webHidden/>
                  </w:rPr>
                </w:rPrChange>
              </w:rPr>
              <w:fldChar w:fldCharType="end"/>
            </w:r>
            <w:r w:rsidRPr="00C63958">
              <w:rPr>
                <w:rStyle w:val="Hyperlink"/>
                <w:lang w:val="en-GB"/>
                <w:rPrChange w:id="520" w:author="Westerlund, Johan" w:date="2021-04-22T14:05:00Z">
                  <w:rPr>
                    <w:rStyle w:val="Hyperlink"/>
                    <w:noProof/>
                  </w:rPr>
                </w:rPrChange>
              </w:rPr>
              <w:fldChar w:fldCharType="end"/>
            </w:r>
          </w:ins>
        </w:p>
        <w:p w14:paraId="699F11A1" w14:textId="72F55F4F" w:rsidR="00601DC7" w:rsidRPr="00C63958" w:rsidRDefault="00601DC7">
          <w:pPr>
            <w:pStyle w:val="TOC3"/>
            <w:tabs>
              <w:tab w:val="left" w:pos="1100"/>
              <w:tab w:val="right" w:leader="dot" w:pos="10195"/>
            </w:tabs>
            <w:rPr>
              <w:ins w:id="521" w:author="Westerlund, Johan" w:date="2020-10-15T12:44:00Z"/>
              <w:rFonts w:asciiTheme="minorHAnsi" w:eastAsiaTheme="minorEastAsia" w:hAnsiTheme="minorHAnsi" w:cstheme="minorBidi"/>
              <w:color w:val="auto"/>
              <w:sz w:val="22"/>
              <w:lang w:val="en-GB" w:eastAsia="sv-SE"/>
              <w:rPrChange w:id="522" w:author="Westerlund, Johan" w:date="2021-04-22T14:05:00Z">
                <w:rPr>
                  <w:ins w:id="523" w:author="Westerlund, Johan" w:date="2020-10-15T12:44:00Z"/>
                  <w:rFonts w:asciiTheme="minorHAnsi" w:eastAsiaTheme="minorEastAsia" w:hAnsiTheme="minorHAnsi" w:cstheme="minorBidi"/>
                  <w:noProof/>
                  <w:color w:val="auto"/>
                  <w:sz w:val="22"/>
                  <w:lang w:val="sv-SE" w:eastAsia="sv-SE"/>
                </w:rPr>
              </w:rPrChange>
            </w:rPr>
          </w:pPr>
          <w:ins w:id="524" w:author="Westerlund, Johan" w:date="2020-10-15T12:44:00Z">
            <w:r w:rsidRPr="00C63958">
              <w:rPr>
                <w:rStyle w:val="Hyperlink"/>
                <w:lang w:val="en-GB"/>
                <w:rPrChange w:id="525" w:author="Westerlund, Johan" w:date="2021-04-22T14:05:00Z">
                  <w:rPr>
                    <w:rStyle w:val="Hyperlink"/>
                    <w:noProof/>
                  </w:rPr>
                </w:rPrChange>
              </w:rPr>
              <w:fldChar w:fldCharType="begin"/>
            </w:r>
            <w:r w:rsidRPr="00C63958">
              <w:rPr>
                <w:rStyle w:val="Hyperlink"/>
                <w:lang w:val="en-GB"/>
                <w:rPrChange w:id="526" w:author="Westerlund, Johan" w:date="2021-04-22T14:05:00Z">
                  <w:rPr>
                    <w:rStyle w:val="Hyperlink"/>
                    <w:noProof/>
                  </w:rPr>
                </w:rPrChange>
              </w:rPr>
              <w:instrText xml:space="preserve"> </w:instrText>
            </w:r>
            <w:r w:rsidRPr="00C63958">
              <w:rPr>
                <w:lang w:val="en-GB"/>
                <w:rPrChange w:id="527" w:author="Westerlund, Johan" w:date="2021-04-22T14:05:00Z">
                  <w:rPr>
                    <w:noProof/>
                  </w:rPr>
                </w:rPrChange>
              </w:rPr>
              <w:instrText>HYPERLINK \l "_Toc53658275"</w:instrText>
            </w:r>
            <w:r w:rsidRPr="00C63958">
              <w:rPr>
                <w:rStyle w:val="Hyperlink"/>
                <w:lang w:val="en-GB"/>
                <w:rPrChange w:id="528" w:author="Westerlund, Johan" w:date="2021-04-22T14:05:00Z">
                  <w:rPr>
                    <w:rStyle w:val="Hyperlink"/>
                    <w:noProof/>
                  </w:rPr>
                </w:rPrChange>
              </w:rPr>
              <w:instrText xml:space="preserve"> </w:instrText>
            </w:r>
            <w:r w:rsidRPr="00C63958">
              <w:rPr>
                <w:rStyle w:val="Hyperlink"/>
                <w:lang w:val="en-GB"/>
                <w:rPrChange w:id="529" w:author="Westerlund, Johan" w:date="2021-04-22T14:05:00Z">
                  <w:rPr>
                    <w:rStyle w:val="Hyperlink"/>
                    <w:noProof/>
                  </w:rPr>
                </w:rPrChange>
              </w:rPr>
              <w:fldChar w:fldCharType="separate"/>
            </w:r>
            <w:r w:rsidRPr="00C63958">
              <w:rPr>
                <w:rStyle w:val="Hyperlink"/>
                <w:bCs/>
                <w:u w:color="000000"/>
                <w:lang w:val="en-GB"/>
                <w:rPrChange w:id="530" w:author="Westerlund, Johan" w:date="2021-04-22T14:05:00Z">
                  <w:rPr>
                    <w:rStyle w:val="Hyperlink"/>
                    <w:bCs/>
                    <w:noProof/>
                    <w:u w:color="000000"/>
                  </w:rPr>
                </w:rPrChange>
              </w:rPr>
              <w:t>3.7.2.</w:t>
            </w:r>
            <w:r w:rsidRPr="00C63958">
              <w:rPr>
                <w:rFonts w:asciiTheme="minorHAnsi" w:eastAsiaTheme="minorEastAsia" w:hAnsiTheme="minorHAnsi" w:cstheme="minorBidi"/>
                <w:color w:val="auto"/>
                <w:sz w:val="22"/>
                <w:lang w:val="en-GB" w:eastAsia="sv-SE"/>
                <w:rPrChange w:id="531" w:author="Westerlund, Johan" w:date="2021-04-22T14:05:00Z">
                  <w:rPr>
                    <w:rFonts w:asciiTheme="minorHAnsi" w:eastAsiaTheme="minorEastAsia" w:hAnsiTheme="minorHAnsi" w:cstheme="minorBidi"/>
                    <w:noProof/>
                    <w:color w:val="auto"/>
                    <w:sz w:val="22"/>
                    <w:lang w:val="sv-SE" w:eastAsia="sv-SE"/>
                  </w:rPr>
                </w:rPrChange>
              </w:rPr>
              <w:tab/>
            </w:r>
            <w:r w:rsidRPr="00C63958">
              <w:rPr>
                <w:rStyle w:val="Hyperlink"/>
                <w:lang w:val="en-GB"/>
                <w:rPrChange w:id="532" w:author="Westerlund, Johan" w:date="2021-04-22T14:05:00Z">
                  <w:rPr>
                    <w:rStyle w:val="Hyperlink"/>
                    <w:noProof/>
                  </w:rPr>
                </w:rPrChange>
              </w:rPr>
              <w:t>OPERATIONAL PROCESSES</w:t>
            </w:r>
            <w:r w:rsidRPr="00C63958">
              <w:rPr>
                <w:webHidden/>
                <w:lang w:val="en-GB"/>
                <w:rPrChange w:id="533" w:author="Westerlund, Johan" w:date="2021-04-22T14:05:00Z">
                  <w:rPr>
                    <w:noProof/>
                    <w:webHidden/>
                  </w:rPr>
                </w:rPrChange>
              </w:rPr>
              <w:tab/>
            </w:r>
            <w:r w:rsidRPr="00C63958">
              <w:rPr>
                <w:webHidden/>
                <w:lang w:val="en-GB"/>
                <w:rPrChange w:id="534" w:author="Westerlund, Johan" w:date="2021-04-22T14:05:00Z">
                  <w:rPr>
                    <w:noProof/>
                    <w:webHidden/>
                  </w:rPr>
                </w:rPrChange>
              </w:rPr>
              <w:fldChar w:fldCharType="begin"/>
            </w:r>
            <w:r w:rsidRPr="00C63958">
              <w:rPr>
                <w:webHidden/>
                <w:lang w:val="en-GB"/>
                <w:rPrChange w:id="535" w:author="Westerlund, Johan" w:date="2021-04-22T14:05:00Z">
                  <w:rPr>
                    <w:noProof/>
                    <w:webHidden/>
                  </w:rPr>
                </w:rPrChange>
              </w:rPr>
              <w:instrText xml:space="preserve"> PAGEREF _Toc53658275 \h </w:instrText>
            </w:r>
          </w:ins>
          <w:r w:rsidRPr="00C63958">
            <w:rPr>
              <w:webHidden/>
              <w:lang w:val="en-GB"/>
              <w:rPrChange w:id="536" w:author="Westerlund, Johan" w:date="2021-04-22T14:05:00Z">
                <w:rPr>
                  <w:webHidden/>
                  <w:lang w:val="en-GB"/>
                </w:rPr>
              </w:rPrChange>
            </w:rPr>
          </w:r>
          <w:r w:rsidRPr="00C63958">
            <w:rPr>
              <w:webHidden/>
              <w:lang w:val="en-GB"/>
              <w:rPrChange w:id="537" w:author="Westerlund, Johan" w:date="2021-04-22T14:05:00Z">
                <w:rPr>
                  <w:noProof/>
                  <w:webHidden/>
                </w:rPr>
              </w:rPrChange>
            </w:rPr>
            <w:fldChar w:fldCharType="separate"/>
          </w:r>
          <w:ins w:id="538" w:author="Westerlund, Johan" w:date="2020-10-15T12:44:00Z">
            <w:r w:rsidRPr="00C63958">
              <w:rPr>
                <w:webHidden/>
                <w:lang w:val="en-GB"/>
                <w:rPrChange w:id="539" w:author="Westerlund, Johan" w:date="2021-04-22T14:05:00Z">
                  <w:rPr>
                    <w:noProof/>
                    <w:webHidden/>
                  </w:rPr>
                </w:rPrChange>
              </w:rPr>
              <w:t>10</w:t>
            </w:r>
            <w:r w:rsidRPr="00C63958">
              <w:rPr>
                <w:webHidden/>
                <w:lang w:val="en-GB"/>
                <w:rPrChange w:id="540" w:author="Westerlund, Johan" w:date="2021-04-22T14:05:00Z">
                  <w:rPr>
                    <w:noProof/>
                    <w:webHidden/>
                  </w:rPr>
                </w:rPrChange>
              </w:rPr>
              <w:fldChar w:fldCharType="end"/>
            </w:r>
            <w:r w:rsidRPr="00C63958">
              <w:rPr>
                <w:rStyle w:val="Hyperlink"/>
                <w:lang w:val="en-GB"/>
                <w:rPrChange w:id="541" w:author="Westerlund, Johan" w:date="2021-04-22T14:05:00Z">
                  <w:rPr>
                    <w:rStyle w:val="Hyperlink"/>
                    <w:noProof/>
                  </w:rPr>
                </w:rPrChange>
              </w:rPr>
              <w:fldChar w:fldCharType="end"/>
            </w:r>
          </w:ins>
        </w:p>
        <w:p w14:paraId="16744C58" w14:textId="1C09339C" w:rsidR="00601DC7" w:rsidRPr="00C63958" w:rsidRDefault="00601DC7">
          <w:pPr>
            <w:pStyle w:val="TOC3"/>
            <w:tabs>
              <w:tab w:val="left" w:pos="1100"/>
              <w:tab w:val="right" w:leader="dot" w:pos="10195"/>
            </w:tabs>
            <w:rPr>
              <w:ins w:id="542" w:author="Westerlund, Johan" w:date="2020-10-15T12:44:00Z"/>
              <w:rFonts w:asciiTheme="minorHAnsi" w:eastAsiaTheme="minorEastAsia" w:hAnsiTheme="minorHAnsi" w:cstheme="minorBidi"/>
              <w:color w:val="auto"/>
              <w:sz w:val="22"/>
              <w:lang w:val="en-GB" w:eastAsia="sv-SE"/>
              <w:rPrChange w:id="543" w:author="Westerlund, Johan" w:date="2021-04-22T14:05:00Z">
                <w:rPr>
                  <w:ins w:id="544" w:author="Westerlund, Johan" w:date="2020-10-15T12:44:00Z"/>
                  <w:rFonts w:asciiTheme="minorHAnsi" w:eastAsiaTheme="minorEastAsia" w:hAnsiTheme="minorHAnsi" w:cstheme="minorBidi"/>
                  <w:noProof/>
                  <w:color w:val="auto"/>
                  <w:sz w:val="22"/>
                  <w:lang w:val="sv-SE" w:eastAsia="sv-SE"/>
                </w:rPr>
              </w:rPrChange>
            </w:rPr>
          </w:pPr>
          <w:ins w:id="545" w:author="Westerlund, Johan" w:date="2020-10-15T12:44:00Z">
            <w:r w:rsidRPr="00C63958">
              <w:rPr>
                <w:rStyle w:val="Hyperlink"/>
                <w:lang w:val="en-GB"/>
                <w:rPrChange w:id="546" w:author="Westerlund, Johan" w:date="2021-04-22T14:05:00Z">
                  <w:rPr>
                    <w:rStyle w:val="Hyperlink"/>
                    <w:noProof/>
                  </w:rPr>
                </w:rPrChange>
              </w:rPr>
              <w:fldChar w:fldCharType="begin"/>
            </w:r>
            <w:r w:rsidRPr="00C63958">
              <w:rPr>
                <w:rStyle w:val="Hyperlink"/>
                <w:lang w:val="en-GB"/>
                <w:rPrChange w:id="547" w:author="Westerlund, Johan" w:date="2021-04-22T14:05:00Z">
                  <w:rPr>
                    <w:rStyle w:val="Hyperlink"/>
                    <w:noProof/>
                  </w:rPr>
                </w:rPrChange>
              </w:rPr>
              <w:instrText xml:space="preserve"> </w:instrText>
            </w:r>
            <w:r w:rsidRPr="00C63958">
              <w:rPr>
                <w:lang w:val="en-GB"/>
                <w:rPrChange w:id="548" w:author="Westerlund, Johan" w:date="2021-04-22T14:05:00Z">
                  <w:rPr>
                    <w:noProof/>
                  </w:rPr>
                </w:rPrChange>
              </w:rPr>
              <w:instrText>HYPERLINK \l "_Toc53658276"</w:instrText>
            </w:r>
            <w:r w:rsidRPr="00C63958">
              <w:rPr>
                <w:rStyle w:val="Hyperlink"/>
                <w:lang w:val="en-GB"/>
                <w:rPrChange w:id="549" w:author="Westerlund, Johan" w:date="2021-04-22T14:05:00Z">
                  <w:rPr>
                    <w:rStyle w:val="Hyperlink"/>
                    <w:noProof/>
                  </w:rPr>
                </w:rPrChange>
              </w:rPr>
              <w:instrText xml:space="preserve"> </w:instrText>
            </w:r>
            <w:r w:rsidRPr="00C63958">
              <w:rPr>
                <w:rStyle w:val="Hyperlink"/>
                <w:lang w:val="en-GB"/>
                <w:rPrChange w:id="550" w:author="Westerlund, Johan" w:date="2021-04-22T14:05:00Z">
                  <w:rPr>
                    <w:rStyle w:val="Hyperlink"/>
                    <w:noProof/>
                  </w:rPr>
                </w:rPrChange>
              </w:rPr>
              <w:fldChar w:fldCharType="separate"/>
            </w:r>
            <w:r w:rsidRPr="00C63958">
              <w:rPr>
                <w:rStyle w:val="Hyperlink"/>
                <w:bCs/>
                <w:u w:color="000000"/>
                <w:lang w:val="en-GB"/>
                <w:rPrChange w:id="551" w:author="Westerlund, Johan" w:date="2021-04-22T14:05:00Z">
                  <w:rPr>
                    <w:rStyle w:val="Hyperlink"/>
                    <w:bCs/>
                    <w:noProof/>
                    <w:u w:color="000000"/>
                  </w:rPr>
                </w:rPrChange>
              </w:rPr>
              <w:t>3.7.3.</w:t>
            </w:r>
            <w:r w:rsidRPr="00C63958">
              <w:rPr>
                <w:rFonts w:asciiTheme="minorHAnsi" w:eastAsiaTheme="minorEastAsia" w:hAnsiTheme="minorHAnsi" w:cstheme="minorBidi"/>
                <w:color w:val="auto"/>
                <w:sz w:val="22"/>
                <w:lang w:val="en-GB" w:eastAsia="sv-SE"/>
                <w:rPrChange w:id="552" w:author="Westerlund, Johan" w:date="2021-04-22T14:05:00Z">
                  <w:rPr>
                    <w:rFonts w:asciiTheme="minorHAnsi" w:eastAsiaTheme="minorEastAsia" w:hAnsiTheme="minorHAnsi" w:cstheme="minorBidi"/>
                    <w:noProof/>
                    <w:color w:val="auto"/>
                    <w:sz w:val="22"/>
                    <w:lang w:val="sv-SE" w:eastAsia="sv-SE"/>
                  </w:rPr>
                </w:rPrChange>
              </w:rPr>
              <w:tab/>
            </w:r>
            <w:r w:rsidRPr="00C63958">
              <w:rPr>
                <w:rStyle w:val="Hyperlink"/>
                <w:lang w:val="en-GB"/>
                <w:rPrChange w:id="553" w:author="Westerlund, Johan" w:date="2021-04-22T14:05:00Z">
                  <w:rPr>
                    <w:rStyle w:val="Hyperlink"/>
                    <w:noProof/>
                  </w:rPr>
                </w:rPrChange>
              </w:rPr>
              <w:t>SUPPORT PROCESSES</w:t>
            </w:r>
            <w:r w:rsidRPr="00C63958">
              <w:rPr>
                <w:webHidden/>
                <w:lang w:val="en-GB"/>
                <w:rPrChange w:id="554" w:author="Westerlund, Johan" w:date="2021-04-22T14:05:00Z">
                  <w:rPr>
                    <w:noProof/>
                    <w:webHidden/>
                  </w:rPr>
                </w:rPrChange>
              </w:rPr>
              <w:tab/>
            </w:r>
            <w:r w:rsidRPr="00C63958">
              <w:rPr>
                <w:webHidden/>
                <w:lang w:val="en-GB"/>
                <w:rPrChange w:id="555" w:author="Westerlund, Johan" w:date="2021-04-22T14:05:00Z">
                  <w:rPr>
                    <w:noProof/>
                    <w:webHidden/>
                  </w:rPr>
                </w:rPrChange>
              </w:rPr>
              <w:fldChar w:fldCharType="begin"/>
            </w:r>
            <w:r w:rsidRPr="00C63958">
              <w:rPr>
                <w:webHidden/>
                <w:lang w:val="en-GB"/>
                <w:rPrChange w:id="556" w:author="Westerlund, Johan" w:date="2021-04-22T14:05:00Z">
                  <w:rPr>
                    <w:noProof/>
                    <w:webHidden/>
                  </w:rPr>
                </w:rPrChange>
              </w:rPr>
              <w:instrText xml:space="preserve"> PAGEREF _Toc53658276 \h </w:instrText>
            </w:r>
          </w:ins>
          <w:r w:rsidRPr="00C63958">
            <w:rPr>
              <w:webHidden/>
              <w:lang w:val="en-GB"/>
              <w:rPrChange w:id="557" w:author="Westerlund, Johan" w:date="2021-04-22T14:05:00Z">
                <w:rPr>
                  <w:webHidden/>
                  <w:lang w:val="en-GB"/>
                </w:rPr>
              </w:rPrChange>
            </w:rPr>
          </w:r>
          <w:r w:rsidRPr="00C63958">
            <w:rPr>
              <w:webHidden/>
              <w:lang w:val="en-GB"/>
              <w:rPrChange w:id="558" w:author="Westerlund, Johan" w:date="2021-04-22T14:05:00Z">
                <w:rPr>
                  <w:noProof/>
                  <w:webHidden/>
                </w:rPr>
              </w:rPrChange>
            </w:rPr>
            <w:fldChar w:fldCharType="separate"/>
          </w:r>
          <w:ins w:id="559" w:author="Westerlund, Johan" w:date="2020-10-15T12:44:00Z">
            <w:r w:rsidRPr="00C63958">
              <w:rPr>
                <w:webHidden/>
                <w:lang w:val="en-GB"/>
                <w:rPrChange w:id="560" w:author="Westerlund, Johan" w:date="2021-04-22T14:05:00Z">
                  <w:rPr>
                    <w:noProof/>
                    <w:webHidden/>
                  </w:rPr>
                </w:rPrChange>
              </w:rPr>
              <w:t>10</w:t>
            </w:r>
            <w:r w:rsidRPr="00C63958">
              <w:rPr>
                <w:webHidden/>
                <w:lang w:val="en-GB"/>
                <w:rPrChange w:id="561" w:author="Westerlund, Johan" w:date="2021-04-22T14:05:00Z">
                  <w:rPr>
                    <w:noProof/>
                    <w:webHidden/>
                  </w:rPr>
                </w:rPrChange>
              </w:rPr>
              <w:fldChar w:fldCharType="end"/>
            </w:r>
            <w:r w:rsidRPr="00C63958">
              <w:rPr>
                <w:rStyle w:val="Hyperlink"/>
                <w:lang w:val="en-GB"/>
                <w:rPrChange w:id="562" w:author="Westerlund, Johan" w:date="2021-04-22T14:05:00Z">
                  <w:rPr>
                    <w:rStyle w:val="Hyperlink"/>
                    <w:noProof/>
                  </w:rPr>
                </w:rPrChange>
              </w:rPr>
              <w:fldChar w:fldCharType="end"/>
            </w:r>
          </w:ins>
        </w:p>
        <w:p w14:paraId="06A1934E" w14:textId="25E988C2" w:rsidR="00601DC7" w:rsidRPr="00C63958" w:rsidRDefault="00601DC7">
          <w:pPr>
            <w:pStyle w:val="TOC2"/>
            <w:tabs>
              <w:tab w:val="left" w:pos="660"/>
              <w:tab w:val="right" w:leader="dot" w:pos="10195"/>
            </w:tabs>
            <w:rPr>
              <w:ins w:id="563" w:author="Westerlund, Johan" w:date="2020-10-15T12:44:00Z"/>
              <w:rFonts w:asciiTheme="minorHAnsi" w:eastAsiaTheme="minorEastAsia" w:hAnsiTheme="minorHAnsi" w:cstheme="minorBidi"/>
              <w:color w:val="auto"/>
              <w:lang w:val="en-GB" w:eastAsia="sv-SE"/>
              <w:rPrChange w:id="564" w:author="Westerlund, Johan" w:date="2021-04-22T14:05:00Z">
                <w:rPr>
                  <w:ins w:id="565" w:author="Westerlund, Johan" w:date="2020-10-15T12:44:00Z"/>
                  <w:rFonts w:asciiTheme="minorHAnsi" w:eastAsiaTheme="minorEastAsia" w:hAnsiTheme="minorHAnsi" w:cstheme="minorBidi"/>
                  <w:noProof/>
                  <w:color w:val="auto"/>
                  <w:lang w:val="sv-SE" w:eastAsia="sv-SE"/>
                </w:rPr>
              </w:rPrChange>
            </w:rPr>
          </w:pPr>
          <w:ins w:id="566" w:author="Westerlund, Johan" w:date="2020-10-15T12:44:00Z">
            <w:r w:rsidRPr="00C63958">
              <w:rPr>
                <w:rStyle w:val="Hyperlink"/>
                <w:lang w:val="en-GB"/>
                <w:rPrChange w:id="567" w:author="Westerlund, Johan" w:date="2021-04-22T14:05:00Z">
                  <w:rPr>
                    <w:rStyle w:val="Hyperlink"/>
                    <w:noProof/>
                  </w:rPr>
                </w:rPrChange>
              </w:rPr>
              <w:fldChar w:fldCharType="begin"/>
            </w:r>
            <w:r w:rsidRPr="00C63958">
              <w:rPr>
                <w:rStyle w:val="Hyperlink"/>
                <w:lang w:val="en-GB"/>
                <w:rPrChange w:id="568" w:author="Westerlund, Johan" w:date="2021-04-22T14:05:00Z">
                  <w:rPr>
                    <w:rStyle w:val="Hyperlink"/>
                    <w:noProof/>
                  </w:rPr>
                </w:rPrChange>
              </w:rPr>
              <w:instrText xml:space="preserve"> </w:instrText>
            </w:r>
            <w:r w:rsidRPr="00C63958">
              <w:rPr>
                <w:lang w:val="en-GB"/>
                <w:rPrChange w:id="569" w:author="Westerlund, Johan" w:date="2021-04-22T14:05:00Z">
                  <w:rPr>
                    <w:noProof/>
                  </w:rPr>
                </w:rPrChange>
              </w:rPr>
              <w:instrText>HYPERLINK \l "_Toc53658277"</w:instrText>
            </w:r>
            <w:r w:rsidRPr="00C63958">
              <w:rPr>
                <w:rStyle w:val="Hyperlink"/>
                <w:lang w:val="en-GB"/>
                <w:rPrChange w:id="570" w:author="Westerlund, Johan" w:date="2021-04-22T14:05:00Z">
                  <w:rPr>
                    <w:rStyle w:val="Hyperlink"/>
                    <w:noProof/>
                  </w:rPr>
                </w:rPrChange>
              </w:rPr>
              <w:instrText xml:space="preserve"> </w:instrText>
            </w:r>
            <w:r w:rsidRPr="00C63958">
              <w:rPr>
                <w:rStyle w:val="Hyperlink"/>
                <w:lang w:val="en-GB"/>
                <w:rPrChange w:id="571" w:author="Westerlund, Johan" w:date="2021-04-22T14:05:00Z">
                  <w:rPr>
                    <w:rStyle w:val="Hyperlink"/>
                    <w:noProof/>
                  </w:rPr>
                </w:rPrChange>
              </w:rPr>
              <w:fldChar w:fldCharType="separate"/>
            </w:r>
            <w:r w:rsidRPr="00C63958">
              <w:rPr>
                <w:rStyle w:val="Hyperlink"/>
                <w:bCs/>
                <w:u w:color="000000"/>
                <w:lang w:val="en-GB"/>
                <w:rPrChange w:id="572" w:author="Westerlund, Johan" w:date="2021-04-22T14:05:00Z">
                  <w:rPr>
                    <w:rStyle w:val="Hyperlink"/>
                    <w:bCs/>
                    <w:noProof/>
                    <w:u w:color="000000"/>
                  </w:rPr>
                </w:rPrChange>
              </w:rPr>
              <w:t>3.8.</w:t>
            </w:r>
            <w:r w:rsidRPr="00C63958">
              <w:rPr>
                <w:rFonts w:asciiTheme="minorHAnsi" w:eastAsiaTheme="minorEastAsia" w:hAnsiTheme="minorHAnsi" w:cstheme="minorBidi"/>
                <w:color w:val="auto"/>
                <w:lang w:val="en-GB" w:eastAsia="sv-SE"/>
                <w:rPrChange w:id="573" w:author="Westerlund, Johan" w:date="2021-04-22T14:05:00Z">
                  <w:rPr>
                    <w:rFonts w:asciiTheme="minorHAnsi" w:eastAsiaTheme="minorEastAsia" w:hAnsiTheme="minorHAnsi" w:cstheme="minorBidi"/>
                    <w:noProof/>
                    <w:color w:val="auto"/>
                    <w:lang w:val="sv-SE" w:eastAsia="sv-SE"/>
                  </w:rPr>
                </w:rPrChange>
              </w:rPr>
              <w:tab/>
            </w:r>
            <w:r w:rsidRPr="00C63958">
              <w:rPr>
                <w:rStyle w:val="Hyperlink"/>
                <w:lang w:val="en-GB"/>
                <w:rPrChange w:id="574" w:author="Westerlund, Johan" w:date="2021-04-22T14:05:00Z">
                  <w:rPr>
                    <w:rStyle w:val="Hyperlink"/>
                    <w:noProof/>
                  </w:rPr>
                </w:rPrChange>
              </w:rPr>
              <w:t>DEVELOPING PERFORMANCE CRITERIA</w:t>
            </w:r>
            <w:r w:rsidRPr="00C63958">
              <w:rPr>
                <w:webHidden/>
                <w:lang w:val="en-GB"/>
                <w:rPrChange w:id="575" w:author="Westerlund, Johan" w:date="2021-04-22T14:05:00Z">
                  <w:rPr>
                    <w:noProof/>
                    <w:webHidden/>
                  </w:rPr>
                </w:rPrChange>
              </w:rPr>
              <w:tab/>
            </w:r>
            <w:r w:rsidRPr="00C63958">
              <w:rPr>
                <w:webHidden/>
                <w:lang w:val="en-GB"/>
                <w:rPrChange w:id="576" w:author="Westerlund, Johan" w:date="2021-04-22T14:05:00Z">
                  <w:rPr>
                    <w:noProof/>
                    <w:webHidden/>
                  </w:rPr>
                </w:rPrChange>
              </w:rPr>
              <w:fldChar w:fldCharType="begin"/>
            </w:r>
            <w:r w:rsidRPr="00C63958">
              <w:rPr>
                <w:webHidden/>
                <w:lang w:val="en-GB"/>
                <w:rPrChange w:id="577" w:author="Westerlund, Johan" w:date="2021-04-22T14:05:00Z">
                  <w:rPr>
                    <w:noProof/>
                    <w:webHidden/>
                  </w:rPr>
                </w:rPrChange>
              </w:rPr>
              <w:instrText xml:space="preserve"> PAGEREF _Toc53658277 \h </w:instrText>
            </w:r>
          </w:ins>
          <w:r w:rsidRPr="00C63958">
            <w:rPr>
              <w:webHidden/>
              <w:lang w:val="en-GB"/>
              <w:rPrChange w:id="578" w:author="Westerlund, Johan" w:date="2021-04-22T14:05:00Z">
                <w:rPr>
                  <w:webHidden/>
                  <w:lang w:val="en-GB"/>
                </w:rPr>
              </w:rPrChange>
            </w:rPr>
          </w:r>
          <w:r w:rsidRPr="00C63958">
            <w:rPr>
              <w:webHidden/>
              <w:lang w:val="en-GB"/>
              <w:rPrChange w:id="579" w:author="Westerlund, Johan" w:date="2021-04-22T14:05:00Z">
                <w:rPr>
                  <w:noProof/>
                  <w:webHidden/>
                </w:rPr>
              </w:rPrChange>
            </w:rPr>
            <w:fldChar w:fldCharType="separate"/>
          </w:r>
          <w:ins w:id="580" w:author="Westerlund, Johan" w:date="2020-10-15T12:44:00Z">
            <w:r w:rsidRPr="00C63958">
              <w:rPr>
                <w:webHidden/>
                <w:lang w:val="en-GB"/>
                <w:rPrChange w:id="581" w:author="Westerlund, Johan" w:date="2021-04-22T14:05:00Z">
                  <w:rPr>
                    <w:noProof/>
                    <w:webHidden/>
                  </w:rPr>
                </w:rPrChange>
              </w:rPr>
              <w:t>10</w:t>
            </w:r>
            <w:r w:rsidRPr="00C63958">
              <w:rPr>
                <w:webHidden/>
                <w:lang w:val="en-GB"/>
                <w:rPrChange w:id="582" w:author="Westerlund, Johan" w:date="2021-04-22T14:05:00Z">
                  <w:rPr>
                    <w:noProof/>
                    <w:webHidden/>
                  </w:rPr>
                </w:rPrChange>
              </w:rPr>
              <w:fldChar w:fldCharType="end"/>
            </w:r>
            <w:r w:rsidRPr="00C63958">
              <w:rPr>
                <w:rStyle w:val="Hyperlink"/>
                <w:lang w:val="en-GB"/>
                <w:rPrChange w:id="583" w:author="Westerlund, Johan" w:date="2021-04-22T14:05:00Z">
                  <w:rPr>
                    <w:rStyle w:val="Hyperlink"/>
                    <w:noProof/>
                  </w:rPr>
                </w:rPrChange>
              </w:rPr>
              <w:fldChar w:fldCharType="end"/>
            </w:r>
          </w:ins>
        </w:p>
        <w:p w14:paraId="7F9CC7D0" w14:textId="7B828A3A" w:rsidR="00601DC7" w:rsidRPr="00C63958" w:rsidRDefault="00601DC7">
          <w:pPr>
            <w:pStyle w:val="TOC3"/>
            <w:tabs>
              <w:tab w:val="left" w:pos="1100"/>
              <w:tab w:val="right" w:leader="dot" w:pos="10195"/>
            </w:tabs>
            <w:rPr>
              <w:ins w:id="584" w:author="Westerlund, Johan" w:date="2020-10-15T12:44:00Z"/>
              <w:rFonts w:asciiTheme="minorHAnsi" w:eastAsiaTheme="minorEastAsia" w:hAnsiTheme="minorHAnsi" w:cstheme="minorBidi"/>
              <w:color w:val="auto"/>
              <w:sz w:val="22"/>
              <w:lang w:val="en-GB" w:eastAsia="sv-SE"/>
              <w:rPrChange w:id="585" w:author="Westerlund, Johan" w:date="2021-04-22T14:05:00Z">
                <w:rPr>
                  <w:ins w:id="586" w:author="Westerlund, Johan" w:date="2020-10-15T12:44:00Z"/>
                  <w:rFonts w:asciiTheme="minorHAnsi" w:eastAsiaTheme="minorEastAsia" w:hAnsiTheme="minorHAnsi" w:cstheme="minorBidi"/>
                  <w:noProof/>
                  <w:color w:val="auto"/>
                  <w:sz w:val="22"/>
                  <w:lang w:val="sv-SE" w:eastAsia="sv-SE"/>
                </w:rPr>
              </w:rPrChange>
            </w:rPr>
          </w:pPr>
          <w:ins w:id="587" w:author="Westerlund, Johan" w:date="2020-10-15T12:44:00Z">
            <w:r w:rsidRPr="00C63958">
              <w:rPr>
                <w:rStyle w:val="Hyperlink"/>
                <w:lang w:val="en-GB"/>
                <w:rPrChange w:id="588" w:author="Westerlund, Johan" w:date="2021-04-22T14:05:00Z">
                  <w:rPr>
                    <w:rStyle w:val="Hyperlink"/>
                    <w:noProof/>
                  </w:rPr>
                </w:rPrChange>
              </w:rPr>
              <w:fldChar w:fldCharType="begin"/>
            </w:r>
            <w:r w:rsidRPr="00C63958">
              <w:rPr>
                <w:rStyle w:val="Hyperlink"/>
                <w:lang w:val="en-GB"/>
                <w:rPrChange w:id="589" w:author="Westerlund, Johan" w:date="2021-04-22T14:05:00Z">
                  <w:rPr>
                    <w:rStyle w:val="Hyperlink"/>
                    <w:noProof/>
                  </w:rPr>
                </w:rPrChange>
              </w:rPr>
              <w:instrText xml:space="preserve"> </w:instrText>
            </w:r>
            <w:r w:rsidRPr="00C63958">
              <w:rPr>
                <w:lang w:val="en-GB"/>
                <w:rPrChange w:id="590" w:author="Westerlund, Johan" w:date="2021-04-22T14:05:00Z">
                  <w:rPr>
                    <w:noProof/>
                  </w:rPr>
                </w:rPrChange>
              </w:rPr>
              <w:instrText>HYPERLINK \l "_Toc53658278"</w:instrText>
            </w:r>
            <w:r w:rsidRPr="00C63958">
              <w:rPr>
                <w:rStyle w:val="Hyperlink"/>
                <w:lang w:val="en-GB"/>
                <w:rPrChange w:id="591" w:author="Westerlund, Johan" w:date="2021-04-22T14:05:00Z">
                  <w:rPr>
                    <w:rStyle w:val="Hyperlink"/>
                    <w:noProof/>
                  </w:rPr>
                </w:rPrChange>
              </w:rPr>
              <w:instrText xml:space="preserve"> </w:instrText>
            </w:r>
            <w:r w:rsidRPr="00C63958">
              <w:rPr>
                <w:rStyle w:val="Hyperlink"/>
                <w:lang w:val="en-GB"/>
                <w:rPrChange w:id="592" w:author="Westerlund, Johan" w:date="2021-04-22T14:05:00Z">
                  <w:rPr>
                    <w:rStyle w:val="Hyperlink"/>
                    <w:noProof/>
                  </w:rPr>
                </w:rPrChange>
              </w:rPr>
              <w:fldChar w:fldCharType="separate"/>
            </w:r>
            <w:r w:rsidRPr="00C63958">
              <w:rPr>
                <w:rStyle w:val="Hyperlink"/>
                <w:bCs/>
                <w:u w:color="000000"/>
                <w:lang w:val="en-GB"/>
                <w:rPrChange w:id="593" w:author="Westerlund, Johan" w:date="2021-04-22T14:05:00Z">
                  <w:rPr>
                    <w:rStyle w:val="Hyperlink"/>
                    <w:bCs/>
                    <w:noProof/>
                    <w:u w:color="000000"/>
                    <w:lang w:val="en-US"/>
                  </w:rPr>
                </w:rPrChange>
              </w:rPr>
              <w:t>3.8.1.</w:t>
            </w:r>
            <w:r w:rsidRPr="00C63958">
              <w:rPr>
                <w:rFonts w:asciiTheme="minorHAnsi" w:eastAsiaTheme="minorEastAsia" w:hAnsiTheme="minorHAnsi" w:cstheme="minorBidi"/>
                <w:color w:val="auto"/>
                <w:sz w:val="22"/>
                <w:lang w:val="en-GB" w:eastAsia="sv-SE"/>
                <w:rPrChange w:id="594" w:author="Westerlund, Johan" w:date="2021-04-22T14:05:00Z">
                  <w:rPr>
                    <w:rFonts w:asciiTheme="minorHAnsi" w:eastAsiaTheme="minorEastAsia" w:hAnsiTheme="minorHAnsi" w:cstheme="minorBidi"/>
                    <w:noProof/>
                    <w:color w:val="auto"/>
                    <w:sz w:val="22"/>
                    <w:lang w:val="sv-SE" w:eastAsia="sv-SE"/>
                  </w:rPr>
                </w:rPrChange>
              </w:rPr>
              <w:tab/>
            </w:r>
            <w:r w:rsidRPr="00C63958">
              <w:rPr>
                <w:rStyle w:val="Hyperlink"/>
                <w:lang w:val="en-GB"/>
                <w:rPrChange w:id="595" w:author="Westerlund, Johan" w:date="2021-04-22T14:05:00Z">
                  <w:rPr>
                    <w:rStyle w:val="Hyperlink"/>
                    <w:noProof/>
                    <w:lang w:val="en-US"/>
                  </w:rPr>
                </w:rPrChange>
              </w:rPr>
              <w:t>SERVICE DELIVERY (MONITOR AND MEASUREMENT OF SERVICE)</w:t>
            </w:r>
            <w:r w:rsidRPr="00C63958">
              <w:rPr>
                <w:webHidden/>
                <w:lang w:val="en-GB"/>
                <w:rPrChange w:id="596" w:author="Westerlund, Johan" w:date="2021-04-22T14:05:00Z">
                  <w:rPr>
                    <w:noProof/>
                    <w:webHidden/>
                  </w:rPr>
                </w:rPrChange>
              </w:rPr>
              <w:tab/>
            </w:r>
            <w:r w:rsidRPr="00C63958">
              <w:rPr>
                <w:webHidden/>
                <w:lang w:val="en-GB"/>
                <w:rPrChange w:id="597" w:author="Westerlund, Johan" w:date="2021-04-22T14:05:00Z">
                  <w:rPr>
                    <w:noProof/>
                    <w:webHidden/>
                  </w:rPr>
                </w:rPrChange>
              </w:rPr>
              <w:fldChar w:fldCharType="begin"/>
            </w:r>
            <w:r w:rsidRPr="00C63958">
              <w:rPr>
                <w:webHidden/>
                <w:lang w:val="en-GB"/>
                <w:rPrChange w:id="598" w:author="Westerlund, Johan" w:date="2021-04-22T14:05:00Z">
                  <w:rPr>
                    <w:noProof/>
                    <w:webHidden/>
                  </w:rPr>
                </w:rPrChange>
              </w:rPr>
              <w:instrText xml:space="preserve"> PAGEREF _Toc53658278 \h </w:instrText>
            </w:r>
          </w:ins>
          <w:r w:rsidRPr="00C63958">
            <w:rPr>
              <w:webHidden/>
              <w:lang w:val="en-GB"/>
              <w:rPrChange w:id="599" w:author="Westerlund, Johan" w:date="2021-04-22T14:05:00Z">
                <w:rPr>
                  <w:webHidden/>
                  <w:lang w:val="en-GB"/>
                </w:rPr>
              </w:rPrChange>
            </w:rPr>
          </w:r>
          <w:r w:rsidRPr="00C63958">
            <w:rPr>
              <w:webHidden/>
              <w:lang w:val="en-GB"/>
              <w:rPrChange w:id="600" w:author="Westerlund, Johan" w:date="2021-04-22T14:05:00Z">
                <w:rPr>
                  <w:noProof/>
                  <w:webHidden/>
                </w:rPr>
              </w:rPrChange>
            </w:rPr>
            <w:fldChar w:fldCharType="separate"/>
          </w:r>
          <w:ins w:id="601" w:author="Westerlund, Johan" w:date="2020-10-15T12:44:00Z">
            <w:r w:rsidRPr="00C63958">
              <w:rPr>
                <w:webHidden/>
                <w:lang w:val="en-GB"/>
                <w:rPrChange w:id="602" w:author="Westerlund, Johan" w:date="2021-04-22T14:05:00Z">
                  <w:rPr>
                    <w:noProof/>
                    <w:webHidden/>
                  </w:rPr>
                </w:rPrChange>
              </w:rPr>
              <w:t>10</w:t>
            </w:r>
            <w:r w:rsidRPr="00C63958">
              <w:rPr>
                <w:webHidden/>
                <w:lang w:val="en-GB"/>
                <w:rPrChange w:id="603" w:author="Westerlund, Johan" w:date="2021-04-22T14:05:00Z">
                  <w:rPr>
                    <w:noProof/>
                    <w:webHidden/>
                  </w:rPr>
                </w:rPrChange>
              </w:rPr>
              <w:fldChar w:fldCharType="end"/>
            </w:r>
            <w:r w:rsidRPr="00C63958">
              <w:rPr>
                <w:rStyle w:val="Hyperlink"/>
                <w:lang w:val="en-GB"/>
                <w:rPrChange w:id="604" w:author="Westerlund, Johan" w:date="2021-04-22T14:05:00Z">
                  <w:rPr>
                    <w:rStyle w:val="Hyperlink"/>
                    <w:noProof/>
                  </w:rPr>
                </w:rPrChange>
              </w:rPr>
              <w:fldChar w:fldCharType="end"/>
            </w:r>
          </w:ins>
        </w:p>
        <w:p w14:paraId="3CAA6468" w14:textId="696DC72A" w:rsidR="00601DC7" w:rsidRPr="00C63958" w:rsidRDefault="00601DC7">
          <w:pPr>
            <w:pStyle w:val="TOC3"/>
            <w:tabs>
              <w:tab w:val="left" w:pos="1100"/>
              <w:tab w:val="right" w:leader="dot" w:pos="10195"/>
            </w:tabs>
            <w:rPr>
              <w:ins w:id="605" w:author="Westerlund, Johan" w:date="2020-10-15T12:44:00Z"/>
              <w:rFonts w:asciiTheme="minorHAnsi" w:eastAsiaTheme="minorEastAsia" w:hAnsiTheme="minorHAnsi" w:cstheme="minorBidi"/>
              <w:color w:val="auto"/>
              <w:sz w:val="22"/>
              <w:lang w:val="en-GB" w:eastAsia="sv-SE"/>
              <w:rPrChange w:id="606" w:author="Westerlund, Johan" w:date="2021-04-22T14:05:00Z">
                <w:rPr>
                  <w:ins w:id="607" w:author="Westerlund, Johan" w:date="2020-10-15T12:44:00Z"/>
                  <w:rFonts w:asciiTheme="minorHAnsi" w:eastAsiaTheme="minorEastAsia" w:hAnsiTheme="minorHAnsi" w:cstheme="minorBidi"/>
                  <w:noProof/>
                  <w:color w:val="auto"/>
                  <w:sz w:val="22"/>
                  <w:lang w:val="sv-SE" w:eastAsia="sv-SE"/>
                </w:rPr>
              </w:rPrChange>
            </w:rPr>
          </w:pPr>
          <w:ins w:id="608" w:author="Westerlund, Johan" w:date="2020-10-15T12:44:00Z">
            <w:r w:rsidRPr="00C63958">
              <w:rPr>
                <w:rStyle w:val="Hyperlink"/>
                <w:lang w:val="en-GB"/>
                <w:rPrChange w:id="609" w:author="Westerlund, Johan" w:date="2021-04-22T14:05:00Z">
                  <w:rPr>
                    <w:rStyle w:val="Hyperlink"/>
                    <w:noProof/>
                  </w:rPr>
                </w:rPrChange>
              </w:rPr>
              <w:fldChar w:fldCharType="begin"/>
            </w:r>
            <w:r w:rsidRPr="00C63958">
              <w:rPr>
                <w:rStyle w:val="Hyperlink"/>
                <w:lang w:val="en-GB"/>
                <w:rPrChange w:id="610" w:author="Westerlund, Johan" w:date="2021-04-22T14:05:00Z">
                  <w:rPr>
                    <w:rStyle w:val="Hyperlink"/>
                    <w:noProof/>
                  </w:rPr>
                </w:rPrChange>
              </w:rPr>
              <w:instrText xml:space="preserve"> </w:instrText>
            </w:r>
            <w:r w:rsidRPr="00C63958">
              <w:rPr>
                <w:lang w:val="en-GB"/>
                <w:rPrChange w:id="611" w:author="Westerlund, Johan" w:date="2021-04-22T14:05:00Z">
                  <w:rPr>
                    <w:noProof/>
                  </w:rPr>
                </w:rPrChange>
              </w:rPr>
              <w:instrText>HYPERLINK \l "_Toc53658279"</w:instrText>
            </w:r>
            <w:r w:rsidRPr="00C63958">
              <w:rPr>
                <w:rStyle w:val="Hyperlink"/>
                <w:lang w:val="en-GB"/>
                <w:rPrChange w:id="612" w:author="Westerlund, Johan" w:date="2021-04-22T14:05:00Z">
                  <w:rPr>
                    <w:rStyle w:val="Hyperlink"/>
                    <w:noProof/>
                  </w:rPr>
                </w:rPrChange>
              </w:rPr>
              <w:instrText xml:space="preserve"> </w:instrText>
            </w:r>
            <w:r w:rsidRPr="00C63958">
              <w:rPr>
                <w:rStyle w:val="Hyperlink"/>
                <w:lang w:val="en-GB"/>
                <w:rPrChange w:id="613" w:author="Westerlund, Johan" w:date="2021-04-22T14:05:00Z">
                  <w:rPr>
                    <w:rStyle w:val="Hyperlink"/>
                    <w:noProof/>
                  </w:rPr>
                </w:rPrChange>
              </w:rPr>
              <w:fldChar w:fldCharType="separate"/>
            </w:r>
            <w:r w:rsidRPr="00C63958">
              <w:rPr>
                <w:rStyle w:val="Hyperlink"/>
                <w:bCs/>
                <w:u w:color="000000"/>
                <w:lang w:val="en-GB"/>
                <w:rPrChange w:id="614" w:author="Westerlund, Johan" w:date="2021-04-22T14:05:00Z">
                  <w:rPr>
                    <w:rStyle w:val="Hyperlink"/>
                    <w:bCs/>
                    <w:noProof/>
                    <w:u w:color="000000"/>
                  </w:rPr>
                </w:rPrChange>
              </w:rPr>
              <w:t>3.8.2.</w:t>
            </w:r>
            <w:r w:rsidRPr="00C63958">
              <w:rPr>
                <w:rFonts w:asciiTheme="minorHAnsi" w:eastAsiaTheme="minorEastAsia" w:hAnsiTheme="minorHAnsi" w:cstheme="minorBidi"/>
                <w:color w:val="auto"/>
                <w:sz w:val="22"/>
                <w:lang w:val="en-GB" w:eastAsia="sv-SE"/>
                <w:rPrChange w:id="615" w:author="Westerlund, Johan" w:date="2021-04-22T14:05:00Z">
                  <w:rPr>
                    <w:rFonts w:asciiTheme="minorHAnsi" w:eastAsiaTheme="minorEastAsia" w:hAnsiTheme="minorHAnsi" w:cstheme="minorBidi"/>
                    <w:noProof/>
                    <w:color w:val="auto"/>
                    <w:sz w:val="22"/>
                    <w:lang w:val="sv-SE" w:eastAsia="sv-SE"/>
                  </w:rPr>
                </w:rPrChange>
              </w:rPr>
              <w:tab/>
            </w:r>
            <w:r w:rsidRPr="00C63958">
              <w:rPr>
                <w:rStyle w:val="Hyperlink"/>
                <w:lang w:val="en-GB"/>
                <w:rPrChange w:id="616" w:author="Westerlund, Johan" w:date="2021-04-22T14:05:00Z">
                  <w:rPr>
                    <w:rStyle w:val="Hyperlink"/>
                    <w:noProof/>
                  </w:rPr>
                </w:rPrChange>
              </w:rPr>
              <w:t>STAKEHOLDER SATISFACTION</w:t>
            </w:r>
            <w:r w:rsidRPr="00C63958">
              <w:rPr>
                <w:webHidden/>
                <w:lang w:val="en-GB"/>
                <w:rPrChange w:id="617" w:author="Westerlund, Johan" w:date="2021-04-22T14:05:00Z">
                  <w:rPr>
                    <w:noProof/>
                    <w:webHidden/>
                  </w:rPr>
                </w:rPrChange>
              </w:rPr>
              <w:tab/>
            </w:r>
            <w:r w:rsidRPr="00C63958">
              <w:rPr>
                <w:webHidden/>
                <w:lang w:val="en-GB"/>
                <w:rPrChange w:id="618" w:author="Westerlund, Johan" w:date="2021-04-22T14:05:00Z">
                  <w:rPr>
                    <w:noProof/>
                    <w:webHidden/>
                  </w:rPr>
                </w:rPrChange>
              </w:rPr>
              <w:fldChar w:fldCharType="begin"/>
            </w:r>
            <w:r w:rsidRPr="00C63958">
              <w:rPr>
                <w:webHidden/>
                <w:lang w:val="en-GB"/>
                <w:rPrChange w:id="619" w:author="Westerlund, Johan" w:date="2021-04-22T14:05:00Z">
                  <w:rPr>
                    <w:noProof/>
                    <w:webHidden/>
                  </w:rPr>
                </w:rPrChange>
              </w:rPr>
              <w:instrText xml:space="preserve"> PAGEREF _Toc53658279 \h </w:instrText>
            </w:r>
          </w:ins>
          <w:r w:rsidRPr="00C63958">
            <w:rPr>
              <w:webHidden/>
              <w:lang w:val="en-GB"/>
              <w:rPrChange w:id="620" w:author="Westerlund, Johan" w:date="2021-04-22T14:05:00Z">
                <w:rPr>
                  <w:webHidden/>
                  <w:lang w:val="en-GB"/>
                </w:rPr>
              </w:rPrChange>
            </w:rPr>
          </w:r>
          <w:r w:rsidRPr="00C63958">
            <w:rPr>
              <w:webHidden/>
              <w:lang w:val="en-GB"/>
              <w:rPrChange w:id="621" w:author="Westerlund, Johan" w:date="2021-04-22T14:05:00Z">
                <w:rPr>
                  <w:noProof/>
                  <w:webHidden/>
                </w:rPr>
              </w:rPrChange>
            </w:rPr>
            <w:fldChar w:fldCharType="separate"/>
          </w:r>
          <w:ins w:id="622" w:author="Westerlund, Johan" w:date="2020-10-15T12:44:00Z">
            <w:r w:rsidRPr="00C63958">
              <w:rPr>
                <w:webHidden/>
                <w:lang w:val="en-GB"/>
                <w:rPrChange w:id="623" w:author="Westerlund, Johan" w:date="2021-04-22T14:05:00Z">
                  <w:rPr>
                    <w:noProof/>
                    <w:webHidden/>
                  </w:rPr>
                </w:rPrChange>
              </w:rPr>
              <w:t>10</w:t>
            </w:r>
            <w:r w:rsidRPr="00C63958">
              <w:rPr>
                <w:webHidden/>
                <w:lang w:val="en-GB"/>
                <w:rPrChange w:id="624" w:author="Westerlund, Johan" w:date="2021-04-22T14:05:00Z">
                  <w:rPr>
                    <w:noProof/>
                    <w:webHidden/>
                  </w:rPr>
                </w:rPrChange>
              </w:rPr>
              <w:fldChar w:fldCharType="end"/>
            </w:r>
            <w:r w:rsidRPr="00C63958">
              <w:rPr>
                <w:rStyle w:val="Hyperlink"/>
                <w:lang w:val="en-GB"/>
                <w:rPrChange w:id="625" w:author="Westerlund, Johan" w:date="2021-04-22T14:05:00Z">
                  <w:rPr>
                    <w:rStyle w:val="Hyperlink"/>
                    <w:noProof/>
                  </w:rPr>
                </w:rPrChange>
              </w:rPr>
              <w:fldChar w:fldCharType="end"/>
            </w:r>
          </w:ins>
        </w:p>
        <w:p w14:paraId="6FDACEB5" w14:textId="2042861D" w:rsidR="00601DC7" w:rsidRPr="00C63958" w:rsidRDefault="00601DC7">
          <w:pPr>
            <w:pStyle w:val="TOC3"/>
            <w:tabs>
              <w:tab w:val="left" w:pos="1100"/>
              <w:tab w:val="right" w:leader="dot" w:pos="10195"/>
            </w:tabs>
            <w:rPr>
              <w:ins w:id="626" w:author="Westerlund, Johan" w:date="2020-10-15T12:44:00Z"/>
              <w:rFonts w:asciiTheme="minorHAnsi" w:eastAsiaTheme="minorEastAsia" w:hAnsiTheme="minorHAnsi" w:cstheme="minorBidi"/>
              <w:color w:val="auto"/>
              <w:sz w:val="22"/>
              <w:lang w:val="en-GB" w:eastAsia="sv-SE"/>
              <w:rPrChange w:id="627" w:author="Westerlund, Johan" w:date="2021-04-22T14:05:00Z">
                <w:rPr>
                  <w:ins w:id="628" w:author="Westerlund, Johan" w:date="2020-10-15T12:44:00Z"/>
                  <w:rFonts w:asciiTheme="minorHAnsi" w:eastAsiaTheme="minorEastAsia" w:hAnsiTheme="minorHAnsi" w:cstheme="minorBidi"/>
                  <w:noProof/>
                  <w:color w:val="auto"/>
                  <w:sz w:val="22"/>
                  <w:lang w:val="sv-SE" w:eastAsia="sv-SE"/>
                </w:rPr>
              </w:rPrChange>
            </w:rPr>
          </w:pPr>
          <w:ins w:id="629" w:author="Westerlund, Johan" w:date="2020-10-15T12:44:00Z">
            <w:r w:rsidRPr="00C63958">
              <w:rPr>
                <w:rStyle w:val="Hyperlink"/>
                <w:lang w:val="en-GB"/>
                <w:rPrChange w:id="630" w:author="Westerlund, Johan" w:date="2021-04-22T14:05:00Z">
                  <w:rPr>
                    <w:rStyle w:val="Hyperlink"/>
                    <w:noProof/>
                  </w:rPr>
                </w:rPrChange>
              </w:rPr>
              <w:fldChar w:fldCharType="begin"/>
            </w:r>
            <w:r w:rsidRPr="00C63958">
              <w:rPr>
                <w:rStyle w:val="Hyperlink"/>
                <w:lang w:val="en-GB"/>
                <w:rPrChange w:id="631" w:author="Westerlund, Johan" w:date="2021-04-22T14:05:00Z">
                  <w:rPr>
                    <w:rStyle w:val="Hyperlink"/>
                    <w:noProof/>
                  </w:rPr>
                </w:rPrChange>
              </w:rPr>
              <w:instrText xml:space="preserve"> </w:instrText>
            </w:r>
            <w:r w:rsidRPr="00C63958">
              <w:rPr>
                <w:lang w:val="en-GB"/>
                <w:rPrChange w:id="632" w:author="Westerlund, Johan" w:date="2021-04-22T14:05:00Z">
                  <w:rPr>
                    <w:noProof/>
                  </w:rPr>
                </w:rPrChange>
              </w:rPr>
              <w:instrText>HYPERLINK \l "_Toc53658280"</w:instrText>
            </w:r>
            <w:r w:rsidRPr="00C63958">
              <w:rPr>
                <w:rStyle w:val="Hyperlink"/>
                <w:lang w:val="en-GB"/>
                <w:rPrChange w:id="633" w:author="Westerlund, Johan" w:date="2021-04-22T14:05:00Z">
                  <w:rPr>
                    <w:rStyle w:val="Hyperlink"/>
                    <w:noProof/>
                  </w:rPr>
                </w:rPrChange>
              </w:rPr>
              <w:instrText xml:space="preserve"> </w:instrText>
            </w:r>
            <w:r w:rsidRPr="00C63958">
              <w:rPr>
                <w:rStyle w:val="Hyperlink"/>
                <w:lang w:val="en-GB"/>
                <w:rPrChange w:id="634" w:author="Westerlund, Johan" w:date="2021-04-22T14:05:00Z">
                  <w:rPr>
                    <w:rStyle w:val="Hyperlink"/>
                    <w:noProof/>
                  </w:rPr>
                </w:rPrChange>
              </w:rPr>
              <w:fldChar w:fldCharType="separate"/>
            </w:r>
            <w:r w:rsidRPr="00C63958">
              <w:rPr>
                <w:rStyle w:val="Hyperlink"/>
                <w:bCs/>
                <w:u w:color="000000"/>
                <w:lang w:val="en-GB"/>
                <w:rPrChange w:id="635" w:author="Westerlund, Johan" w:date="2021-04-22T14:05:00Z">
                  <w:rPr>
                    <w:rStyle w:val="Hyperlink"/>
                    <w:bCs/>
                    <w:noProof/>
                    <w:u w:color="000000"/>
                  </w:rPr>
                </w:rPrChange>
              </w:rPr>
              <w:t>3.8.3.</w:t>
            </w:r>
            <w:r w:rsidRPr="00C63958">
              <w:rPr>
                <w:rFonts w:asciiTheme="minorHAnsi" w:eastAsiaTheme="minorEastAsia" w:hAnsiTheme="minorHAnsi" w:cstheme="minorBidi"/>
                <w:color w:val="auto"/>
                <w:sz w:val="22"/>
                <w:lang w:val="en-GB" w:eastAsia="sv-SE"/>
                <w:rPrChange w:id="636" w:author="Westerlund, Johan" w:date="2021-04-22T14:05:00Z">
                  <w:rPr>
                    <w:rFonts w:asciiTheme="minorHAnsi" w:eastAsiaTheme="minorEastAsia" w:hAnsiTheme="minorHAnsi" w:cstheme="minorBidi"/>
                    <w:noProof/>
                    <w:color w:val="auto"/>
                    <w:sz w:val="22"/>
                    <w:lang w:val="sv-SE" w:eastAsia="sv-SE"/>
                  </w:rPr>
                </w:rPrChange>
              </w:rPr>
              <w:tab/>
            </w:r>
            <w:r w:rsidRPr="00C63958">
              <w:rPr>
                <w:rStyle w:val="Hyperlink"/>
                <w:lang w:val="en-GB"/>
                <w:rPrChange w:id="637" w:author="Westerlund, Johan" w:date="2021-04-22T14:05:00Z">
                  <w:rPr>
                    <w:rStyle w:val="Hyperlink"/>
                    <w:noProof/>
                  </w:rPr>
                </w:rPrChange>
              </w:rPr>
              <w:t>MONITORING AND MEASUREMENT OF PROCESSES</w:t>
            </w:r>
            <w:r w:rsidRPr="00C63958">
              <w:rPr>
                <w:webHidden/>
                <w:lang w:val="en-GB"/>
                <w:rPrChange w:id="638" w:author="Westerlund, Johan" w:date="2021-04-22T14:05:00Z">
                  <w:rPr>
                    <w:noProof/>
                    <w:webHidden/>
                  </w:rPr>
                </w:rPrChange>
              </w:rPr>
              <w:tab/>
            </w:r>
            <w:r w:rsidRPr="00C63958">
              <w:rPr>
                <w:webHidden/>
                <w:lang w:val="en-GB"/>
                <w:rPrChange w:id="639" w:author="Westerlund, Johan" w:date="2021-04-22T14:05:00Z">
                  <w:rPr>
                    <w:noProof/>
                    <w:webHidden/>
                  </w:rPr>
                </w:rPrChange>
              </w:rPr>
              <w:fldChar w:fldCharType="begin"/>
            </w:r>
            <w:r w:rsidRPr="00C63958">
              <w:rPr>
                <w:webHidden/>
                <w:lang w:val="en-GB"/>
                <w:rPrChange w:id="640" w:author="Westerlund, Johan" w:date="2021-04-22T14:05:00Z">
                  <w:rPr>
                    <w:noProof/>
                    <w:webHidden/>
                  </w:rPr>
                </w:rPrChange>
              </w:rPr>
              <w:instrText xml:space="preserve"> PAGEREF _Toc53658280 \h </w:instrText>
            </w:r>
          </w:ins>
          <w:r w:rsidRPr="00C63958">
            <w:rPr>
              <w:webHidden/>
              <w:lang w:val="en-GB"/>
              <w:rPrChange w:id="641" w:author="Westerlund, Johan" w:date="2021-04-22T14:05:00Z">
                <w:rPr>
                  <w:webHidden/>
                  <w:lang w:val="en-GB"/>
                </w:rPr>
              </w:rPrChange>
            </w:rPr>
          </w:r>
          <w:r w:rsidRPr="00C63958">
            <w:rPr>
              <w:webHidden/>
              <w:lang w:val="en-GB"/>
              <w:rPrChange w:id="642" w:author="Westerlund, Johan" w:date="2021-04-22T14:05:00Z">
                <w:rPr>
                  <w:noProof/>
                  <w:webHidden/>
                </w:rPr>
              </w:rPrChange>
            </w:rPr>
            <w:fldChar w:fldCharType="separate"/>
          </w:r>
          <w:ins w:id="643" w:author="Westerlund, Johan" w:date="2020-10-15T12:44:00Z">
            <w:r w:rsidRPr="00C63958">
              <w:rPr>
                <w:webHidden/>
                <w:lang w:val="en-GB"/>
                <w:rPrChange w:id="644" w:author="Westerlund, Johan" w:date="2021-04-22T14:05:00Z">
                  <w:rPr>
                    <w:noProof/>
                    <w:webHidden/>
                  </w:rPr>
                </w:rPrChange>
              </w:rPr>
              <w:t>10</w:t>
            </w:r>
            <w:r w:rsidRPr="00C63958">
              <w:rPr>
                <w:webHidden/>
                <w:lang w:val="en-GB"/>
                <w:rPrChange w:id="645" w:author="Westerlund, Johan" w:date="2021-04-22T14:05:00Z">
                  <w:rPr>
                    <w:noProof/>
                    <w:webHidden/>
                  </w:rPr>
                </w:rPrChange>
              </w:rPr>
              <w:fldChar w:fldCharType="end"/>
            </w:r>
            <w:r w:rsidRPr="00C63958">
              <w:rPr>
                <w:rStyle w:val="Hyperlink"/>
                <w:lang w:val="en-GB"/>
                <w:rPrChange w:id="646" w:author="Westerlund, Johan" w:date="2021-04-22T14:05:00Z">
                  <w:rPr>
                    <w:rStyle w:val="Hyperlink"/>
                    <w:noProof/>
                  </w:rPr>
                </w:rPrChange>
              </w:rPr>
              <w:fldChar w:fldCharType="end"/>
            </w:r>
          </w:ins>
        </w:p>
        <w:p w14:paraId="3838E94B" w14:textId="779A49DF" w:rsidR="00601DC7" w:rsidRPr="00C63958" w:rsidRDefault="00601DC7">
          <w:pPr>
            <w:pStyle w:val="TOC3"/>
            <w:tabs>
              <w:tab w:val="left" w:pos="1100"/>
              <w:tab w:val="right" w:leader="dot" w:pos="10195"/>
            </w:tabs>
            <w:rPr>
              <w:ins w:id="647" w:author="Westerlund, Johan" w:date="2020-10-15T12:44:00Z"/>
              <w:rFonts w:asciiTheme="minorHAnsi" w:eastAsiaTheme="minorEastAsia" w:hAnsiTheme="minorHAnsi" w:cstheme="minorBidi"/>
              <w:color w:val="auto"/>
              <w:sz w:val="22"/>
              <w:lang w:val="en-GB" w:eastAsia="sv-SE"/>
              <w:rPrChange w:id="648" w:author="Westerlund, Johan" w:date="2021-04-22T14:05:00Z">
                <w:rPr>
                  <w:ins w:id="649" w:author="Westerlund, Johan" w:date="2020-10-15T12:44:00Z"/>
                  <w:rFonts w:asciiTheme="minorHAnsi" w:eastAsiaTheme="minorEastAsia" w:hAnsiTheme="minorHAnsi" w:cstheme="minorBidi"/>
                  <w:noProof/>
                  <w:color w:val="auto"/>
                  <w:sz w:val="22"/>
                  <w:lang w:val="sv-SE" w:eastAsia="sv-SE"/>
                </w:rPr>
              </w:rPrChange>
            </w:rPr>
          </w:pPr>
          <w:ins w:id="650" w:author="Westerlund, Johan" w:date="2020-10-15T12:44:00Z">
            <w:r w:rsidRPr="00C63958">
              <w:rPr>
                <w:rStyle w:val="Hyperlink"/>
                <w:lang w:val="en-GB"/>
                <w:rPrChange w:id="651" w:author="Westerlund, Johan" w:date="2021-04-22T14:05:00Z">
                  <w:rPr>
                    <w:rStyle w:val="Hyperlink"/>
                    <w:noProof/>
                  </w:rPr>
                </w:rPrChange>
              </w:rPr>
              <w:fldChar w:fldCharType="begin"/>
            </w:r>
            <w:r w:rsidRPr="00C63958">
              <w:rPr>
                <w:rStyle w:val="Hyperlink"/>
                <w:lang w:val="en-GB"/>
                <w:rPrChange w:id="652" w:author="Westerlund, Johan" w:date="2021-04-22T14:05:00Z">
                  <w:rPr>
                    <w:rStyle w:val="Hyperlink"/>
                    <w:noProof/>
                  </w:rPr>
                </w:rPrChange>
              </w:rPr>
              <w:instrText xml:space="preserve"> </w:instrText>
            </w:r>
            <w:r w:rsidRPr="00C63958">
              <w:rPr>
                <w:lang w:val="en-GB"/>
                <w:rPrChange w:id="653" w:author="Westerlund, Johan" w:date="2021-04-22T14:05:00Z">
                  <w:rPr>
                    <w:noProof/>
                  </w:rPr>
                </w:rPrChange>
              </w:rPr>
              <w:instrText>HYPERLINK \l "_Toc53658281"</w:instrText>
            </w:r>
            <w:r w:rsidRPr="00C63958">
              <w:rPr>
                <w:rStyle w:val="Hyperlink"/>
                <w:lang w:val="en-GB"/>
                <w:rPrChange w:id="654" w:author="Westerlund, Johan" w:date="2021-04-22T14:05:00Z">
                  <w:rPr>
                    <w:rStyle w:val="Hyperlink"/>
                    <w:noProof/>
                  </w:rPr>
                </w:rPrChange>
              </w:rPr>
              <w:instrText xml:space="preserve"> </w:instrText>
            </w:r>
            <w:r w:rsidRPr="00C63958">
              <w:rPr>
                <w:rStyle w:val="Hyperlink"/>
                <w:lang w:val="en-GB"/>
                <w:rPrChange w:id="655" w:author="Westerlund, Johan" w:date="2021-04-22T14:05:00Z">
                  <w:rPr>
                    <w:rStyle w:val="Hyperlink"/>
                    <w:noProof/>
                  </w:rPr>
                </w:rPrChange>
              </w:rPr>
              <w:fldChar w:fldCharType="separate"/>
            </w:r>
            <w:r w:rsidRPr="00C63958">
              <w:rPr>
                <w:rStyle w:val="Hyperlink"/>
                <w:bCs/>
                <w:u w:color="000000"/>
                <w:lang w:val="en-GB"/>
                <w:rPrChange w:id="656" w:author="Westerlund, Johan" w:date="2021-04-22T14:05:00Z">
                  <w:rPr>
                    <w:rStyle w:val="Hyperlink"/>
                    <w:bCs/>
                    <w:noProof/>
                    <w:u w:color="000000"/>
                  </w:rPr>
                </w:rPrChange>
              </w:rPr>
              <w:t>3.8.4.</w:t>
            </w:r>
            <w:r w:rsidRPr="00C63958">
              <w:rPr>
                <w:rFonts w:asciiTheme="minorHAnsi" w:eastAsiaTheme="minorEastAsia" w:hAnsiTheme="minorHAnsi" w:cstheme="minorBidi"/>
                <w:color w:val="auto"/>
                <w:sz w:val="22"/>
                <w:lang w:val="en-GB" w:eastAsia="sv-SE"/>
                <w:rPrChange w:id="657" w:author="Westerlund, Johan" w:date="2021-04-22T14:05:00Z">
                  <w:rPr>
                    <w:rFonts w:asciiTheme="minorHAnsi" w:eastAsiaTheme="minorEastAsia" w:hAnsiTheme="minorHAnsi" w:cstheme="minorBidi"/>
                    <w:noProof/>
                    <w:color w:val="auto"/>
                    <w:sz w:val="22"/>
                    <w:lang w:val="sv-SE" w:eastAsia="sv-SE"/>
                  </w:rPr>
                </w:rPrChange>
              </w:rPr>
              <w:tab/>
            </w:r>
            <w:r w:rsidRPr="00C63958">
              <w:rPr>
                <w:rStyle w:val="Hyperlink"/>
                <w:lang w:val="en-GB"/>
                <w:rPrChange w:id="658" w:author="Westerlund, Johan" w:date="2021-04-22T14:05:00Z">
                  <w:rPr>
                    <w:rStyle w:val="Hyperlink"/>
                    <w:noProof/>
                  </w:rPr>
                </w:rPrChange>
              </w:rPr>
              <w:t>INTERNAL AUDIT</w:t>
            </w:r>
            <w:r w:rsidRPr="00C63958">
              <w:rPr>
                <w:webHidden/>
                <w:lang w:val="en-GB"/>
                <w:rPrChange w:id="659" w:author="Westerlund, Johan" w:date="2021-04-22T14:05:00Z">
                  <w:rPr>
                    <w:noProof/>
                    <w:webHidden/>
                  </w:rPr>
                </w:rPrChange>
              </w:rPr>
              <w:tab/>
            </w:r>
            <w:r w:rsidRPr="00C63958">
              <w:rPr>
                <w:webHidden/>
                <w:lang w:val="en-GB"/>
                <w:rPrChange w:id="660" w:author="Westerlund, Johan" w:date="2021-04-22T14:05:00Z">
                  <w:rPr>
                    <w:noProof/>
                    <w:webHidden/>
                  </w:rPr>
                </w:rPrChange>
              </w:rPr>
              <w:fldChar w:fldCharType="begin"/>
            </w:r>
            <w:r w:rsidRPr="00C63958">
              <w:rPr>
                <w:webHidden/>
                <w:lang w:val="en-GB"/>
                <w:rPrChange w:id="661" w:author="Westerlund, Johan" w:date="2021-04-22T14:05:00Z">
                  <w:rPr>
                    <w:noProof/>
                    <w:webHidden/>
                  </w:rPr>
                </w:rPrChange>
              </w:rPr>
              <w:instrText xml:space="preserve"> PAGEREF _Toc53658281 \h </w:instrText>
            </w:r>
          </w:ins>
          <w:r w:rsidRPr="00C63958">
            <w:rPr>
              <w:webHidden/>
              <w:lang w:val="en-GB"/>
              <w:rPrChange w:id="662" w:author="Westerlund, Johan" w:date="2021-04-22T14:05:00Z">
                <w:rPr>
                  <w:webHidden/>
                  <w:lang w:val="en-GB"/>
                </w:rPr>
              </w:rPrChange>
            </w:rPr>
          </w:r>
          <w:r w:rsidRPr="00C63958">
            <w:rPr>
              <w:webHidden/>
              <w:lang w:val="en-GB"/>
              <w:rPrChange w:id="663" w:author="Westerlund, Johan" w:date="2021-04-22T14:05:00Z">
                <w:rPr>
                  <w:noProof/>
                  <w:webHidden/>
                </w:rPr>
              </w:rPrChange>
            </w:rPr>
            <w:fldChar w:fldCharType="separate"/>
          </w:r>
          <w:ins w:id="664" w:author="Westerlund, Johan" w:date="2020-10-15T12:44:00Z">
            <w:r w:rsidRPr="00C63958">
              <w:rPr>
                <w:webHidden/>
                <w:lang w:val="en-GB"/>
                <w:rPrChange w:id="665" w:author="Westerlund, Johan" w:date="2021-04-22T14:05:00Z">
                  <w:rPr>
                    <w:noProof/>
                    <w:webHidden/>
                  </w:rPr>
                </w:rPrChange>
              </w:rPr>
              <w:t>11</w:t>
            </w:r>
            <w:r w:rsidRPr="00C63958">
              <w:rPr>
                <w:webHidden/>
                <w:lang w:val="en-GB"/>
                <w:rPrChange w:id="666" w:author="Westerlund, Johan" w:date="2021-04-22T14:05:00Z">
                  <w:rPr>
                    <w:noProof/>
                    <w:webHidden/>
                  </w:rPr>
                </w:rPrChange>
              </w:rPr>
              <w:fldChar w:fldCharType="end"/>
            </w:r>
            <w:r w:rsidRPr="00C63958">
              <w:rPr>
                <w:rStyle w:val="Hyperlink"/>
                <w:lang w:val="en-GB"/>
                <w:rPrChange w:id="667" w:author="Westerlund, Johan" w:date="2021-04-22T14:05:00Z">
                  <w:rPr>
                    <w:rStyle w:val="Hyperlink"/>
                    <w:noProof/>
                  </w:rPr>
                </w:rPrChange>
              </w:rPr>
              <w:fldChar w:fldCharType="end"/>
            </w:r>
          </w:ins>
        </w:p>
        <w:p w14:paraId="7A5ABFAE" w14:textId="6FDC78DA" w:rsidR="00601DC7" w:rsidRPr="00C63958" w:rsidRDefault="00601DC7">
          <w:pPr>
            <w:pStyle w:val="TOC2"/>
            <w:tabs>
              <w:tab w:val="left" w:pos="660"/>
              <w:tab w:val="right" w:leader="dot" w:pos="10195"/>
            </w:tabs>
            <w:rPr>
              <w:ins w:id="668" w:author="Westerlund, Johan" w:date="2020-10-15T12:44:00Z"/>
              <w:rFonts w:asciiTheme="minorHAnsi" w:eastAsiaTheme="minorEastAsia" w:hAnsiTheme="minorHAnsi" w:cstheme="minorBidi"/>
              <w:color w:val="auto"/>
              <w:lang w:val="en-GB" w:eastAsia="sv-SE"/>
              <w:rPrChange w:id="669" w:author="Westerlund, Johan" w:date="2021-04-22T14:05:00Z">
                <w:rPr>
                  <w:ins w:id="670" w:author="Westerlund, Johan" w:date="2020-10-15T12:44:00Z"/>
                  <w:rFonts w:asciiTheme="minorHAnsi" w:eastAsiaTheme="minorEastAsia" w:hAnsiTheme="minorHAnsi" w:cstheme="minorBidi"/>
                  <w:noProof/>
                  <w:color w:val="auto"/>
                  <w:lang w:val="sv-SE" w:eastAsia="sv-SE"/>
                </w:rPr>
              </w:rPrChange>
            </w:rPr>
          </w:pPr>
          <w:ins w:id="671" w:author="Westerlund, Johan" w:date="2020-10-15T12:44:00Z">
            <w:r w:rsidRPr="00C63958">
              <w:rPr>
                <w:rStyle w:val="Hyperlink"/>
                <w:lang w:val="en-GB"/>
                <w:rPrChange w:id="672" w:author="Westerlund, Johan" w:date="2021-04-22T14:05:00Z">
                  <w:rPr>
                    <w:rStyle w:val="Hyperlink"/>
                    <w:noProof/>
                  </w:rPr>
                </w:rPrChange>
              </w:rPr>
              <w:fldChar w:fldCharType="begin"/>
            </w:r>
            <w:r w:rsidRPr="00C63958">
              <w:rPr>
                <w:rStyle w:val="Hyperlink"/>
                <w:lang w:val="en-GB"/>
                <w:rPrChange w:id="673" w:author="Westerlund, Johan" w:date="2021-04-22T14:05:00Z">
                  <w:rPr>
                    <w:rStyle w:val="Hyperlink"/>
                    <w:noProof/>
                  </w:rPr>
                </w:rPrChange>
              </w:rPr>
              <w:instrText xml:space="preserve"> </w:instrText>
            </w:r>
            <w:r w:rsidRPr="00C63958">
              <w:rPr>
                <w:lang w:val="en-GB"/>
                <w:rPrChange w:id="674" w:author="Westerlund, Johan" w:date="2021-04-22T14:05:00Z">
                  <w:rPr>
                    <w:noProof/>
                  </w:rPr>
                </w:rPrChange>
              </w:rPr>
              <w:instrText>HYPERLINK \l "_Toc53658282"</w:instrText>
            </w:r>
            <w:r w:rsidRPr="00C63958">
              <w:rPr>
                <w:rStyle w:val="Hyperlink"/>
                <w:lang w:val="en-GB"/>
                <w:rPrChange w:id="675" w:author="Westerlund, Johan" w:date="2021-04-22T14:05:00Z">
                  <w:rPr>
                    <w:rStyle w:val="Hyperlink"/>
                    <w:noProof/>
                  </w:rPr>
                </w:rPrChange>
              </w:rPr>
              <w:instrText xml:space="preserve"> </w:instrText>
            </w:r>
            <w:r w:rsidRPr="00C63958">
              <w:rPr>
                <w:rStyle w:val="Hyperlink"/>
                <w:lang w:val="en-GB"/>
                <w:rPrChange w:id="676" w:author="Westerlund, Johan" w:date="2021-04-22T14:05:00Z">
                  <w:rPr>
                    <w:rStyle w:val="Hyperlink"/>
                    <w:noProof/>
                  </w:rPr>
                </w:rPrChange>
              </w:rPr>
              <w:fldChar w:fldCharType="separate"/>
            </w:r>
            <w:r w:rsidRPr="00C63958">
              <w:rPr>
                <w:rStyle w:val="Hyperlink"/>
                <w:bCs/>
                <w:u w:color="000000"/>
                <w:lang w:val="en-GB"/>
                <w:rPrChange w:id="677" w:author="Westerlund, Johan" w:date="2021-04-22T14:05:00Z">
                  <w:rPr>
                    <w:rStyle w:val="Hyperlink"/>
                    <w:bCs/>
                    <w:noProof/>
                    <w:u w:color="000000"/>
                  </w:rPr>
                </w:rPrChange>
              </w:rPr>
              <w:t>3.9.</w:t>
            </w:r>
            <w:r w:rsidRPr="00C63958">
              <w:rPr>
                <w:rFonts w:asciiTheme="minorHAnsi" w:eastAsiaTheme="minorEastAsia" w:hAnsiTheme="minorHAnsi" w:cstheme="minorBidi"/>
                <w:color w:val="auto"/>
                <w:lang w:val="en-GB" w:eastAsia="sv-SE"/>
                <w:rPrChange w:id="678" w:author="Westerlund, Johan" w:date="2021-04-22T14:05:00Z">
                  <w:rPr>
                    <w:rFonts w:asciiTheme="minorHAnsi" w:eastAsiaTheme="minorEastAsia" w:hAnsiTheme="minorHAnsi" w:cstheme="minorBidi"/>
                    <w:noProof/>
                    <w:color w:val="auto"/>
                    <w:lang w:val="sv-SE" w:eastAsia="sv-SE"/>
                  </w:rPr>
                </w:rPrChange>
              </w:rPr>
              <w:tab/>
            </w:r>
            <w:r w:rsidRPr="00C63958">
              <w:rPr>
                <w:rStyle w:val="Hyperlink"/>
                <w:lang w:val="en-GB"/>
                <w:rPrChange w:id="679" w:author="Westerlund, Johan" w:date="2021-04-22T14:05:00Z">
                  <w:rPr>
                    <w:rStyle w:val="Hyperlink"/>
                    <w:noProof/>
                  </w:rPr>
                </w:rPrChange>
              </w:rPr>
              <w:t>DOCUMENTATION</w:t>
            </w:r>
            <w:r w:rsidRPr="00C63958">
              <w:rPr>
                <w:webHidden/>
                <w:lang w:val="en-GB"/>
                <w:rPrChange w:id="680" w:author="Westerlund, Johan" w:date="2021-04-22T14:05:00Z">
                  <w:rPr>
                    <w:noProof/>
                    <w:webHidden/>
                  </w:rPr>
                </w:rPrChange>
              </w:rPr>
              <w:tab/>
            </w:r>
            <w:r w:rsidRPr="00C63958">
              <w:rPr>
                <w:webHidden/>
                <w:lang w:val="en-GB"/>
                <w:rPrChange w:id="681" w:author="Westerlund, Johan" w:date="2021-04-22T14:05:00Z">
                  <w:rPr>
                    <w:noProof/>
                    <w:webHidden/>
                  </w:rPr>
                </w:rPrChange>
              </w:rPr>
              <w:fldChar w:fldCharType="begin"/>
            </w:r>
            <w:r w:rsidRPr="00C63958">
              <w:rPr>
                <w:webHidden/>
                <w:lang w:val="en-GB"/>
                <w:rPrChange w:id="682" w:author="Westerlund, Johan" w:date="2021-04-22T14:05:00Z">
                  <w:rPr>
                    <w:noProof/>
                    <w:webHidden/>
                  </w:rPr>
                </w:rPrChange>
              </w:rPr>
              <w:instrText xml:space="preserve"> PAGEREF _Toc53658282 \h </w:instrText>
            </w:r>
          </w:ins>
          <w:r w:rsidRPr="00C63958">
            <w:rPr>
              <w:webHidden/>
              <w:lang w:val="en-GB"/>
              <w:rPrChange w:id="683" w:author="Westerlund, Johan" w:date="2021-04-22T14:05:00Z">
                <w:rPr>
                  <w:webHidden/>
                  <w:lang w:val="en-GB"/>
                </w:rPr>
              </w:rPrChange>
            </w:rPr>
          </w:r>
          <w:r w:rsidRPr="00C63958">
            <w:rPr>
              <w:webHidden/>
              <w:lang w:val="en-GB"/>
              <w:rPrChange w:id="684" w:author="Westerlund, Johan" w:date="2021-04-22T14:05:00Z">
                <w:rPr>
                  <w:noProof/>
                  <w:webHidden/>
                </w:rPr>
              </w:rPrChange>
            </w:rPr>
            <w:fldChar w:fldCharType="separate"/>
          </w:r>
          <w:ins w:id="685" w:author="Westerlund, Johan" w:date="2020-10-15T12:44:00Z">
            <w:r w:rsidRPr="00C63958">
              <w:rPr>
                <w:webHidden/>
                <w:lang w:val="en-GB"/>
                <w:rPrChange w:id="686" w:author="Westerlund, Johan" w:date="2021-04-22T14:05:00Z">
                  <w:rPr>
                    <w:noProof/>
                    <w:webHidden/>
                  </w:rPr>
                </w:rPrChange>
              </w:rPr>
              <w:t>11</w:t>
            </w:r>
            <w:r w:rsidRPr="00C63958">
              <w:rPr>
                <w:webHidden/>
                <w:lang w:val="en-GB"/>
                <w:rPrChange w:id="687" w:author="Westerlund, Johan" w:date="2021-04-22T14:05:00Z">
                  <w:rPr>
                    <w:noProof/>
                    <w:webHidden/>
                  </w:rPr>
                </w:rPrChange>
              </w:rPr>
              <w:fldChar w:fldCharType="end"/>
            </w:r>
            <w:r w:rsidRPr="00C63958">
              <w:rPr>
                <w:rStyle w:val="Hyperlink"/>
                <w:lang w:val="en-GB"/>
                <w:rPrChange w:id="688" w:author="Westerlund, Johan" w:date="2021-04-22T14:05:00Z">
                  <w:rPr>
                    <w:rStyle w:val="Hyperlink"/>
                    <w:noProof/>
                  </w:rPr>
                </w:rPrChange>
              </w:rPr>
              <w:fldChar w:fldCharType="end"/>
            </w:r>
          </w:ins>
        </w:p>
        <w:p w14:paraId="06786376" w14:textId="41F242C1" w:rsidR="00601DC7" w:rsidRPr="00C63958" w:rsidRDefault="00601DC7">
          <w:pPr>
            <w:pStyle w:val="TOC2"/>
            <w:tabs>
              <w:tab w:val="left" w:pos="880"/>
              <w:tab w:val="right" w:leader="dot" w:pos="10195"/>
            </w:tabs>
            <w:rPr>
              <w:ins w:id="689" w:author="Westerlund, Johan" w:date="2020-10-15T12:44:00Z"/>
              <w:rFonts w:asciiTheme="minorHAnsi" w:eastAsiaTheme="minorEastAsia" w:hAnsiTheme="minorHAnsi" w:cstheme="minorBidi"/>
              <w:color w:val="auto"/>
              <w:lang w:val="en-GB" w:eastAsia="sv-SE"/>
              <w:rPrChange w:id="690" w:author="Westerlund, Johan" w:date="2021-04-22T14:05:00Z">
                <w:rPr>
                  <w:ins w:id="691" w:author="Westerlund, Johan" w:date="2020-10-15T12:44:00Z"/>
                  <w:rFonts w:asciiTheme="minorHAnsi" w:eastAsiaTheme="minorEastAsia" w:hAnsiTheme="minorHAnsi" w:cstheme="minorBidi"/>
                  <w:noProof/>
                  <w:color w:val="auto"/>
                  <w:lang w:val="sv-SE" w:eastAsia="sv-SE"/>
                </w:rPr>
              </w:rPrChange>
            </w:rPr>
          </w:pPr>
          <w:ins w:id="692" w:author="Westerlund, Johan" w:date="2020-10-15T12:44:00Z">
            <w:r w:rsidRPr="00C63958">
              <w:rPr>
                <w:rStyle w:val="Hyperlink"/>
                <w:lang w:val="en-GB"/>
                <w:rPrChange w:id="693" w:author="Westerlund, Johan" w:date="2021-04-22T14:05:00Z">
                  <w:rPr>
                    <w:rStyle w:val="Hyperlink"/>
                    <w:noProof/>
                  </w:rPr>
                </w:rPrChange>
              </w:rPr>
              <w:fldChar w:fldCharType="begin"/>
            </w:r>
            <w:r w:rsidRPr="00C63958">
              <w:rPr>
                <w:rStyle w:val="Hyperlink"/>
                <w:lang w:val="en-GB"/>
                <w:rPrChange w:id="694" w:author="Westerlund, Johan" w:date="2021-04-22T14:05:00Z">
                  <w:rPr>
                    <w:rStyle w:val="Hyperlink"/>
                    <w:noProof/>
                  </w:rPr>
                </w:rPrChange>
              </w:rPr>
              <w:instrText xml:space="preserve"> </w:instrText>
            </w:r>
            <w:r w:rsidRPr="00C63958">
              <w:rPr>
                <w:lang w:val="en-GB"/>
                <w:rPrChange w:id="695" w:author="Westerlund, Johan" w:date="2021-04-22T14:05:00Z">
                  <w:rPr>
                    <w:noProof/>
                  </w:rPr>
                </w:rPrChange>
              </w:rPr>
              <w:instrText>HYPERLINK \l "_Toc53658283"</w:instrText>
            </w:r>
            <w:r w:rsidRPr="00C63958">
              <w:rPr>
                <w:rStyle w:val="Hyperlink"/>
                <w:lang w:val="en-GB"/>
                <w:rPrChange w:id="696" w:author="Westerlund, Johan" w:date="2021-04-22T14:05:00Z">
                  <w:rPr>
                    <w:rStyle w:val="Hyperlink"/>
                    <w:noProof/>
                  </w:rPr>
                </w:rPrChange>
              </w:rPr>
              <w:instrText xml:space="preserve"> </w:instrText>
            </w:r>
            <w:r w:rsidRPr="00C63958">
              <w:rPr>
                <w:rStyle w:val="Hyperlink"/>
                <w:lang w:val="en-GB"/>
                <w:rPrChange w:id="697" w:author="Westerlund, Johan" w:date="2021-04-22T14:05:00Z">
                  <w:rPr>
                    <w:rStyle w:val="Hyperlink"/>
                    <w:noProof/>
                  </w:rPr>
                </w:rPrChange>
              </w:rPr>
              <w:fldChar w:fldCharType="separate"/>
            </w:r>
            <w:r w:rsidRPr="00C63958">
              <w:rPr>
                <w:rStyle w:val="Hyperlink"/>
                <w:bCs/>
                <w:u w:color="000000"/>
                <w:lang w:val="en-GB"/>
                <w:rPrChange w:id="698" w:author="Westerlund, Johan" w:date="2021-04-22T14:05:00Z">
                  <w:rPr>
                    <w:rStyle w:val="Hyperlink"/>
                    <w:bCs/>
                    <w:noProof/>
                    <w:u w:color="000000"/>
                  </w:rPr>
                </w:rPrChange>
              </w:rPr>
              <w:t>3.10.</w:t>
            </w:r>
            <w:r w:rsidRPr="00C63958">
              <w:rPr>
                <w:rFonts w:asciiTheme="minorHAnsi" w:eastAsiaTheme="minorEastAsia" w:hAnsiTheme="minorHAnsi" w:cstheme="minorBidi"/>
                <w:color w:val="auto"/>
                <w:lang w:val="en-GB" w:eastAsia="sv-SE"/>
                <w:rPrChange w:id="699" w:author="Westerlund, Johan" w:date="2021-04-22T14:05:00Z">
                  <w:rPr>
                    <w:rFonts w:asciiTheme="minorHAnsi" w:eastAsiaTheme="minorEastAsia" w:hAnsiTheme="minorHAnsi" w:cstheme="minorBidi"/>
                    <w:noProof/>
                    <w:color w:val="auto"/>
                    <w:lang w:val="sv-SE" w:eastAsia="sv-SE"/>
                  </w:rPr>
                </w:rPrChange>
              </w:rPr>
              <w:tab/>
            </w:r>
            <w:r w:rsidRPr="00C63958">
              <w:rPr>
                <w:rStyle w:val="Hyperlink"/>
                <w:lang w:val="en-GB"/>
                <w:rPrChange w:id="700" w:author="Westerlund, Johan" w:date="2021-04-22T14:05:00Z">
                  <w:rPr>
                    <w:rStyle w:val="Hyperlink"/>
                    <w:noProof/>
                  </w:rPr>
                </w:rPrChange>
              </w:rPr>
              <w:t>COMMUNICATION AND AWARENESS</w:t>
            </w:r>
            <w:r w:rsidRPr="00C63958">
              <w:rPr>
                <w:webHidden/>
                <w:lang w:val="en-GB"/>
                <w:rPrChange w:id="701" w:author="Westerlund, Johan" w:date="2021-04-22T14:05:00Z">
                  <w:rPr>
                    <w:noProof/>
                    <w:webHidden/>
                  </w:rPr>
                </w:rPrChange>
              </w:rPr>
              <w:tab/>
            </w:r>
            <w:r w:rsidRPr="00C63958">
              <w:rPr>
                <w:webHidden/>
                <w:lang w:val="en-GB"/>
                <w:rPrChange w:id="702" w:author="Westerlund, Johan" w:date="2021-04-22T14:05:00Z">
                  <w:rPr>
                    <w:noProof/>
                    <w:webHidden/>
                  </w:rPr>
                </w:rPrChange>
              </w:rPr>
              <w:fldChar w:fldCharType="begin"/>
            </w:r>
            <w:r w:rsidRPr="00C63958">
              <w:rPr>
                <w:webHidden/>
                <w:lang w:val="en-GB"/>
                <w:rPrChange w:id="703" w:author="Westerlund, Johan" w:date="2021-04-22T14:05:00Z">
                  <w:rPr>
                    <w:noProof/>
                    <w:webHidden/>
                  </w:rPr>
                </w:rPrChange>
              </w:rPr>
              <w:instrText xml:space="preserve"> PAGEREF _Toc53658283 \h </w:instrText>
            </w:r>
          </w:ins>
          <w:r w:rsidRPr="00C63958">
            <w:rPr>
              <w:webHidden/>
              <w:lang w:val="en-GB"/>
              <w:rPrChange w:id="704" w:author="Westerlund, Johan" w:date="2021-04-22T14:05:00Z">
                <w:rPr>
                  <w:webHidden/>
                  <w:lang w:val="en-GB"/>
                </w:rPr>
              </w:rPrChange>
            </w:rPr>
          </w:r>
          <w:r w:rsidRPr="00C63958">
            <w:rPr>
              <w:webHidden/>
              <w:lang w:val="en-GB"/>
              <w:rPrChange w:id="705" w:author="Westerlund, Johan" w:date="2021-04-22T14:05:00Z">
                <w:rPr>
                  <w:noProof/>
                  <w:webHidden/>
                </w:rPr>
              </w:rPrChange>
            </w:rPr>
            <w:fldChar w:fldCharType="separate"/>
          </w:r>
          <w:ins w:id="706" w:author="Westerlund, Johan" w:date="2020-10-15T12:44:00Z">
            <w:r w:rsidRPr="00C63958">
              <w:rPr>
                <w:webHidden/>
                <w:lang w:val="en-GB"/>
                <w:rPrChange w:id="707" w:author="Westerlund, Johan" w:date="2021-04-22T14:05:00Z">
                  <w:rPr>
                    <w:noProof/>
                    <w:webHidden/>
                  </w:rPr>
                </w:rPrChange>
              </w:rPr>
              <w:t>11</w:t>
            </w:r>
            <w:r w:rsidRPr="00C63958">
              <w:rPr>
                <w:webHidden/>
                <w:lang w:val="en-GB"/>
                <w:rPrChange w:id="708" w:author="Westerlund, Johan" w:date="2021-04-22T14:05:00Z">
                  <w:rPr>
                    <w:noProof/>
                    <w:webHidden/>
                  </w:rPr>
                </w:rPrChange>
              </w:rPr>
              <w:fldChar w:fldCharType="end"/>
            </w:r>
            <w:r w:rsidRPr="00C63958">
              <w:rPr>
                <w:rStyle w:val="Hyperlink"/>
                <w:lang w:val="en-GB"/>
                <w:rPrChange w:id="709" w:author="Westerlund, Johan" w:date="2021-04-22T14:05:00Z">
                  <w:rPr>
                    <w:rStyle w:val="Hyperlink"/>
                    <w:noProof/>
                  </w:rPr>
                </w:rPrChange>
              </w:rPr>
              <w:fldChar w:fldCharType="end"/>
            </w:r>
          </w:ins>
        </w:p>
        <w:p w14:paraId="538C530C" w14:textId="77E314F9" w:rsidR="00601DC7" w:rsidRPr="00C63958" w:rsidRDefault="00601DC7">
          <w:pPr>
            <w:pStyle w:val="TOC3"/>
            <w:tabs>
              <w:tab w:val="left" w:pos="1320"/>
              <w:tab w:val="right" w:leader="dot" w:pos="10195"/>
            </w:tabs>
            <w:rPr>
              <w:ins w:id="710" w:author="Westerlund, Johan" w:date="2020-10-15T12:44:00Z"/>
              <w:rFonts w:asciiTheme="minorHAnsi" w:eastAsiaTheme="minorEastAsia" w:hAnsiTheme="minorHAnsi" w:cstheme="minorBidi"/>
              <w:color w:val="auto"/>
              <w:sz w:val="22"/>
              <w:lang w:val="en-GB" w:eastAsia="sv-SE"/>
              <w:rPrChange w:id="711" w:author="Westerlund, Johan" w:date="2021-04-22T14:05:00Z">
                <w:rPr>
                  <w:ins w:id="712" w:author="Westerlund, Johan" w:date="2020-10-15T12:44:00Z"/>
                  <w:rFonts w:asciiTheme="minorHAnsi" w:eastAsiaTheme="minorEastAsia" w:hAnsiTheme="minorHAnsi" w:cstheme="minorBidi"/>
                  <w:noProof/>
                  <w:color w:val="auto"/>
                  <w:sz w:val="22"/>
                  <w:lang w:val="sv-SE" w:eastAsia="sv-SE"/>
                </w:rPr>
              </w:rPrChange>
            </w:rPr>
          </w:pPr>
          <w:ins w:id="713" w:author="Westerlund, Johan" w:date="2020-10-15T12:44:00Z">
            <w:r w:rsidRPr="00C63958">
              <w:rPr>
                <w:rStyle w:val="Hyperlink"/>
                <w:lang w:val="en-GB"/>
                <w:rPrChange w:id="714" w:author="Westerlund, Johan" w:date="2021-04-22T14:05:00Z">
                  <w:rPr>
                    <w:rStyle w:val="Hyperlink"/>
                    <w:noProof/>
                  </w:rPr>
                </w:rPrChange>
              </w:rPr>
              <w:fldChar w:fldCharType="begin"/>
            </w:r>
            <w:r w:rsidRPr="00C63958">
              <w:rPr>
                <w:rStyle w:val="Hyperlink"/>
                <w:lang w:val="en-GB"/>
                <w:rPrChange w:id="715" w:author="Westerlund, Johan" w:date="2021-04-22T14:05:00Z">
                  <w:rPr>
                    <w:rStyle w:val="Hyperlink"/>
                    <w:noProof/>
                  </w:rPr>
                </w:rPrChange>
              </w:rPr>
              <w:instrText xml:space="preserve"> </w:instrText>
            </w:r>
            <w:r w:rsidRPr="00C63958">
              <w:rPr>
                <w:lang w:val="en-GB"/>
                <w:rPrChange w:id="716" w:author="Westerlund, Johan" w:date="2021-04-22T14:05:00Z">
                  <w:rPr>
                    <w:noProof/>
                  </w:rPr>
                </w:rPrChange>
              </w:rPr>
              <w:instrText>HYPERLINK \l "_Toc53658284"</w:instrText>
            </w:r>
            <w:r w:rsidRPr="00C63958">
              <w:rPr>
                <w:rStyle w:val="Hyperlink"/>
                <w:lang w:val="en-GB"/>
                <w:rPrChange w:id="717" w:author="Westerlund, Johan" w:date="2021-04-22T14:05:00Z">
                  <w:rPr>
                    <w:rStyle w:val="Hyperlink"/>
                    <w:noProof/>
                  </w:rPr>
                </w:rPrChange>
              </w:rPr>
              <w:instrText xml:space="preserve"> </w:instrText>
            </w:r>
            <w:r w:rsidRPr="00C63958">
              <w:rPr>
                <w:rStyle w:val="Hyperlink"/>
                <w:lang w:val="en-GB"/>
                <w:rPrChange w:id="718" w:author="Westerlund, Johan" w:date="2021-04-22T14:05:00Z">
                  <w:rPr>
                    <w:rStyle w:val="Hyperlink"/>
                    <w:noProof/>
                  </w:rPr>
                </w:rPrChange>
              </w:rPr>
              <w:fldChar w:fldCharType="separate"/>
            </w:r>
            <w:r w:rsidRPr="00C63958">
              <w:rPr>
                <w:rStyle w:val="Hyperlink"/>
                <w:bCs/>
                <w:u w:color="000000"/>
                <w:lang w:val="en-GB"/>
                <w:rPrChange w:id="719" w:author="Westerlund, Johan" w:date="2021-04-22T14:05:00Z">
                  <w:rPr>
                    <w:rStyle w:val="Hyperlink"/>
                    <w:bCs/>
                    <w:noProof/>
                    <w:u w:color="000000"/>
                  </w:rPr>
                </w:rPrChange>
              </w:rPr>
              <w:t>3.10.1.</w:t>
            </w:r>
            <w:r w:rsidRPr="00C63958">
              <w:rPr>
                <w:rFonts w:asciiTheme="minorHAnsi" w:eastAsiaTheme="minorEastAsia" w:hAnsiTheme="minorHAnsi" w:cstheme="minorBidi"/>
                <w:color w:val="auto"/>
                <w:sz w:val="22"/>
                <w:lang w:val="en-GB" w:eastAsia="sv-SE"/>
                <w:rPrChange w:id="720" w:author="Westerlund, Johan" w:date="2021-04-22T14:05:00Z">
                  <w:rPr>
                    <w:rFonts w:asciiTheme="minorHAnsi" w:eastAsiaTheme="minorEastAsia" w:hAnsiTheme="minorHAnsi" w:cstheme="minorBidi"/>
                    <w:noProof/>
                    <w:color w:val="auto"/>
                    <w:sz w:val="22"/>
                    <w:lang w:val="sv-SE" w:eastAsia="sv-SE"/>
                  </w:rPr>
                </w:rPrChange>
              </w:rPr>
              <w:tab/>
            </w:r>
            <w:r w:rsidRPr="00C63958">
              <w:rPr>
                <w:rStyle w:val="Hyperlink"/>
                <w:lang w:val="en-GB"/>
                <w:rPrChange w:id="721" w:author="Westerlund, Johan" w:date="2021-04-22T14:05:00Z">
                  <w:rPr>
                    <w:rStyle w:val="Hyperlink"/>
                    <w:noProof/>
                  </w:rPr>
                </w:rPrChange>
              </w:rPr>
              <w:t>STAKEHOLDER IDENTIFICATION</w:t>
            </w:r>
            <w:r w:rsidRPr="00C63958">
              <w:rPr>
                <w:webHidden/>
                <w:lang w:val="en-GB"/>
                <w:rPrChange w:id="722" w:author="Westerlund, Johan" w:date="2021-04-22T14:05:00Z">
                  <w:rPr>
                    <w:noProof/>
                    <w:webHidden/>
                  </w:rPr>
                </w:rPrChange>
              </w:rPr>
              <w:tab/>
            </w:r>
            <w:r w:rsidRPr="00C63958">
              <w:rPr>
                <w:webHidden/>
                <w:lang w:val="en-GB"/>
                <w:rPrChange w:id="723" w:author="Westerlund, Johan" w:date="2021-04-22T14:05:00Z">
                  <w:rPr>
                    <w:noProof/>
                    <w:webHidden/>
                  </w:rPr>
                </w:rPrChange>
              </w:rPr>
              <w:fldChar w:fldCharType="begin"/>
            </w:r>
            <w:r w:rsidRPr="00C63958">
              <w:rPr>
                <w:webHidden/>
                <w:lang w:val="en-GB"/>
                <w:rPrChange w:id="724" w:author="Westerlund, Johan" w:date="2021-04-22T14:05:00Z">
                  <w:rPr>
                    <w:noProof/>
                    <w:webHidden/>
                  </w:rPr>
                </w:rPrChange>
              </w:rPr>
              <w:instrText xml:space="preserve"> PAGEREF _Toc53658284 \h </w:instrText>
            </w:r>
          </w:ins>
          <w:r w:rsidRPr="00C63958">
            <w:rPr>
              <w:webHidden/>
              <w:lang w:val="en-GB"/>
              <w:rPrChange w:id="725" w:author="Westerlund, Johan" w:date="2021-04-22T14:05:00Z">
                <w:rPr>
                  <w:webHidden/>
                  <w:lang w:val="en-GB"/>
                </w:rPr>
              </w:rPrChange>
            </w:rPr>
          </w:r>
          <w:r w:rsidRPr="00C63958">
            <w:rPr>
              <w:webHidden/>
              <w:lang w:val="en-GB"/>
              <w:rPrChange w:id="726" w:author="Westerlund, Johan" w:date="2021-04-22T14:05:00Z">
                <w:rPr>
                  <w:noProof/>
                  <w:webHidden/>
                </w:rPr>
              </w:rPrChange>
            </w:rPr>
            <w:fldChar w:fldCharType="separate"/>
          </w:r>
          <w:ins w:id="727" w:author="Westerlund, Johan" w:date="2020-10-15T12:44:00Z">
            <w:r w:rsidRPr="00C63958">
              <w:rPr>
                <w:webHidden/>
                <w:lang w:val="en-GB"/>
                <w:rPrChange w:id="728" w:author="Westerlund, Johan" w:date="2021-04-22T14:05:00Z">
                  <w:rPr>
                    <w:noProof/>
                    <w:webHidden/>
                  </w:rPr>
                </w:rPrChange>
              </w:rPr>
              <w:t>11</w:t>
            </w:r>
            <w:r w:rsidRPr="00C63958">
              <w:rPr>
                <w:webHidden/>
                <w:lang w:val="en-GB"/>
                <w:rPrChange w:id="729" w:author="Westerlund, Johan" w:date="2021-04-22T14:05:00Z">
                  <w:rPr>
                    <w:noProof/>
                    <w:webHidden/>
                  </w:rPr>
                </w:rPrChange>
              </w:rPr>
              <w:fldChar w:fldCharType="end"/>
            </w:r>
            <w:r w:rsidRPr="00C63958">
              <w:rPr>
                <w:rStyle w:val="Hyperlink"/>
                <w:lang w:val="en-GB"/>
                <w:rPrChange w:id="730" w:author="Westerlund, Johan" w:date="2021-04-22T14:05:00Z">
                  <w:rPr>
                    <w:rStyle w:val="Hyperlink"/>
                    <w:noProof/>
                  </w:rPr>
                </w:rPrChange>
              </w:rPr>
              <w:fldChar w:fldCharType="end"/>
            </w:r>
          </w:ins>
        </w:p>
        <w:p w14:paraId="495AE181" w14:textId="61097A3F" w:rsidR="00601DC7" w:rsidRPr="00C63958" w:rsidRDefault="00601DC7">
          <w:pPr>
            <w:pStyle w:val="TOC3"/>
            <w:tabs>
              <w:tab w:val="left" w:pos="1320"/>
              <w:tab w:val="right" w:leader="dot" w:pos="10195"/>
            </w:tabs>
            <w:rPr>
              <w:ins w:id="731" w:author="Westerlund, Johan" w:date="2020-10-15T12:44:00Z"/>
              <w:rFonts w:asciiTheme="minorHAnsi" w:eastAsiaTheme="minorEastAsia" w:hAnsiTheme="minorHAnsi" w:cstheme="minorBidi"/>
              <w:color w:val="auto"/>
              <w:sz w:val="22"/>
              <w:lang w:val="en-GB" w:eastAsia="sv-SE"/>
              <w:rPrChange w:id="732" w:author="Westerlund, Johan" w:date="2021-04-22T14:05:00Z">
                <w:rPr>
                  <w:ins w:id="733" w:author="Westerlund, Johan" w:date="2020-10-15T12:44:00Z"/>
                  <w:rFonts w:asciiTheme="minorHAnsi" w:eastAsiaTheme="minorEastAsia" w:hAnsiTheme="minorHAnsi" w:cstheme="minorBidi"/>
                  <w:noProof/>
                  <w:color w:val="auto"/>
                  <w:sz w:val="22"/>
                  <w:lang w:val="sv-SE" w:eastAsia="sv-SE"/>
                </w:rPr>
              </w:rPrChange>
            </w:rPr>
          </w:pPr>
          <w:ins w:id="734" w:author="Westerlund, Johan" w:date="2020-10-15T12:44:00Z">
            <w:r w:rsidRPr="00C63958">
              <w:rPr>
                <w:rStyle w:val="Hyperlink"/>
                <w:lang w:val="en-GB"/>
                <w:rPrChange w:id="735" w:author="Westerlund, Johan" w:date="2021-04-22T14:05:00Z">
                  <w:rPr>
                    <w:rStyle w:val="Hyperlink"/>
                    <w:noProof/>
                  </w:rPr>
                </w:rPrChange>
              </w:rPr>
              <w:fldChar w:fldCharType="begin"/>
            </w:r>
            <w:r w:rsidRPr="00C63958">
              <w:rPr>
                <w:rStyle w:val="Hyperlink"/>
                <w:lang w:val="en-GB"/>
                <w:rPrChange w:id="736" w:author="Westerlund, Johan" w:date="2021-04-22T14:05:00Z">
                  <w:rPr>
                    <w:rStyle w:val="Hyperlink"/>
                    <w:noProof/>
                  </w:rPr>
                </w:rPrChange>
              </w:rPr>
              <w:instrText xml:space="preserve"> </w:instrText>
            </w:r>
            <w:r w:rsidRPr="00C63958">
              <w:rPr>
                <w:lang w:val="en-GB"/>
                <w:rPrChange w:id="737" w:author="Westerlund, Johan" w:date="2021-04-22T14:05:00Z">
                  <w:rPr>
                    <w:noProof/>
                  </w:rPr>
                </w:rPrChange>
              </w:rPr>
              <w:instrText>HYPERLINK \l "_Toc53658285"</w:instrText>
            </w:r>
            <w:r w:rsidRPr="00C63958">
              <w:rPr>
                <w:rStyle w:val="Hyperlink"/>
                <w:lang w:val="en-GB"/>
                <w:rPrChange w:id="738" w:author="Westerlund, Johan" w:date="2021-04-22T14:05:00Z">
                  <w:rPr>
                    <w:rStyle w:val="Hyperlink"/>
                    <w:noProof/>
                  </w:rPr>
                </w:rPrChange>
              </w:rPr>
              <w:instrText xml:space="preserve"> </w:instrText>
            </w:r>
            <w:r w:rsidRPr="00C63958">
              <w:rPr>
                <w:rStyle w:val="Hyperlink"/>
                <w:lang w:val="en-GB"/>
                <w:rPrChange w:id="739" w:author="Westerlund, Johan" w:date="2021-04-22T14:05:00Z">
                  <w:rPr>
                    <w:rStyle w:val="Hyperlink"/>
                    <w:noProof/>
                  </w:rPr>
                </w:rPrChange>
              </w:rPr>
              <w:fldChar w:fldCharType="separate"/>
            </w:r>
            <w:r w:rsidRPr="00C63958">
              <w:rPr>
                <w:rStyle w:val="Hyperlink"/>
                <w:bCs/>
                <w:u w:color="000000"/>
                <w:lang w:val="en-GB"/>
                <w:rPrChange w:id="740" w:author="Westerlund, Johan" w:date="2021-04-22T14:05:00Z">
                  <w:rPr>
                    <w:rStyle w:val="Hyperlink"/>
                    <w:bCs/>
                    <w:noProof/>
                    <w:u w:color="000000"/>
                  </w:rPr>
                </w:rPrChange>
              </w:rPr>
              <w:t>3.10.2.</w:t>
            </w:r>
            <w:r w:rsidRPr="00C63958">
              <w:rPr>
                <w:rFonts w:asciiTheme="minorHAnsi" w:eastAsiaTheme="minorEastAsia" w:hAnsiTheme="minorHAnsi" w:cstheme="minorBidi"/>
                <w:color w:val="auto"/>
                <w:sz w:val="22"/>
                <w:lang w:val="en-GB" w:eastAsia="sv-SE"/>
                <w:rPrChange w:id="741" w:author="Westerlund, Johan" w:date="2021-04-22T14:05:00Z">
                  <w:rPr>
                    <w:rFonts w:asciiTheme="minorHAnsi" w:eastAsiaTheme="minorEastAsia" w:hAnsiTheme="minorHAnsi" w:cstheme="minorBidi"/>
                    <w:noProof/>
                    <w:color w:val="auto"/>
                    <w:sz w:val="22"/>
                    <w:lang w:val="sv-SE" w:eastAsia="sv-SE"/>
                  </w:rPr>
                </w:rPrChange>
              </w:rPr>
              <w:tab/>
            </w:r>
            <w:r w:rsidRPr="00C63958">
              <w:rPr>
                <w:rStyle w:val="Hyperlink"/>
                <w:lang w:val="en-GB"/>
                <w:rPrChange w:id="742" w:author="Westerlund, Johan" w:date="2021-04-22T14:05:00Z">
                  <w:rPr>
                    <w:rStyle w:val="Hyperlink"/>
                    <w:noProof/>
                  </w:rPr>
                </w:rPrChange>
              </w:rPr>
              <w:t>INTERNAL</w:t>
            </w:r>
            <w:r w:rsidRPr="00C63958">
              <w:rPr>
                <w:webHidden/>
                <w:lang w:val="en-GB"/>
                <w:rPrChange w:id="743" w:author="Westerlund, Johan" w:date="2021-04-22T14:05:00Z">
                  <w:rPr>
                    <w:noProof/>
                    <w:webHidden/>
                  </w:rPr>
                </w:rPrChange>
              </w:rPr>
              <w:tab/>
            </w:r>
            <w:r w:rsidRPr="00C63958">
              <w:rPr>
                <w:webHidden/>
                <w:lang w:val="en-GB"/>
                <w:rPrChange w:id="744" w:author="Westerlund, Johan" w:date="2021-04-22T14:05:00Z">
                  <w:rPr>
                    <w:noProof/>
                    <w:webHidden/>
                  </w:rPr>
                </w:rPrChange>
              </w:rPr>
              <w:fldChar w:fldCharType="begin"/>
            </w:r>
            <w:r w:rsidRPr="00C63958">
              <w:rPr>
                <w:webHidden/>
                <w:lang w:val="en-GB"/>
                <w:rPrChange w:id="745" w:author="Westerlund, Johan" w:date="2021-04-22T14:05:00Z">
                  <w:rPr>
                    <w:noProof/>
                    <w:webHidden/>
                  </w:rPr>
                </w:rPrChange>
              </w:rPr>
              <w:instrText xml:space="preserve"> PAGEREF _Toc53658285 \h </w:instrText>
            </w:r>
          </w:ins>
          <w:r w:rsidRPr="00C63958">
            <w:rPr>
              <w:webHidden/>
              <w:lang w:val="en-GB"/>
              <w:rPrChange w:id="746" w:author="Westerlund, Johan" w:date="2021-04-22T14:05:00Z">
                <w:rPr>
                  <w:webHidden/>
                  <w:lang w:val="en-GB"/>
                </w:rPr>
              </w:rPrChange>
            </w:rPr>
          </w:r>
          <w:r w:rsidRPr="00C63958">
            <w:rPr>
              <w:webHidden/>
              <w:lang w:val="en-GB"/>
              <w:rPrChange w:id="747" w:author="Westerlund, Johan" w:date="2021-04-22T14:05:00Z">
                <w:rPr>
                  <w:noProof/>
                  <w:webHidden/>
                </w:rPr>
              </w:rPrChange>
            </w:rPr>
            <w:fldChar w:fldCharType="separate"/>
          </w:r>
          <w:ins w:id="748" w:author="Westerlund, Johan" w:date="2020-10-15T12:44:00Z">
            <w:r w:rsidRPr="00C63958">
              <w:rPr>
                <w:webHidden/>
                <w:lang w:val="en-GB"/>
                <w:rPrChange w:id="749" w:author="Westerlund, Johan" w:date="2021-04-22T14:05:00Z">
                  <w:rPr>
                    <w:noProof/>
                    <w:webHidden/>
                  </w:rPr>
                </w:rPrChange>
              </w:rPr>
              <w:t>11</w:t>
            </w:r>
            <w:r w:rsidRPr="00C63958">
              <w:rPr>
                <w:webHidden/>
                <w:lang w:val="en-GB"/>
                <w:rPrChange w:id="750" w:author="Westerlund, Johan" w:date="2021-04-22T14:05:00Z">
                  <w:rPr>
                    <w:noProof/>
                    <w:webHidden/>
                  </w:rPr>
                </w:rPrChange>
              </w:rPr>
              <w:fldChar w:fldCharType="end"/>
            </w:r>
            <w:r w:rsidRPr="00C63958">
              <w:rPr>
                <w:rStyle w:val="Hyperlink"/>
                <w:lang w:val="en-GB"/>
                <w:rPrChange w:id="751" w:author="Westerlund, Johan" w:date="2021-04-22T14:05:00Z">
                  <w:rPr>
                    <w:rStyle w:val="Hyperlink"/>
                    <w:noProof/>
                  </w:rPr>
                </w:rPrChange>
              </w:rPr>
              <w:fldChar w:fldCharType="end"/>
            </w:r>
          </w:ins>
        </w:p>
        <w:p w14:paraId="3E89EC27" w14:textId="2E611A62" w:rsidR="00601DC7" w:rsidRPr="00C63958" w:rsidRDefault="00601DC7">
          <w:pPr>
            <w:pStyle w:val="TOC3"/>
            <w:tabs>
              <w:tab w:val="left" w:pos="1320"/>
              <w:tab w:val="right" w:leader="dot" w:pos="10195"/>
            </w:tabs>
            <w:rPr>
              <w:ins w:id="752" w:author="Westerlund, Johan" w:date="2020-10-15T12:44:00Z"/>
              <w:rFonts w:asciiTheme="minorHAnsi" w:eastAsiaTheme="minorEastAsia" w:hAnsiTheme="minorHAnsi" w:cstheme="minorBidi"/>
              <w:color w:val="auto"/>
              <w:sz w:val="22"/>
              <w:lang w:val="en-GB" w:eastAsia="sv-SE"/>
              <w:rPrChange w:id="753" w:author="Westerlund, Johan" w:date="2021-04-22T14:05:00Z">
                <w:rPr>
                  <w:ins w:id="754" w:author="Westerlund, Johan" w:date="2020-10-15T12:44:00Z"/>
                  <w:rFonts w:asciiTheme="minorHAnsi" w:eastAsiaTheme="minorEastAsia" w:hAnsiTheme="minorHAnsi" w:cstheme="minorBidi"/>
                  <w:noProof/>
                  <w:color w:val="auto"/>
                  <w:sz w:val="22"/>
                  <w:lang w:val="sv-SE" w:eastAsia="sv-SE"/>
                </w:rPr>
              </w:rPrChange>
            </w:rPr>
          </w:pPr>
          <w:ins w:id="755" w:author="Westerlund, Johan" w:date="2020-10-15T12:44:00Z">
            <w:r w:rsidRPr="00C63958">
              <w:rPr>
                <w:rStyle w:val="Hyperlink"/>
                <w:lang w:val="en-GB"/>
                <w:rPrChange w:id="756" w:author="Westerlund, Johan" w:date="2021-04-22T14:05:00Z">
                  <w:rPr>
                    <w:rStyle w:val="Hyperlink"/>
                    <w:noProof/>
                  </w:rPr>
                </w:rPrChange>
              </w:rPr>
              <w:fldChar w:fldCharType="begin"/>
            </w:r>
            <w:r w:rsidRPr="00C63958">
              <w:rPr>
                <w:rStyle w:val="Hyperlink"/>
                <w:lang w:val="en-GB"/>
                <w:rPrChange w:id="757" w:author="Westerlund, Johan" w:date="2021-04-22T14:05:00Z">
                  <w:rPr>
                    <w:rStyle w:val="Hyperlink"/>
                    <w:noProof/>
                  </w:rPr>
                </w:rPrChange>
              </w:rPr>
              <w:instrText xml:space="preserve"> </w:instrText>
            </w:r>
            <w:r w:rsidRPr="00C63958">
              <w:rPr>
                <w:lang w:val="en-GB"/>
                <w:rPrChange w:id="758" w:author="Westerlund, Johan" w:date="2021-04-22T14:05:00Z">
                  <w:rPr>
                    <w:noProof/>
                  </w:rPr>
                </w:rPrChange>
              </w:rPr>
              <w:instrText>HYPERLINK \l "_Toc53658286"</w:instrText>
            </w:r>
            <w:r w:rsidRPr="00C63958">
              <w:rPr>
                <w:rStyle w:val="Hyperlink"/>
                <w:lang w:val="en-GB"/>
                <w:rPrChange w:id="759" w:author="Westerlund, Johan" w:date="2021-04-22T14:05:00Z">
                  <w:rPr>
                    <w:rStyle w:val="Hyperlink"/>
                    <w:noProof/>
                  </w:rPr>
                </w:rPrChange>
              </w:rPr>
              <w:instrText xml:space="preserve"> </w:instrText>
            </w:r>
            <w:r w:rsidRPr="00C63958">
              <w:rPr>
                <w:rStyle w:val="Hyperlink"/>
                <w:lang w:val="en-GB"/>
                <w:rPrChange w:id="760" w:author="Westerlund, Johan" w:date="2021-04-22T14:05:00Z">
                  <w:rPr>
                    <w:rStyle w:val="Hyperlink"/>
                    <w:noProof/>
                  </w:rPr>
                </w:rPrChange>
              </w:rPr>
              <w:fldChar w:fldCharType="separate"/>
            </w:r>
            <w:r w:rsidRPr="00C63958">
              <w:rPr>
                <w:rStyle w:val="Hyperlink"/>
                <w:bCs/>
                <w:u w:color="000000"/>
                <w:lang w:val="en-GB"/>
                <w:rPrChange w:id="761" w:author="Westerlund, Johan" w:date="2021-04-22T14:05:00Z">
                  <w:rPr>
                    <w:rStyle w:val="Hyperlink"/>
                    <w:bCs/>
                    <w:noProof/>
                    <w:u w:color="000000"/>
                  </w:rPr>
                </w:rPrChange>
              </w:rPr>
              <w:t>3.10.3.</w:t>
            </w:r>
            <w:r w:rsidRPr="00C63958">
              <w:rPr>
                <w:rFonts w:asciiTheme="minorHAnsi" w:eastAsiaTheme="minorEastAsia" w:hAnsiTheme="minorHAnsi" w:cstheme="minorBidi"/>
                <w:color w:val="auto"/>
                <w:sz w:val="22"/>
                <w:lang w:val="en-GB" w:eastAsia="sv-SE"/>
                <w:rPrChange w:id="762" w:author="Westerlund, Johan" w:date="2021-04-22T14:05:00Z">
                  <w:rPr>
                    <w:rFonts w:asciiTheme="minorHAnsi" w:eastAsiaTheme="minorEastAsia" w:hAnsiTheme="minorHAnsi" w:cstheme="minorBidi"/>
                    <w:noProof/>
                    <w:color w:val="auto"/>
                    <w:sz w:val="22"/>
                    <w:lang w:val="sv-SE" w:eastAsia="sv-SE"/>
                  </w:rPr>
                </w:rPrChange>
              </w:rPr>
              <w:tab/>
            </w:r>
            <w:r w:rsidRPr="00C63958">
              <w:rPr>
                <w:rStyle w:val="Hyperlink"/>
                <w:lang w:val="en-GB"/>
                <w:rPrChange w:id="763" w:author="Westerlund, Johan" w:date="2021-04-22T14:05:00Z">
                  <w:rPr>
                    <w:rStyle w:val="Hyperlink"/>
                    <w:noProof/>
                  </w:rPr>
                </w:rPrChange>
              </w:rPr>
              <w:t>EXTERNAL</w:t>
            </w:r>
            <w:r w:rsidRPr="00C63958">
              <w:rPr>
                <w:webHidden/>
                <w:lang w:val="en-GB"/>
                <w:rPrChange w:id="764" w:author="Westerlund, Johan" w:date="2021-04-22T14:05:00Z">
                  <w:rPr>
                    <w:noProof/>
                    <w:webHidden/>
                  </w:rPr>
                </w:rPrChange>
              </w:rPr>
              <w:tab/>
            </w:r>
            <w:r w:rsidRPr="00C63958">
              <w:rPr>
                <w:webHidden/>
                <w:lang w:val="en-GB"/>
                <w:rPrChange w:id="765" w:author="Westerlund, Johan" w:date="2021-04-22T14:05:00Z">
                  <w:rPr>
                    <w:noProof/>
                    <w:webHidden/>
                  </w:rPr>
                </w:rPrChange>
              </w:rPr>
              <w:fldChar w:fldCharType="begin"/>
            </w:r>
            <w:r w:rsidRPr="00C63958">
              <w:rPr>
                <w:webHidden/>
                <w:lang w:val="en-GB"/>
                <w:rPrChange w:id="766" w:author="Westerlund, Johan" w:date="2021-04-22T14:05:00Z">
                  <w:rPr>
                    <w:noProof/>
                    <w:webHidden/>
                  </w:rPr>
                </w:rPrChange>
              </w:rPr>
              <w:instrText xml:space="preserve"> PAGEREF _Toc53658286 \h </w:instrText>
            </w:r>
          </w:ins>
          <w:r w:rsidRPr="00C63958">
            <w:rPr>
              <w:webHidden/>
              <w:lang w:val="en-GB"/>
              <w:rPrChange w:id="767" w:author="Westerlund, Johan" w:date="2021-04-22T14:05:00Z">
                <w:rPr>
                  <w:webHidden/>
                  <w:lang w:val="en-GB"/>
                </w:rPr>
              </w:rPrChange>
            </w:rPr>
          </w:r>
          <w:r w:rsidRPr="00C63958">
            <w:rPr>
              <w:webHidden/>
              <w:lang w:val="en-GB"/>
              <w:rPrChange w:id="768" w:author="Westerlund, Johan" w:date="2021-04-22T14:05:00Z">
                <w:rPr>
                  <w:noProof/>
                  <w:webHidden/>
                </w:rPr>
              </w:rPrChange>
            </w:rPr>
            <w:fldChar w:fldCharType="separate"/>
          </w:r>
          <w:ins w:id="769" w:author="Westerlund, Johan" w:date="2020-10-15T12:44:00Z">
            <w:r w:rsidRPr="00C63958">
              <w:rPr>
                <w:webHidden/>
                <w:lang w:val="en-GB"/>
                <w:rPrChange w:id="770" w:author="Westerlund, Johan" w:date="2021-04-22T14:05:00Z">
                  <w:rPr>
                    <w:noProof/>
                    <w:webHidden/>
                  </w:rPr>
                </w:rPrChange>
              </w:rPr>
              <w:t>11</w:t>
            </w:r>
            <w:r w:rsidRPr="00C63958">
              <w:rPr>
                <w:webHidden/>
                <w:lang w:val="en-GB"/>
                <w:rPrChange w:id="771" w:author="Westerlund, Johan" w:date="2021-04-22T14:05:00Z">
                  <w:rPr>
                    <w:noProof/>
                    <w:webHidden/>
                  </w:rPr>
                </w:rPrChange>
              </w:rPr>
              <w:fldChar w:fldCharType="end"/>
            </w:r>
            <w:r w:rsidRPr="00C63958">
              <w:rPr>
                <w:rStyle w:val="Hyperlink"/>
                <w:lang w:val="en-GB"/>
                <w:rPrChange w:id="772" w:author="Westerlund, Johan" w:date="2021-04-22T14:05:00Z">
                  <w:rPr>
                    <w:rStyle w:val="Hyperlink"/>
                    <w:noProof/>
                  </w:rPr>
                </w:rPrChange>
              </w:rPr>
              <w:fldChar w:fldCharType="end"/>
            </w:r>
          </w:ins>
        </w:p>
        <w:p w14:paraId="4C356949" w14:textId="1D4275E7" w:rsidR="00601DC7" w:rsidRPr="00C63958" w:rsidRDefault="00601DC7">
          <w:pPr>
            <w:pStyle w:val="TOC1"/>
            <w:tabs>
              <w:tab w:val="left" w:pos="450"/>
              <w:tab w:val="right" w:leader="dot" w:pos="10195"/>
            </w:tabs>
            <w:rPr>
              <w:ins w:id="773" w:author="Westerlund, Johan" w:date="2020-10-15T12:44:00Z"/>
              <w:rFonts w:asciiTheme="minorHAnsi" w:eastAsiaTheme="minorEastAsia" w:hAnsiTheme="minorHAnsi" w:cstheme="minorBidi"/>
              <w:b w:val="0"/>
              <w:color w:val="auto"/>
              <w:lang w:val="en-GB" w:eastAsia="sv-SE"/>
              <w:rPrChange w:id="774" w:author="Westerlund, Johan" w:date="2021-04-22T14:05:00Z">
                <w:rPr>
                  <w:ins w:id="775" w:author="Westerlund, Johan" w:date="2020-10-15T12:44:00Z"/>
                  <w:rFonts w:asciiTheme="minorHAnsi" w:eastAsiaTheme="minorEastAsia" w:hAnsiTheme="minorHAnsi" w:cstheme="minorBidi"/>
                  <w:b w:val="0"/>
                  <w:noProof/>
                  <w:color w:val="auto"/>
                  <w:lang w:val="sv-SE" w:eastAsia="sv-SE"/>
                </w:rPr>
              </w:rPrChange>
            </w:rPr>
          </w:pPr>
          <w:ins w:id="776" w:author="Westerlund, Johan" w:date="2020-10-15T12:44:00Z">
            <w:r w:rsidRPr="00C63958">
              <w:rPr>
                <w:rStyle w:val="Hyperlink"/>
                <w:lang w:val="en-GB"/>
                <w:rPrChange w:id="777" w:author="Westerlund, Johan" w:date="2021-04-22T14:05:00Z">
                  <w:rPr>
                    <w:rStyle w:val="Hyperlink"/>
                    <w:noProof/>
                  </w:rPr>
                </w:rPrChange>
              </w:rPr>
              <w:fldChar w:fldCharType="begin"/>
            </w:r>
            <w:r w:rsidRPr="00C63958">
              <w:rPr>
                <w:rStyle w:val="Hyperlink"/>
                <w:lang w:val="en-GB"/>
                <w:rPrChange w:id="778" w:author="Westerlund, Johan" w:date="2021-04-22T14:05:00Z">
                  <w:rPr>
                    <w:rStyle w:val="Hyperlink"/>
                    <w:noProof/>
                  </w:rPr>
                </w:rPrChange>
              </w:rPr>
              <w:instrText xml:space="preserve"> </w:instrText>
            </w:r>
            <w:r w:rsidRPr="00C63958">
              <w:rPr>
                <w:lang w:val="en-GB"/>
                <w:rPrChange w:id="779" w:author="Westerlund, Johan" w:date="2021-04-22T14:05:00Z">
                  <w:rPr>
                    <w:noProof/>
                  </w:rPr>
                </w:rPrChange>
              </w:rPr>
              <w:instrText>HYPERLINK \l "_Toc53658287"</w:instrText>
            </w:r>
            <w:r w:rsidRPr="00C63958">
              <w:rPr>
                <w:rStyle w:val="Hyperlink"/>
                <w:lang w:val="en-GB"/>
                <w:rPrChange w:id="780" w:author="Westerlund, Johan" w:date="2021-04-22T14:05:00Z">
                  <w:rPr>
                    <w:rStyle w:val="Hyperlink"/>
                    <w:noProof/>
                  </w:rPr>
                </w:rPrChange>
              </w:rPr>
              <w:instrText xml:space="preserve"> </w:instrText>
            </w:r>
            <w:r w:rsidRPr="00C63958">
              <w:rPr>
                <w:rStyle w:val="Hyperlink"/>
                <w:lang w:val="en-GB"/>
                <w:rPrChange w:id="781" w:author="Westerlund, Johan" w:date="2021-04-22T14:05:00Z">
                  <w:rPr>
                    <w:rStyle w:val="Hyperlink"/>
                    <w:noProof/>
                  </w:rPr>
                </w:rPrChange>
              </w:rPr>
              <w:fldChar w:fldCharType="separate"/>
            </w:r>
            <w:r w:rsidRPr="00C63958">
              <w:rPr>
                <w:rStyle w:val="Hyperlink"/>
                <w:bCs/>
                <w:u w:color="000000"/>
                <w:lang w:val="en-GB"/>
                <w:rPrChange w:id="782" w:author="Westerlund, Johan" w:date="2021-04-22T14:05:00Z">
                  <w:rPr>
                    <w:rStyle w:val="Hyperlink"/>
                    <w:bCs/>
                    <w:noProof/>
                    <w:u w:color="000000"/>
                  </w:rPr>
                </w:rPrChange>
              </w:rPr>
              <w:t>4.</w:t>
            </w:r>
            <w:r w:rsidRPr="00C63958">
              <w:rPr>
                <w:rFonts w:asciiTheme="minorHAnsi" w:eastAsiaTheme="minorEastAsia" w:hAnsiTheme="minorHAnsi" w:cstheme="minorBidi"/>
                <w:b w:val="0"/>
                <w:color w:val="auto"/>
                <w:lang w:val="en-GB" w:eastAsia="sv-SE"/>
                <w:rPrChange w:id="783" w:author="Westerlund, Johan" w:date="2021-04-22T14:05:00Z">
                  <w:rPr>
                    <w:rFonts w:asciiTheme="minorHAnsi" w:eastAsiaTheme="minorEastAsia" w:hAnsiTheme="minorHAnsi" w:cstheme="minorBidi"/>
                    <w:b w:val="0"/>
                    <w:noProof/>
                    <w:color w:val="auto"/>
                    <w:lang w:val="sv-SE" w:eastAsia="sv-SE"/>
                  </w:rPr>
                </w:rPrChange>
              </w:rPr>
              <w:tab/>
            </w:r>
            <w:r w:rsidRPr="00C63958">
              <w:rPr>
                <w:rStyle w:val="Hyperlink"/>
                <w:lang w:val="en-GB"/>
                <w:rPrChange w:id="784" w:author="Westerlund, Johan" w:date="2021-04-22T14:05:00Z">
                  <w:rPr>
                    <w:rStyle w:val="Hyperlink"/>
                    <w:noProof/>
                  </w:rPr>
                </w:rPrChange>
              </w:rPr>
              <w:t>IMPLEMENTING A QUALITY MANAGEMENT SYSTEM</w:t>
            </w:r>
            <w:r w:rsidRPr="00C63958">
              <w:rPr>
                <w:webHidden/>
                <w:lang w:val="en-GB"/>
                <w:rPrChange w:id="785" w:author="Westerlund, Johan" w:date="2021-04-22T14:05:00Z">
                  <w:rPr>
                    <w:noProof/>
                    <w:webHidden/>
                  </w:rPr>
                </w:rPrChange>
              </w:rPr>
              <w:tab/>
            </w:r>
            <w:r w:rsidRPr="00C63958">
              <w:rPr>
                <w:webHidden/>
                <w:lang w:val="en-GB"/>
                <w:rPrChange w:id="786" w:author="Westerlund, Johan" w:date="2021-04-22T14:05:00Z">
                  <w:rPr>
                    <w:noProof/>
                    <w:webHidden/>
                  </w:rPr>
                </w:rPrChange>
              </w:rPr>
              <w:fldChar w:fldCharType="begin"/>
            </w:r>
            <w:r w:rsidRPr="00C63958">
              <w:rPr>
                <w:webHidden/>
                <w:lang w:val="en-GB"/>
                <w:rPrChange w:id="787" w:author="Westerlund, Johan" w:date="2021-04-22T14:05:00Z">
                  <w:rPr>
                    <w:noProof/>
                    <w:webHidden/>
                  </w:rPr>
                </w:rPrChange>
              </w:rPr>
              <w:instrText xml:space="preserve"> PAGEREF _Toc53658287 \h </w:instrText>
            </w:r>
          </w:ins>
          <w:r w:rsidRPr="00C63958">
            <w:rPr>
              <w:webHidden/>
              <w:lang w:val="en-GB"/>
              <w:rPrChange w:id="788" w:author="Westerlund, Johan" w:date="2021-04-22T14:05:00Z">
                <w:rPr>
                  <w:webHidden/>
                  <w:lang w:val="en-GB"/>
                </w:rPr>
              </w:rPrChange>
            </w:rPr>
          </w:r>
          <w:r w:rsidRPr="00C63958">
            <w:rPr>
              <w:webHidden/>
              <w:lang w:val="en-GB"/>
              <w:rPrChange w:id="789" w:author="Westerlund, Johan" w:date="2021-04-22T14:05:00Z">
                <w:rPr>
                  <w:noProof/>
                  <w:webHidden/>
                </w:rPr>
              </w:rPrChange>
            </w:rPr>
            <w:fldChar w:fldCharType="separate"/>
          </w:r>
          <w:ins w:id="790" w:author="Westerlund, Johan" w:date="2020-10-15T12:44:00Z">
            <w:r w:rsidRPr="00C63958">
              <w:rPr>
                <w:webHidden/>
                <w:lang w:val="en-GB"/>
                <w:rPrChange w:id="791" w:author="Westerlund, Johan" w:date="2021-04-22T14:05:00Z">
                  <w:rPr>
                    <w:noProof/>
                    <w:webHidden/>
                  </w:rPr>
                </w:rPrChange>
              </w:rPr>
              <w:t>12</w:t>
            </w:r>
            <w:r w:rsidRPr="00C63958">
              <w:rPr>
                <w:webHidden/>
                <w:lang w:val="en-GB"/>
                <w:rPrChange w:id="792" w:author="Westerlund, Johan" w:date="2021-04-22T14:05:00Z">
                  <w:rPr>
                    <w:noProof/>
                    <w:webHidden/>
                  </w:rPr>
                </w:rPrChange>
              </w:rPr>
              <w:fldChar w:fldCharType="end"/>
            </w:r>
            <w:r w:rsidRPr="00C63958">
              <w:rPr>
                <w:rStyle w:val="Hyperlink"/>
                <w:lang w:val="en-GB"/>
                <w:rPrChange w:id="793" w:author="Westerlund, Johan" w:date="2021-04-22T14:05:00Z">
                  <w:rPr>
                    <w:rStyle w:val="Hyperlink"/>
                    <w:noProof/>
                  </w:rPr>
                </w:rPrChange>
              </w:rPr>
              <w:fldChar w:fldCharType="end"/>
            </w:r>
          </w:ins>
        </w:p>
        <w:p w14:paraId="3814FC8C" w14:textId="789839C0" w:rsidR="00601DC7" w:rsidRPr="00C63958" w:rsidRDefault="00601DC7">
          <w:pPr>
            <w:pStyle w:val="TOC2"/>
            <w:tabs>
              <w:tab w:val="left" w:pos="660"/>
              <w:tab w:val="right" w:leader="dot" w:pos="10195"/>
            </w:tabs>
            <w:rPr>
              <w:ins w:id="794" w:author="Westerlund, Johan" w:date="2020-10-15T12:44:00Z"/>
              <w:rFonts w:asciiTheme="minorHAnsi" w:eastAsiaTheme="minorEastAsia" w:hAnsiTheme="minorHAnsi" w:cstheme="minorBidi"/>
              <w:color w:val="auto"/>
              <w:lang w:val="en-GB" w:eastAsia="sv-SE"/>
              <w:rPrChange w:id="795" w:author="Westerlund, Johan" w:date="2021-04-22T14:05:00Z">
                <w:rPr>
                  <w:ins w:id="796" w:author="Westerlund, Johan" w:date="2020-10-15T12:44:00Z"/>
                  <w:rFonts w:asciiTheme="minorHAnsi" w:eastAsiaTheme="minorEastAsia" w:hAnsiTheme="minorHAnsi" w:cstheme="minorBidi"/>
                  <w:noProof/>
                  <w:color w:val="auto"/>
                  <w:lang w:val="sv-SE" w:eastAsia="sv-SE"/>
                </w:rPr>
              </w:rPrChange>
            </w:rPr>
          </w:pPr>
          <w:ins w:id="797" w:author="Westerlund, Johan" w:date="2020-10-15T12:44:00Z">
            <w:r w:rsidRPr="00C63958">
              <w:rPr>
                <w:rStyle w:val="Hyperlink"/>
                <w:lang w:val="en-GB"/>
                <w:rPrChange w:id="798" w:author="Westerlund, Johan" w:date="2021-04-22T14:05:00Z">
                  <w:rPr>
                    <w:rStyle w:val="Hyperlink"/>
                    <w:noProof/>
                  </w:rPr>
                </w:rPrChange>
              </w:rPr>
              <w:fldChar w:fldCharType="begin"/>
            </w:r>
            <w:r w:rsidRPr="00C63958">
              <w:rPr>
                <w:rStyle w:val="Hyperlink"/>
                <w:lang w:val="en-GB"/>
                <w:rPrChange w:id="799" w:author="Westerlund, Johan" w:date="2021-04-22T14:05:00Z">
                  <w:rPr>
                    <w:rStyle w:val="Hyperlink"/>
                    <w:noProof/>
                  </w:rPr>
                </w:rPrChange>
              </w:rPr>
              <w:instrText xml:space="preserve"> </w:instrText>
            </w:r>
            <w:r w:rsidRPr="00C63958">
              <w:rPr>
                <w:lang w:val="en-GB"/>
                <w:rPrChange w:id="800" w:author="Westerlund, Johan" w:date="2021-04-22T14:05:00Z">
                  <w:rPr>
                    <w:noProof/>
                  </w:rPr>
                </w:rPrChange>
              </w:rPr>
              <w:instrText>HYPERLINK \l "_Toc53658288"</w:instrText>
            </w:r>
            <w:r w:rsidRPr="00C63958">
              <w:rPr>
                <w:rStyle w:val="Hyperlink"/>
                <w:lang w:val="en-GB"/>
                <w:rPrChange w:id="801" w:author="Westerlund, Johan" w:date="2021-04-22T14:05:00Z">
                  <w:rPr>
                    <w:rStyle w:val="Hyperlink"/>
                    <w:noProof/>
                  </w:rPr>
                </w:rPrChange>
              </w:rPr>
              <w:instrText xml:space="preserve"> </w:instrText>
            </w:r>
            <w:r w:rsidRPr="00C63958">
              <w:rPr>
                <w:rStyle w:val="Hyperlink"/>
                <w:lang w:val="en-GB"/>
                <w:rPrChange w:id="802" w:author="Westerlund, Johan" w:date="2021-04-22T14:05:00Z">
                  <w:rPr>
                    <w:rStyle w:val="Hyperlink"/>
                    <w:noProof/>
                  </w:rPr>
                </w:rPrChange>
              </w:rPr>
              <w:fldChar w:fldCharType="separate"/>
            </w:r>
            <w:r w:rsidRPr="00C63958">
              <w:rPr>
                <w:rStyle w:val="Hyperlink"/>
                <w:bCs/>
                <w:u w:color="000000"/>
                <w:lang w:val="en-GB"/>
                <w:rPrChange w:id="803" w:author="Westerlund, Johan" w:date="2021-04-22T14:05:00Z">
                  <w:rPr>
                    <w:rStyle w:val="Hyperlink"/>
                    <w:bCs/>
                    <w:noProof/>
                    <w:u w:color="000000"/>
                  </w:rPr>
                </w:rPrChange>
              </w:rPr>
              <w:t>4.1.</w:t>
            </w:r>
            <w:r w:rsidRPr="00C63958">
              <w:rPr>
                <w:rFonts w:asciiTheme="minorHAnsi" w:eastAsiaTheme="minorEastAsia" w:hAnsiTheme="minorHAnsi" w:cstheme="minorBidi"/>
                <w:color w:val="auto"/>
                <w:lang w:val="en-GB" w:eastAsia="sv-SE"/>
                <w:rPrChange w:id="804" w:author="Westerlund, Johan" w:date="2021-04-22T14:05:00Z">
                  <w:rPr>
                    <w:rFonts w:asciiTheme="minorHAnsi" w:eastAsiaTheme="minorEastAsia" w:hAnsiTheme="minorHAnsi" w:cstheme="minorBidi"/>
                    <w:noProof/>
                    <w:color w:val="auto"/>
                    <w:lang w:val="sv-SE" w:eastAsia="sv-SE"/>
                  </w:rPr>
                </w:rPrChange>
              </w:rPr>
              <w:tab/>
            </w:r>
            <w:r w:rsidRPr="00C63958">
              <w:rPr>
                <w:rStyle w:val="Hyperlink"/>
                <w:lang w:val="en-GB"/>
                <w:rPrChange w:id="805" w:author="Westerlund, Johan" w:date="2021-04-22T14:05:00Z">
                  <w:rPr>
                    <w:rStyle w:val="Hyperlink"/>
                    <w:noProof/>
                  </w:rPr>
                </w:rPrChange>
              </w:rPr>
              <w:t>TRAINING AND AWARENESS</w:t>
            </w:r>
            <w:r w:rsidRPr="00C63958">
              <w:rPr>
                <w:webHidden/>
                <w:lang w:val="en-GB"/>
                <w:rPrChange w:id="806" w:author="Westerlund, Johan" w:date="2021-04-22T14:05:00Z">
                  <w:rPr>
                    <w:noProof/>
                    <w:webHidden/>
                  </w:rPr>
                </w:rPrChange>
              </w:rPr>
              <w:tab/>
            </w:r>
            <w:r w:rsidRPr="00C63958">
              <w:rPr>
                <w:webHidden/>
                <w:lang w:val="en-GB"/>
                <w:rPrChange w:id="807" w:author="Westerlund, Johan" w:date="2021-04-22T14:05:00Z">
                  <w:rPr>
                    <w:noProof/>
                    <w:webHidden/>
                  </w:rPr>
                </w:rPrChange>
              </w:rPr>
              <w:fldChar w:fldCharType="begin"/>
            </w:r>
            <w:r w:rsidRPr="00C63958">
              <w:rPr>
                <w:webHidden/>
                <w:lang w:val="en-GB"/>
                <w:rPrChange w:id="808" w:author="Westerlund, Johan" w:date="2021-04-22T14:05:00Z">
                  <w:rPr>
                    <w:noProof/>
                    <w:webHidden/>
                  </w:rPr>
                </w:rPrChange>
              </w:rPr>
              <w:instrText xml:space="preserve"> PAGEREF _Toc53658288 \h </w:instrText>
            </w:r>
          </w:ins>
          <w:r w:rsidRPr="00C63958">
            <w:rPr>
              <w:webHidden/>
              <w:lang w:val="en-GB"/>
              <w:rPrChange w:id="809" w:author="Westerlund, Johan" w:date="2021-04-22T14:05:00Z">
                <w:rPr>
                  <w:webHidden/>
                  <w:lang w:val="en-GB"/>
                </w:rPr>
              </w:rPrChange>
            </w:rPr>
          </w:r>
          <w:r w:rsidRPr="00C63958">
            <w:rPr>
              <w:webHidden/>
              <w:lang w:val="en-GB"/>
              <w:rPrChange w:id="810" w:author="Westerlund, Johan" w:date="2021-04-22T14:05:00Z">
                <w:rPr>
                  <w:noProof/>
                  <w:webHidden/>
                </w:rPr>
              </w:rPrChange>
            </w:rPr>
            <w:fldChar w:fldCharType="separate"/>
          </w:r>
          <w:ins w:id="811" w:author="Westerlund, Johan" w:date="2020-10-15T12:44:00Z">
            <w:r w:rsidRPr="00C63958">
              <w:rPr>
                <w:webHidden/>
                <w:lang w:val="en-GB"/>
                <w:rPrChange w:id="812" w:author="Westerlund, Johan" w:date="2021-04-22T14:05:00Z">
                  <w:rPr>
                    <w:noProof/>
                    <w:webHidden/>
                  </w:rPr>
                </w:rPrChange>
              </w:rPr>
              <w:t>12</w:t>
            </w:r>
            <w:r w:rsidRPr="00C63958">
              <w:rPr>
                <w:webHidden/>
                <w:lang w:val="en-GB"/>
                <w:rPrChange w:id="813" w:author="Westerlund, Johan" w:date="2021-04-22T14:05:00Z">
                  <w:rPr>
                    <w:noProof/>
                    <w:webHidden/>
                  </w:rPr>
                </w:rPrChange>
              </w:rPr>
              <w:fldChar w:fldCharType="end"/>
            </w:r>
            <w:r w:rsidRPr="00C63958">
              <w:rPr>
                <w:rStyle w:val="Hyperlink"/>
                <w:lang w:val="en-GB"/>
                <w:rPrChange w:id="814" w:author="Westerlund, Johan" w:date="2021-04-22T14:05:00Z">
                  <w:rPr>
                    <w:rStyle w:val="Hyperlink"/>
                    <w:noProof/>
                  </w:rPr>
                </w:rPrChange>
              </w:rPr>
              <w:fldChar w:fldCharType="end"/>
            </w:r>
          </w:ins>
        </w:p>
        <w:p w14:paraId="18295756" w14:textId="336F9EDC" w:rsidR="00601DC7" w:rsidRPr="00C63958" w:rsidRDefault="00601DC7">
          <w:pPr>
            <w:pStyle w:val="TOC2"/>
            <w:tabs>
              <w:tab w:val="left" w:pos="660"/>
              <w:tab w:val="right" w:leader="dot" w:pos="10195"/>
            </w:tabs>
            <w:rPr>
              <w:ins w:id="815" w:author="Westerlund, Johan" w:date="2020-10-15T12:44:00Z"/>
              <w:rFonts w:asciiTheme="minorHAnsi" w:eastAsiaTheme="minorEastAsia" w:hAnsiTheme="minorHAnsi" w:cstheme="minorBidi"/>
              <w:color w:val="auto"/>
              <w:lang w:val="en-GB" w:eastAsia="sv-SE"/>
              <w:rPrChange w:id="816" w:author="Westerlund, Johan" w:date="2021-04-22T14:05:00Z">
                <w:rPr>
                  <w:ins w:id="817" w:author="Westerlund, Johan" w:date="2020-10-15T12:44:00Z"/>
                  <w:rFonts w:asciiTheme="minorHAnsi" w:eastAsiaTheme="minorEastAsia" w:hAnsiTheme="minorHAnsi" w:cstheme="minorBidi"/>
                  <w:noProof/>
                  <w:color w:val="auto"/>
                  <w:lang w:val="sv-SE" w:eastAsia="sv-SE"/>
                </w:rPr>
              </w:rPrChange>
            </w:rPr>
          </w:pPr>
          <w:ins w:id="818" w:author="Westerlund, Johan" w:date="2020-10-15T12:44:00Z">
            <w:r w:rsidRPr="00C63958">
              <w:rPr>
                <w:rStyle w:val="Hyperlink"/>
                <w:lang w:val="en-GB"/>
                <w:rPrChange w:id="819" w:author="Westerlund, Johan" w:date="2021-04-22T14:05:00Z">
                  <w:rPr>
                    <w:rStyle w:val="Hyperlink"/>
                    <w:noProof/>
                  </w:rPr>
                </w:rPrChange>
              </w:rPr>
              <w:fldChar w:fldCharType="begin"/>
            </w:r>
            <w:r w:rsidRPr="00C63958">
              <w:rPr>
                <w:rStyle w:val="Hyperlink"/>
                <w:lang w:val="en-GB"/>
                <w:rPrChange w:id="820" w:author="Westerlund, Johan" w:date="2021-04-22T14:05:00Z">
                  <w:rPr>
                    <w:rStyle w:val="Hyperlink"/>
                    <w:noProof/>
                  </w:rPr>
                </w:rPrChange>
              </w:rPr>
              <w:instrText xml:space="preserve"> </w:instrText>
            </w:r>
            <w:r w:rsidRPr="00C63958">
              <w:rPr>
                <w:lang w:val="en-GB"/>
                <w:rPrChange w:id="821" w:author="Westerlund, Johan" w:date="2021-04-22T14:05:00Z">
                  <w:rPr>
                    <w:noProof/>
                  </w:rPr>
                </w:rPrChange>
              </w:rPr>
              <w:instrText>HYPERLINK \l "_Toc53658289"</w:instrText>
            </w:r>
            <w:r w:rsidRPr="00C63958">
              <w:rPr>
                <w:rStyle w:val="Hyperlink"/>
                <w:lang w:val="en-GB"/>
                <w:rPrChange w:id="822" w:author="Westerlund, Johan" w:date="2021-04-22T14:05:00Z">
                  <w:rPr>
                    <w:rStyle w:val="Hyperlink"/>
                    <w:noProof/>
                  </w:rPr>
                </w:rPrChange>
              </w:rPr>
              <w:instrText xml:space="preserve"> </w:instrText>
            </w:r>
            <w:r w:rsidRPr="00C63958">
              <w:rPr>
                <w:rStyle w:val="Hyperlink"/>
                <w:lang w:val="en-GB"/>
                <w:rPrChange w:id="823" w:author="Westerlund, Johan" w:date="2021-04-22T14:05:00Z">
                  <w:rPr>
                    <w:rStyle w:val="Hyperlink"/>
                    <w:noProof/>
                  </w:rPr>
                </w:rPrChange>
              </w:rPr>
              <w:fldChar w:fldCharType="separate"/>
            </w:r>
            <w:r w:rsidRPr="00C63958">
              <w:rPr>
                <w:rStyle w:val="Hyperlink"/>
                <w:bCs/>
                <w:u w:color="000000"/>
                <w:lang w:val="en-GB"/>
                <w:rPrChange w:id="824" w:author="Westerlund, Johan" w:date="2021-04-22T14:05:00Z">
                  <w:rPr>
                    <w:rStyle w:val="Hyperlink"/>
                    <w:bCs/>
                    <w:noProof/>
                    <w:u w:color="000000"/>
                  </w:rPr>
                </w:rPrChange>
              </w:rPr>
              <w:t>4.2.</w:t>
            </w:r>
            <w:r w:rsidRPr="00C63958">
              <w:rPr>
                <w:rFonts w:asciiTheme="minorHAnsi" w:eastAsiaTheme="minorEastAsia" w:hAnsiTheme="minorHAnsi" w:cstheme="minorBidi"/>
                <w:color w:val="auto"/>
                <w:lang w:val="en-GB" w:eastAsia="sv-SE"/>
                <w:rPrChange w:id="825" w:author="Westerlund, Johan" w:date="2021-04-22T14:05:00Z">
                  <w:rPr>
                    <w:rFonts w:asciiTheme="minorHAnsi" w:eastAsiaTheme="minorEastAsia" w:hAnsiTheme="minorHAnsi" w:cstheme="minorBidi"/>
                    <w:noProof/>
                    <w:color w:val="auto"/>
                    <w:lang w:val="sv-SE" w:eastAsia="sv-SE"/>
                  </w:rPr>
                </w:rPrChange>
              </w:rPr>
              <w:tab/>
            </w:r>
            <w:r w:rsidRPr="00C63958">
              <w:rPr>
                <w:rStyle w:val="Hyperlink"/>
                <w:lang w:val="en-GB"/>
                <w:rPrChange w:id="826" w:author="Westerlund, Johan" w:date="2021-04-22T14:05:00Z">
                  <w:rPr>
                    <w:rStyle w:val="Hyperlink"/>
                    <w:noProof/>
                  </w:rPr>
                </w:rPrChange>
              </w:rPr>
              <w:t>STAKEHOLDER RELATIONSHIPS</w:t>
            </w:r>
            <w:r w:rsidRPr="00C63958">
              <w:rPr>
                <w:webHidden/>
                <w:lang w:val="en-GB"/>
                <w:rPrChange w:id="827" w:author="Westerlund, Johan" w:date="2021-04-22T14:05:00Z">
                  <w:rPr>
                    <w:noProof/>
                    <w:webHidden/>
                  </w:rPr>
                </w:rPrChange>
              </w:rPr>
              <w:tab/>
            </w:r>
            <w:r w:rsidRPr="00C63958">
              <w:rPr>
                <w:webHidden/>
                <w:lang w:val="en-GB"/>
                <w:rPrChange w:id="828" w:author="Westerlund, Johan" w:date="2021-04-22T14:05:00Z">
                  <w:rPr>
                    <w:noProof/>
                    <w:webHidden/>
                  </w:rPr>
                </w:rPrChange>
              </w:rPr>
              <w:fldChar w:fldCharType="begin"/>
            </w:r>
            <w:r w:rsidRPr="00C63958">
              <w:rPr>
                <w:webHidden/>
                <w:lang w:val="en-GB"/>
                <w:rPrChange w:id="829" w:author="Westerlund, Johan" w:date="2021-04-22T14:05:00Z">
                  <w:rPr>
                    <w:noProof/>
                    <w:webHidden/>
                  </w:rPr>
                </w:rPrChange>
              </w:rPr>
              <w:instrText xml:space="preserve"> PAGEREF _Toc53658289 \h </w:instrText>
            </w:r>
          </w:ins>
          <w:r w:rsidRPr="00C63958">
            <w:rPr>
              <w:webHidden/>
              <w:lang w:val="en-GB"/>
              <w:rPrChange w:id="830" w:author="Westerlund, Johan" w:date="2021-04-22T14:05:00Z">
                <w:rPr>
                  <w:webHidden/>
                  <w:lang w:val="en-GB"/>
                </w:rPr>
              </w:rPrChange>
            </w:rPr>
          </w:r>
          <w:r w:rsidRPr="00C63958">
            <w:rPr>
              <w:webHidden/>
              <w:lang w:val="en-GB"/>
              <w:rPrChange w:id="831" w:author="Westerlund, Johan" w:date="2021-04-22T14:05:00Z">
                <w:rPr>
                  <w:noProof/>
                  <w:webHidden/>
                </w:rPr>
              </w:rPrChange>
            </w:rPr>
            <w:fldChar w:fldCharType="separate"/>
          </w:r>
          <w:ins w:id="832" w:author="Westerlund, Johan" w:date="2020-10-15T12:44:00Z">
            <w:r w:rsidRPr="00C63958">
              <w:rPr>
                <w:webHidden/>
                <w:lang w:val="en-GB"/>
                <w:rPrChange w:id="833" w:author="Westerlund, Johan" w:date="2021-04-22T14:05:00Z">
                  <w:rPr>
                    <w:noProof/>
                    <w:webHidden/>
                  </w:rPr>
                </w:rPrChange>
              </w:rPr>
              <w:t>12</w:t>
            </w:r>
            <w:r w:rsidRPr="00C63958">
              <w:rPr>
                <w:webHidden/>
                <w:lang w:val="en-GB"/>
                <w:rPrChange w:id="834" w:author="Westerlund, Johan" w:date="2021-04-22T14:05:00Z">
                  <w:rPr>
                    <w:noProof/>
                    <w:webHidden/>
                  </w:rPr>
                </w:rPrChange>
              </w:rPr>
              <w:fldChar w:fldCharType="end"/>
            </w:r>
            <w:r w:rsidRPr="00C63958">
              <w:rPr>
                <w:rStyle w:val="Hyperlink"/>
                <w:lang w:val="en-GB"/>
                <w:rPrChange w:id="835" w:author="Westerlund, Johan" w:date="2021-04-22T14:05:00Z">
                  <w:rPr>
                    <w:rStyle w:val="Hyperlink"/>
                    <w:noProof/>
                  </w:rPr>
                </w:rPrChange>
              </w:rPr>
              <w:fldChar w:fldCharType="end"/>
            </w:r>
          </w:ins>
        </w:p>
        <w:p w14:paraId="050834DE" w14:textId="742C5226" w:rsidR="00601DC7" w:rsidRPr="00C63958" w:rsidRDefault="00601DC7">
          <w:pPr>
            <w:pStyle w:val="TOC2"/>
            <w:tabs>
              <w:tab w:val="left" w:pos="660"/>
              <w:tab w:val="right" w:leader="dot" w:pos="10195"/>
            </w:tabs>
            <w:rPr>
              <w:ins w:id="836" w:author="Westerlund, Johan" w:date="2020-10-15T12:44:00Z"/>
              <w:rFonts w:asciiTheme="minorHAnsi" w:eastAsiaTheme="minorEastAsia" w:hAnsiTheme="minorHAnsi" w:cstheme="minorBidi"/>
              <w:color w:val="auto"/>
              <w:lang w:val="en-GB" w:eastAsia="sv-SE"/>
              <w:rPrChange w:id="837" w:author="Westerlund, Johan" w:date="2021-04-22T14:05:00Z">
                <w:rPr>
                  <w:ins w:id="838" w:author="Westerlund, Johan" w:date="2020-10-15T12:44:00Z"/>
                  <w:rFonts w:asciiTheme="minorHAnsi" w:eastAsiaTheme="minorEastAsia" w:hAnsiTheme="minorHAnsi" w:cstheme="minorBidi"/>
                  <w:noProof/>
                  <w:color w:val="auto"/>
                  <w:lang w:val="sv-SE" w:eastAsia="sv-SE"/>
                </w:rPr>
              </w:rPrChange>
            </w:rPr>
          </w:pPr>
          <w:ins w:id="839" w:author="Westerlund, Johan" w:date="2020-10-15T12:44:00Z">
            <w:r w:rsidRPr="00C63958">
              <w:rPr>
                <w:rStyle w:val="Hyperlink"/>
                <w:lang w:val="en-GB"/>
                <w:rPrChange w:id="840" w:author="Westerlund, Johan" w:date="2021-04-22T14:05:00Z">
                  <w:rPr>
                    <w:rStyle w:val="Hyperlink"/>
                    <w:noProof/>
                  </w:rPr>
                </w:rPrChange>
              </w:rPr>
              <w:fldChar w:fldCharType="begin"/>
            </w:r>
            <w:r w:rsidRPr="00C63958">
              <w:rPr>
                <w:rStyle w:val="Hyperlink"/>
                <w:lang w:val="en-GB"/>
                <w:rPrChange w:id="841" w:author="Westerlund, Johan" w:date="2021-04-22T14:05:00Z">
                  <w:rPr>
                    <w:rStyle w:val="Hyperlink"/>
                    <w:noProof/>
                  </w:rPr>
                </w:rPrChange>
              </w:rPr>
              <w:instrText xml:space="preserve"> </w:instrText>
            </w:r>
            <w:r w:rsidRPr="00C63958">
              <w:rPr>
                <w:lang w:val="en-GB"/>
                <w:rPrChange w:id="842" w:author="Westerlund, Johan" w:date="2021-04-22T14:05:00Z">
                  <w:rPr>
                    <w:noProof/>
                  </w:rPr>
                </w:rPrChange>
              </w:rPr>
              <w:instrText>HYPERLINK \l "_Toc53658290"</w:instrText>
            </w:r>
            <w:r w:rsidRPr="00C63958">
              <w:rPr>
                <w:rStyle w:val="Hyperlink"/>
                <w:lang w:val="en-GB"/>
                <w:rPrChange w:id="843" w:author="Westerlund, Johan" w:date="2021-04-22T14:05:00Z">
                  <w:rPr>
                    <w:rStyle w:val="Hyperlink"/>
                    <w:noProof/>
                  </w:rPr>
                </w:rPrChange>
              </w:rPr>
              <w:instrText xml:space="preserve"> </w:instrText>
            </w:r>
            <w:r w:rsidRPr="00C63958">
              <w:rPr>
                <w:rStyle w:val="Hyperlink"/>
                <w:lang w:val="en-GB"/>
                <w:rPrChange w:id="844" w:author="Westerlund, Johan" w:date="2021-04-22T14:05:00Z">
                  <w:rPr>
                    <w:rStyle w:val="Hyperlink"/>
                    <w:noProof/>
                  </w:rPr>
                </w:rPrChange>
              </w:rPr>
              <w:fldChar w:fldCharType="separate"/>
            </w:r>
            <w:r w:rsidRPr="00C63958">
              <w:rPr>
                <w:rStyle w:val="Hyperlink"/>
                <w:bCs/>
                <w:u w:color="000000"/>
                <w:lang w:val="en-GB"/>
                <w:rPrChange w:id="845" w:author="Westerlund, Johan" w:date="2021-04-22T14:05:00Z">
                  <w:rPr>
                    <w:rStyle w:val="Hyperlink"/>
                    <w:bCs/>
                    <w:noProof/>
                    <w:u w:color="000000"/>
                  </w:rPr>
                </w:rPrChange>
              </w:rPr>
              <w:t>4.3.</w:t>
            </w:r>
            <w:r w:rsidRPr="00C63958">
              <w:rPr>
                <w:rFonts w:asciiTheme="minorHAnsi" w:eastAsiaTheme="minorEastAsia" w:hAnsiTheme="minorHAnsi" w:cstheme="minorBidi"/>
                <w:color w:val="auto"/>
                <w:lang w:val="en-GB" w:eastAsia="sv-SE"/>
                <w:rPrChange w:id="846" w:author="Westerlund, Johan" w:date="2021-04-22T14:05:00Z">
                  <w:rPr>
                    <w:rFonts w:asciiTheme="minorHAnsi" w:eastAsiaTheme="minorEastAsia" w:hAnsiTheme="minorHAnsi" w:cstheme="minorBidi"/>
                    <w:noProof/>
                    <w:color w:val="auto"/>
                    <w:lang w:val="sv-SE" w:eastAsia="sv-SE"/>
                  </w:rPr>
                </w:rPrChange>
              </w:rPr>
              <w:tab/>
            </w:r>
            <w:r w:rsidRPr="00C63958">
              <w:rPr>
                <w:rStyle w:val="Hyperlink"/>
                <w:lang w:val="en-GB"/>
                <w:rPrChange w:id="847" w:author="Westerlund, Johan" w:date="2021-04-22T14:05:00Z">
                  <w:rPr>
                    <w:rStyle w:val="Hyperlink"/>
                    <w:noProof/>
                  </w:rPr>
                </w:rPrChange>
              </w:rPr>
              <w:t>RESOURCE MANAGEMENT</w:t>
            </w:r>
            <w:r w:rsidRPr="00C63958">
              <w:rPr>
                <w:webHidden/>
                <w:lang w:val="en-GB"/>
                <w:rPrChange w:id="848" w:author="Westerlund, Johan" w:date="2021-04-22T14:05:00Z">
                  <w:rPr>
                    <w:noProof/>
                    <w:webHidden/>
                  </w:rPr>
                </w:rPrChange>
              </w:rPr>
              <w:tab/>
            </w:r>
            <w:r w:rsidRPr="00C63958">
              <w:rPr>
                <w:webHidden/>
                <w:lang w:val="en-GB"/>
                <w:rPrChange w:id="849" w:author="Westerlund, Johan" w:date="2021-04-22T14:05:00Z">
                  <w:rPr>
                    <w:noProof/>
                    <w:webHidden/>
                  </w:rPr>
                </w:rPrChange>
              </w:rPr>
              <w:fldChar w:fldCharType="begin"/>
            </w:r>
            <w:r w:rsidRPr="00C63958">
              <w:rPr>
                <w:webHidden/>
                <w:lang w:val="en-GB"/>
                <w:rPrChange w:id="850" w:author="Westerlund, Johan" w:date="2021-04-22T14:05:00Z">
                  <w:rPr>
                    <w:noProof/>
                    <w:webHidden/>
                  </w:rPr>
                </w:rPrChange>
              </w:rPr>
              <w:instrText xml:space="preserve"> PAGEREF _Toc53658290 \h </w:instrText>
            </w:r>
          </w:ins>
          <w:r w:rsidRPr="00C63958">
            <w:rPr>
              <w:webHidden/>
              <w:lang w:val="en-GB"/>
              <w:rPrChange w:id="851" w:author="Westerlund, Johan" w:date="2021-04-22T14:05:00Z">
                <w:rPr>
                  <w:webHidden/>
                  <w:lang w:val="en-GB"/>
                </w:rPr>
              </w:rPrChange>
            </w:rPr>
          </w:r>
          <w:r w:rsidRPr="00C63958">
            <w:rPr>
              <w:webHidden/>
              <w:lang w:val="en-GB"/>
              <w:rPrChange w:id="852" w:author="Westerlund, Johan" w:date="2021-04-22T14:05:00Z">
                <w:rPr>
                  <w:noProof/>
                  <w:webHidden/>
                </w:rPr>
              </w:rPrChange>
            </w:rPr>
            <w:fldChar w:fldCharType="separate"/>
          </w:r>
          <w:ins w:id="853" w:author="Westerlund, Johan" w:date="2020-10-15T12:44:00Z">
            <w:r w:rsidRPr="00C63958">
              <w:rPr>
                <w:webHidden/>
                <w:lang w:val="en-GB"/>
                <w:rPrChange w:id="854" w:author="Westerlund, Johan" w:date="2021-04-22T14:05:00Z">
                  <w:rPr>
                    <w:noProof/>
                    <w:webHidden/>
                  </w:rPr>
                </w:rPrChange>
              </w:rPr>
              <w:t>13</w:t>
            </w:r>
            <w:r w:rsidRPr="00C63958">
              <w:rPr>
                <w:webHidden/>
                <w:lang w:val="en-GB"/>
                <w:rPrChange w:id="855" w:author="Westerlund, Johan" w:date="2021-04-22T14:05:00Z">
                  <w:rPr>
                    <w:noProof/>
                    <w:webHidden/>
                  </w:rPr>
                </w:rPrChange>
              </w:rPr>
              <w:fldChar w:fldCharType="end"/>
            </w:r>
            <w:r w:rsidRPr="00C63958">
              <w:rPr>
                <w:rStyle w:val="Hyperlink"/>
                <w:lang w:val="en-GB"/>
                <w:rPrChange w:id="856" w:author="Westerlund, Johan" w:date="2021-04-22T14:05:00Z">
                  <w:rPr>
                    <w:rStyle w:val="Hyperlink"/>
                    <w:noProof/>
                  </w:rPr>
                </w:rPrChange>
              </w:rPr>
              <w:fldChar w:fldCharType="end"/>
            </w:r>
          </w:ins>
        </w:p>
        <w:p w14:paraId="26E0EC16" w14:textId="4BDA48D2" w:rsidR="00601DC7" w:rsidRPr="00C63958" w:rsidRDefault="00601DC7">
          <w:pPr>
            <w:pStyle w:val="TOC2"/>
            <w:tabs>
              <w:tab w:val="left" w:pos="660"/>
              <w:tab w:val="right" w:leader="dot" w:pos="10195"/>
            </w:tabs>
            <w:rPr>
              <w:ins w:id="857" w:author="Westerlund, Johan" w:date="2020-10-15T12:44:00Z"/>
              <w:rFonts w:asciiTheme="minorHAnsi" w:eastAsiaTheme="minorEastAsia" w:hAnsiTheme="minorHAnsi" w:cstheme="minorBidi"/>
              <w:color w:val="auto"/>
              <w:lang w:val="en-GB" w:eastAsia="sv-SE"/>
              <w:rPrChange w:id="858" w:author="Westerlund, Johan" w:date="2021-04-22T14:05:00Z">
                <w:rPr>
                  <w:ins w:id="859" w:author="Westerlund, Johan" w:date="2020-10-15T12:44:00Z"/>
                  <w:rFonts w:asciiTheme="minorHAnsi" w:eastAsiaTheme="minorEastAsia" w:hAnsiTheme="minorHAnsi" w:cstheme="minorBidi"/>
                  <w:noProof/>
                  <w:color w:val="auto"/>
                  <w:lang w:val="sv-SE" w:eastAsia="sv-SE"/>
                </w:rPr>
              </w:rPrChange>
            </w:rPr>
          </w:pPr>
          <w:ins w:id="860" w:author="Westerlund, Johan" w:date="2020-10-15T12:44:00Z">
            <w:r w:rsidRPr="00C63958">
              <w:rPr>
                <w:rStyle w:val="Hyperlink"/>
                <w:lang w:val="en-GB"/>
                <w:rPrChange w:id="861" w:author="Westerlund, Johan" w:date="2021-04-22T14:05:00Z">
                  <w:rPr>
                    <w:rStyle w:val="Hyperlink"/>
                    <w:noProof/>
                  </w:rPr>
                </w:rPrChange>
              </w:rPr>
              <w:fldChar w:fldCharType="begin"/>
            </w:r>
            <w:r w:rsidRPr="00C63958">
              <w:rPr>
                <w:rStyle w:val="Hyperlink"/>
                <w:lang w:val="en-GB"/>
                <w:rPrChange w:id="862" w:author="Westerlund, Johan" w:date="2021-04-22T14:05:00Z">
                  <w:rPr>
                    <w:rStyle w:val="Hyperlink"/>
                    <w:noProof/>
                  </w:rPr>
                </w:rPrChange>
              </w:rPr>
              <w:instrText xml:space="preserve"> </w:instrText>
            </w:r>
            <w:r w:rsidRPr="00C63958">
              <w:rPr>
                <w:lang w:val="en-GB"/>
                <w:rPrChange w:id="863" w:author="Westerlund, Johan" w:date="2021-04-22T14:05:00Z">
                  <w:rPr>
                    <w:noProof/>
                  </w:rPr>
                </w:rPrChange>
              </w:rPr>
              <w:instrText>HYPERLINK \l "_Toc53658291"</w:instrText>
            </w:r>
            <w:r w:rsidRPr="00C63958">
              <w:rPr>
                <w:rStyle w:val="Hyperlink"/>
                <w:lang w:val="en-GB"/>
                <w:rPrChange w:id="864" w:author="Westerlund, Johan" w:date="2021-04-22T14:05:00Z">
                  <w:rPr>
                    <w:rStyle w:val="Hyperlink"/>
                    <w:noProof/>
                  </w:rPr>
                </w:rPrChange>
              </w:rPr>
              <w:instrText xml:space="preserve"> </w:instrText>
            </w:r>
            <w:r w:rsidRPr="00C63958">
              <w:rPr>
                <w:rStyle w:val="Hyperlink"/>
                <w:lang w:val="en-GB"/>
                <w:rPrChange w:id="865" w:author="Westerlund, Johan" w:date="2021-04-22T14:05:00Z">
                  <w:rPr>
                    <w:rStyle w:val="Hyperlink"/>
                    <w:noProof/>
                  </w:rPr>
                </w:rPrChange>
              </w:rPr>
              <w:fldChar w:fldCharType="separate"/>
            </w:r>
            <w:r w:rsidRPr="00C63958">
              <w:rPr>
                <w:rStyle w:val="Hyperlink"/>
                <w:bCs/>
                <w:u w:color="000000"/>
                <w:lang w:val="en-GB"/>
                <w:rPrChange w:id="866" w:author="Westerlund, Johan" w:date="2021-04-22T14:05:00Z">
                  <w:rPr>
                    <w:rStyle w:val="Hyperlink"/>
                    <w:bCs/>
                    <w:noProof/>
                    <w:u w:color="000000"/>
                  </w:rPr>
                </w:rPrChange>
              </w:rPr>
              <w:t>4.4.</w:t>
            </w:r>
            <w:r w:rsidRPr="00C63958">
              <w:rPr>
                <w:rFonts w:asciiTheme="minorHAnsi" w:eastAsiaTheme="minorEastAsia" w:hAnsiTheme="minorHAnsi" w:cstheme="minorBidi"/>
                <w:color w:val="auto"/>
                <w:lang w:val="en-GB" w:eastAsia="sv-SE"/>
                <w:rPrChange w:id="867" w:author="Westerlund, Johan" w:date="2021-04-22T14:05:00Z">
                  <w:rPr>
                    <w:rFonts w:asciiTheme="minorHAnsi" w:eastAsiaTheme="minorEastAsia" w:hAnsiTheme="minorHAnsi" w:cstheme="minorBidi"/>
                    <w:noProof/>
                    <w:color w:val="auto"/>
                    <w:lang w:val="sv-SE" w:eastAsia="sv-SE"/>
                  </w:rPr>
                </w:rPrChange>
              </w:rPr>
              <w:tab/>
            </w:r>
            <w:r w:rsidRPr="00C63958">
              <w:rPr>
                <w:rStyle w:val="Hyperlink"/>
                <w:lang w:val="en-GB"/>
                <w:rPrChange w:id="868" w:author="Westerlund, Johan" w:date="2021-04-22T14:05:00Z">
                  <w:rPr>
                    <w:rStyle w:val="Hyperlink"/>
                    <w:noProof/>
                  </w:rPr>
                </w:rPrChange>
              </w:rPr>
              <w:t>PROVISION OF SERVICES</w:t>
            </w:r>
            <w:r w:rsidRPr="00C63958">
              <w:rPr>
                <w:webHidden/>
                <w:lang w:val="en-GB"/>
                <w:rPrChange w:id="869" w:author="Westerlund, Johan" w:date="2021-04-22T14:05:00Z">
                  <w:rPr>
                    <w:noProof/>
                    <w:webHidden/>
                  </w:rPr>
                </w:rPrChange>
              </w:rPr>
              <w:tab/>
            </w:r>
            <w:r w:rsidRPr="00C63958">
              <w:rPr>
                <w:webHidden/>
                <w:lang w:val="en-GB"/>
                <w:rPrChange w:id="870" w:author="Westerlund, Johan" w:date="2021-04-22T14:05:00Z">
                  <w:rPr>
                    <w:noProof/>
                    <w:webHidden/>
                  </w:rPr>
                </w:rPrChange>
              </w:rPr>
              <w:fldChar w:fldCharType="begin"/>
            </w:r>
            <w:r w:rsidRPr="00C63958">
              <w:rPr>
                <w:webHidden/>
                <w:lang w:val="en-GB"/>
                <w:rPrChange w:id="871" w:author="Westerlund, Johan" w:date="2021-04-22T14:05:00Z">
                  <w:rPr>
                    <w:noProof/>
                    <w:webHidden/>
                  </w:rPr>
                </w:rPrChange>
              </w:rPr>
              <w:instrText xml:space="preserve"> PAGEREF _Toc53658291 \h </w:instrText>
            </w:r>
          </w:ins>
          <w:r w:rsidRPr="00C63958">
            <w:rPr>
              <w:webHidden/>
              <w:lang w:val="en-GB"/>
              <w:rPrChange w:id="872" w:author="Westerlund, Johan" w:date="2021-04-22T14:05:00Z">
                <w:rPr>
                  <w:webHidden/>
                  <w:lang w:val="en-GB"/>
                </w:rPr>
              </w:rPrChange>
            </w:rPr>
          </w:r>
          <w:r w:rsidRPr="00C63958">
            <w:rPr>
              <w:webHidden/>
              <w:lang w:val="en-GB"/>
              <w:rPrChange w:id="873" w:author="Westerlund, Johan" w:date="2021-04-22T14:05:00Z">
                <w:rPr>
                  <w:noProof/>
                  <w:webHidden/>
                </w:rPr>
              </w:rPrChange>
            </w:rPr>
            <w:fldChar w:fldCharType="separate"/>
          </w:r>
          <w:ins w:id="874" w:author="Westerlund, Johan" w:date="2020-10-15T12:44:00Z">
            <w:r w:rsidRPr="00C63958">
              <w:rPr>
                <w:webHidden/>
                <w:lang w:val="en-GB"/>
                <w:rPrChange w:id="875" w:author="Westerlund, Johan" w:date="2021-04-22T14:05:00Z">
                  <w:rPr>
                    <w:noProof/>
                    <w:webHidden/>
                  </w:rPr>
                </w:rPrChange>
              </w:rPr>
              <w:t>13</w:t>
            </w:r>
            <w:r w:rsidRPr="00C63958">
              <w:rPr>
                <w:webHidden/>
                <w:lang w:val="en-GB"/>
                <w:rPrChange w:id="876" w:author="Westerlund, Johan" w:date="2021-04-22T14:05:00Z">
                  <w:rPr>
                    <w:noProof/>
                    <w:webHidden/>
                  </w:rPr>
                </w:rPrChange>
              </w:rPr>
              <w:fldChar w:fldCharType="end"/>
            </w:r>
            <w:r w:rsidRPr="00C63958">
              <w:rPr>
                <w:rStyle w:val="Hyperlink"/>
                <w:lang w:val="en-GB"/>
                <w:rPrChange w:id="877" w:author="Westerlund, Johan" w:date="2021-04-22T14:05:00Z">
                  <w:rPr>
                    <w:rStyle w:val="Hyperlink"/>
                    <w:noProof/>
                  </w:rPr>
                </w:rPrChange>
              </w:rPr>
              <w:fldChar w:fldCharType="end"/>
            </w:r>
          </w:ins>
        </w:p>
        <w:p w14:paraId="1DCDCDC1" w14:textId="60B38080" w:rsidR="00601DC7" w:rsidRPr="00C63958" w:rsidRDefault="00601DC7">
          <w:pPr>
            <w:pStyle w:val="TOC2"/>
            <w:tabs>
              <w:tab w:val="left" w:pos="660"/>
              <w:tab w:val="right" w:leader="dot" w:pos="10195"/>
            </w:tabs>
            <w:rPr>
              <w:ins w:id="878" w:author="Westerlund, Johan" w:date="2020-10-15T12:44:00Z"/>
              <w:rFonts w:asciiTheme="minorHAnsi" w:eastAsiaTheme="minorEastAsia" w:hAnsiTheme="minorHAnsi" w:cstheme="minorBidi"/>
              <w:color w:val="auto"/>
              <w:lang w:val="en-GB" w:eastAsia="sv-SE"/>
              <w:rPrChange w:id="879" w:author="Westerlund, Johan" w:date="2021-04-22T14:05:00Z">
                <w:rPr>
                  <w:ins w:id="880" w:author="Westerlund, Johan" w:date="2020-10-15T12:44:00Z"/>
                  <w:rFonts w:asciiTheme="minorHAnsi" w:eastAsiaTheme="minorEastAsia" w:hAnsiTheme="minorHAnsi" w:cstheme="minorBidi"/>
                  <w:noProof/>
                  <w:color w:val="auto"/>
                  <w:lang w:val="sv-SE" w:eastAsia="sv-SE"/>
                </w:rPr>
              </w:rPrChange>
            </w:rPr>
          </w:pPr>
          <w:ins w:id="881" w:author="Westerlund, Johan" w:date="2020-10-15T12:44:00Z">
            <w:r w:rsidRPr="00C63958">
              <w:rPr>
                <w:rStyle w:val="Hyperlink"/>
                <w:lang w:val="en-GB"/>
                <w:rPrChange w:id="882" w:author="Westerlund, Johan" w:date="2021-04-22T14:05:00Z">
                  <w:rPr>
                    <w:rStyle w:val="Hyperlink"/>
                    <w:noProof/>
                  </w:rPr>
                </w:rPrChange>
              </w:rPr>
              <w:fldChar w:fldCharType="begin"/>
            </w:r>
            <w:r w:rsidRPr="00C63958">
              <w:rPr>
                <w:rStyle w:val="Hyperlink"/>
                <w:lang w:val="en-GB"/>
                <w:rPrChange w:id="883" w:author="Westerlund, Johan" w:date="2021-04-22T14:05:00Z">
                  <w:rPr>
                    <w:rStyle w:val="Hyperlink"/>
                    <w:noProof/>
                  </w:rPr>
                </w:rPrChange>
              </w:rPr>
              <w:instrText xml:space="preserve"> </w:instrText>
            </w:r>
            <w:r w:rsidRPr="00C63958">
              <w:rPr>
                <w:lang w:val="en-GB"/>
                <w:rPrChange w:id="884" w:author="Westerlund, Johan" w:date="2021-04-22T14:05:00Z">
                  <w:rPr>
                    <w:noProof/>
                  </w:rPr>
                </w:rPrChange>
              </w:rPr>
              <w:instrText>HYPERLINK \l "_Toc53658292"</w:instrText>
            </w:r>
            <w:r w:rsidRPr="00C63958">
              <w:rPr>
                <w:rStyle w:val="Hyperlink"/>
                <w:lang w:val="en-GB"/>
                <w:rPrChange w:id="885" w:author="Westerlund, Johan" w:date="2021-04-22T14:05:00Z">
                  <w:rPr>
                    <w:rStyle w:val="Hyperlink"/>
                    <w:noProof/>
                  </w:rPr>
                </w:rPrChange>
              </w:rPr>
              <w:instrText xml:space="preserve"> </w:instrText>
            </w:r>
            <w:r w:rsidRPr="00C63958">
              <w:rPr>
                <w:rStyle w:val="Hyperlink"/>
                <w:lang w:val="en-GB"/>
                <w:rPrChange w:id="886" w:author="Westerlund, Johan" w:date="2021-04-22T14:05:00Z">
                  <w:rPr>
                    <w:rStyle w:val="Hyperlink"/>
                    <w:noProof/>
                  </w:rPr>
                </w:rPrChange>
              </w:rPr>
              <w:fldChar w:fldCharType="separate"/>
            </w:r>
            <w:r w:rsidRPr="00C63958">
              <w:rPr>
                <w:rStyle w:val="Hyperlink"/>
                <w:bCs/>
                <w:u w:color="000000"/>
                <w:lang w:val="en-GB"/>
                <w:rPrChange w:id="887" w:author="Westerlund, Johan" w:date="2021-04-22T14:05:00Z">
                  <w:rPr>
                    <w:rStyle w:val="Hyperlink"/>
                    <w:bCs/>
                    <w:noProof/>
                    <w:u w:color="000000"/>
                  </w:rPr>
                </w:rPrChange>
              </w:rPr>
              <w:t>4.5.</w:t>
            </w:r>
            <w:r w:rsidRPr="00C63958">
              <w:rPr>
                <w:rFonts w:asciiTheme="minorHAnsi" w:eastAsiaTheme="minorEastAsia" w:hAnsiTheme="minorHAnsi" w:cstheme="minorBidi"/>
                <w:color w:val="auto"/>
                <w:lang w:val="en-GB" w:eastAsia="sv-SE"/>
                <w:rPrChange w:id="888" w:author="Westerlund, Johan" w:date="2021-04-22T14:05:00Z">
                  <w:rPr>
                    <w:rFonts w:asciiTheme="minorHAnsi" w:eastAsiaTheme="minorEastAsia" w:hAnsiTheme="minorHAnsi" w:cstheme="minorBidi"/>
                    <w:noProof/>
                    <w:color w:val="auto"/>
                    <w:lang w:val="sv-SE" w:eastAsia="sv-SE"/>
                  </w:rPr>
                </w:rPrChange>
              </w:rPr>
              <w:tab/>
            </w:r>
            <w:r w:rsidRPr="00C63958">
              <w:rPr>
                <w:rStyle w:val="Hyperlink"/>
                <w:lang w:val="en-GB"/>
                <w:rPrChange w:id="889" w:author="Westerlund, Johan" w:date="2021-04-22T14:05:00Z">
                  <w:rPr>
                    <w:rStyle w:val="Hyperlink"/>
                    <w:noProof/>
                  </w:rPr>
                </w:rPrChange>
              </w:rPr>
              <w:t>PERFORMANCE MEASUREMENT</w:t>
            </w:r>
            <w:r w:rsidRPr="00C63958">
              <w:rPr>
                <w:webHidden/>
                <w:lang w:val="en-GB"/>
                <w:rPrChange w:id="890" w:author="Westerlund, Johan" w:date="2021-04-22T14:05:00Z">
                  <w:rPr>
                    <w:noProof/>
                    <w:webHidden/>
                  </w:rPr>
                </w:rPrChange>
              </w:rPr>
              <w:tab/>
            </w:r>
            <w:r w:rsidRPr="00C63958">
              <w:rPr>
                <w:webHidden/>
                <w:lang w:val="en-GB"/>
                <w:rPrChange w:id="891" w:author="Westerlund, Johan" w:date="2021-04-22T14:05:00Z">
                  <w:rPr>
                    <w:noProof/>
                    <w:webHidden/>
                  </w:rPr>
                </w:rPrChange>
              </w:rPr>
              <w:fldChar w:fldCharType="begin"/>
            </w:r>
            <w:r w:rsidRPr="00C63958">
              <w:rPr>
                <w:webHidden/>
                <w:lang w:val="en-GB"/>
                <w:rPrChange w:id="892" w:author="Westerlund, Johan" w:date="2021-04-22T14:05:00Z">
                  <w:rPr>
                    <w:noProof/>
                    <w:webHidden/>
                  </w:rPr>
                </w:rPrChange>
              </w:rPr>
              <w:instrText xml:space="preserve"> PAGEREF _Toc53658292 \h </w:instrText>
            </w:r>
          </w:ins>
          <w:r w:rsidRPr="00C63958">
            <w:rPr>
              <w:webHidden/>
              <w:lang w:val="en-GB"/>
              <w:rPrChange w:id="893" w:author="Westerlund, Johan" w:date="2021-04-22T14:05:00Z">
                <w:rPr>
                  <w:webHidden/>
                  <w:lang w:val="en-GB"/>
                </w:rPr>
              </w:rPrChange>
            </w:rPr>
          </w:r>
          <w:r w:rsidRPr="00C63958">
            <w:rPr>
              <w:webHidden/>
              <w:lang w:val="en-GB"/>
              <w:rPrChange w:id="894" w:author="Westerlund, Johan" w:date="2021-04-22T14:05:00Z">
                <w:rPr>
                  <w:noProof/>
                  <w:webHidden/>
                </w:rPr>
              </w:rPrChange>
            </w:rPr>
            <w:fldChar w:fldCharType="separate"/>
          </w:r>
          <w:ins w:id="895" w:author="Westerlund, Johan" w:date="2020-10-15T12:44:00Z">
            <w:r w:rsidRPr="00C63958">
              <w:rPr>
                <w:webHidden/>
                <w:lang w:val="en-GB"/>
                <w:rPrChange w:id="896" w:author="Westerlund, Johan" w:date="2021-04-22T14:05:00Z">
                  <w:rPr>
                    <w:noProof/>
                    <w:webHidden/>
                  </w:rPr>
                </w:rPrChange>
              </w:rPr>
              <w:t>13</w:t>
            </w:r>
            <w:r w:rsidRPr="00C63958">
              <w:rPr>
                <w:webHidden/>
                <w:lang w:val="en-GB"/>
                <w:rPrChange w:id="897" w:author="Westerlund, Johan" w:date="2021-04-22T14:05:00Z">
                  <w:rPr>
                    <w:noProof/>
                    <w:webHidden/>
                  </w:rPr>
                </w:rPrChange>
              </w:rPr>
              <w:fldChar w:fldCharType="end"/>
            </w:r>
            <w:r w:rsidRPr="00C63958">
              <w:rPr>
                <w:rStyle w:val="Hyperlink"/>
                <w:lang w:val="en-GB"/>
                <w:rPrChange w:id="898" w:author="Westerlund, Johan" w:date="2021-04-22T14:05:00Z">
                  <w:rPr>
                    <w:rStyle w:val="Hyperlink"/>
                    <w:noProof/>
                  </w:rPr>
                </w:rPrChange>
              </w:rPr>
              <w:fldChar w:fldCharType="end"/>
            </w:r>
          </w:ins>
        </w:p>
        <w:p w14:paraId="7B5B1CB5" w14:textId="4EE37ED0" w:rsidR="00601DC7" w:rsidRPr="00C63958" w:rsidRDefault="00601DC7">
          <w:pPr>
            <w:pStyle w:val="TOC2"/>
            <w:tabs>
              <w:tab w:val="left" w:pos="660"/>
              <w:tab w:val="right" w:leader="dot" w:pos="10195"/>
            </w:tabs>
            <w:rPr>
              <w:ins w:id="899" w:author="Westerlund, Johan" w:date="2020-10-15T12:44:00Z"/>
              <w:rFonts w:asciiTheme="minorHAnsi" w:eastAsiaTheme="minorEastAsia" w:hAnsiTheme="minorHAnsi" w:cstheme="minorBidi"/>
              <w:color w:val="auto"/>
              <w:lang w:val="en-GB" w:eastAsia="sv-SE"/>
              <w:rPrChange w:id="900" w:author="Westerlund, Johan" w:date="2021-04-22T14:05:00Z">
                <w:rPr>
                  <w:ins w:id="901" w:author="Westerlund, Johan" w:date="2020-10-15T12:44:00Z"/>
                  <w:rFonts w:asciiTheme="minorHAnsi" w:eastAsiaTheme="minorEastAsia" w:hAnsiTheme="minorHAnsi" w:cstheme="minorBidi"/>
                  <w:noProof/>
                  <w:color w:val="auto"/>
                  <w:lang w:val="sv-SE" w:eastAsia="sv-SE"/>
                </w:rPr>
              </w:rPrChange>
            </w:rPr>
          </w:pPr>
          <w:ins w:id="902" w:author="Westerlund, Johan" w:date="2020-10-15T12:44:00Z">
            <w:r w:rsidRPr="00C63958">
              <w:rPr>
                <w:rStyle w:val="Hyperlink"/>
                <w:lang w:val="en-GB"/>
                <w:rPrChange w:id="903" w:author="Westerlund, Johan" w:date="2021-04-22T14:05:00Z">
                  <w:rPr>
                    <w:rStyle w:val="Hyperlink"/>
                    <w:noProof/>
                  </w:rPr>
                </w:rPrChange>
              </w:rPr>
              <w:fldChar w:fldCharType="begin"/>
            </w:r>
            <w:r w:rsidRPr="00C63958">
              <w:rPr>
                <w:rStyle w:val="Hyperlink"/>
                <w:lang w:val="en-GB"/>
                <w:rPrChange w:id="904" w:author="Westerlund, Johan" w:date="2021-04-22T14:05:00Z">
                  <w:rPr>
                    <w:rStyle w:val="Hyperlink"/>
                    <w:noProof/>
                  </w:rPr>
                </w:rPrChange>
              </w:rPr>
              <w:instrText xml:space="preserve"> </w:instrText>
            </w:r>
            <w:r w:rsidRPr="00C63958">
              <w:rPr>
                <w:lang w:val="en-GB"/>
                <w:rPrChange w:id="905" w:author="Westerlund, Johan" w:date="2021-04-22T14:05:00Z">
                  <w:rPr>
                    <w:noProof/>
                  </w:rPr>
                </w:rPrChange>
              </w:rPr>
              <w:instrText>HYPERLINK \l "_Toc53658293"</w:instrText>
            </w:r>
            <w:r w:rsidRPr="00C63958">
              <w:rPr>
                <w:rStyle w:val="Hyperlink"/>
                <w:lang w:val="en-GB"/>
                <w:rPrChange w:id="906" w:author="Westerlund, Johan" w:date="2021-04-22T14:05:00Z">
                  <w:rPr>
                    <w:rStyle w:val="Hyperlink"/>
                    <w:noProof/>
                  </w:rPr>
                </w:rPrChange>
              </w:rPr>
              <w:instrText xml:space="preserve"> </w:instrText>
            </w:r>
            <w:r w:rsidRPr="00C63958">
              <w:rPr>
                <w:rStyle w:val="Hyperlink"/>
                <w:lang w:val="en-GB"/>
                <w:rPrChange w:id="907" w:author="Westerlund, Johan" w:date="2021-04-22T14:05:00Z">
                  <w:rPr>
                    <w:rStyle w:val="Hyperlink"/>
                    <w:noProof/>
                  </w:rPr>
                </w:rPrChange>
              </w:rPr>
              <w:fldChar w:fldCharType="separate"/>
            </w:r>
            <w:r w:rsidRPr="00C63958">
              <w:rPr>
                <w:rStyle w:val="Hyperlink"/>
                <w:bCs/>
                <w:u w:color="000000"/>
                <w:lang w:val="en-GB"/>
                <w:rPrChange w:id="908" w:author="Westerlund, Johan" w:date="2021-04-22T14:05:00Z">
                  <w:rPr>
                    <w:rStyle w:val="Hyperlink"/>
                    <w:bCs/>
                    <w:noProof/>
                    <w:u w:color="000000"/>
                  </w:rPr>
                </w:rPrChange>
              </w:rPr>
              <w:t>4.6.</w:t>
            </w:r>
            <w:r w:rsidRPr="00C63958">
              <w:rPr>
                <w:rFonts w:asciiTheme="minorHAnsi" w:eastAsiaTheme="minorEastAsia" w:hAnsiTheme="minorHAnsi" w:cstheme="minorBidi"/>
                <w:color w:val="auto"/>
                <w:lang w:val="en-GB" w:eastAsia="sv-SE"/>
                <w:rPrChange w:id="909" w:author="Westerlund, Johan" w:date="2021-04-22T14:05:00Z">
                  <w:rPr>
                    <w:rFonts w:asciiTheme="minorHAnsi" w:eastAsiaTheme="minorEastAsia" w:hAnsiTheme="minorHAnsi" w:cstheme="minorBidi"/>
                    <w:noProof/>
                    <w:color w:val="auto"/>
                    <w:lang w:val="sv-SE" w:eastAsia="sv-SE"/>
                  </w:rPr>
                </w:rPrChange>
              </w:rPr>
              <w:tab/>
            </w:r>
            <w:r w:rsidRPr="00C63958">
              <w:rPr>
                <w:rStyle w:val="Hyperlink"/>
                <w:lang w:val="en-GB"/>
                <w:rPrChange w:id="910" w:author="Westerlund, Johan" w:date="2021-04-22T14:05:00Z">
                  <w:rPr>
                    <w:rStyle w:val="Hyperlink"/>
                    <w:noProof/>
                  </w:rPr>
                </w:rPrChange>
              </w:rPr>
              <w:t>AUDITING</w:t>
            </w:r>
            <w:r w:rsidRPr="00C63958">
              <w:rPr>
                <w:webHidden/>
                <w:lang w:val="en-GB"/>
                <w:rPrChange w:id="911" w:author="Westerlund, Johan" w:date="2021-04-22T14:05:00Z">
                  <w:rPr>
                    <w:noProof/>
                    <w:webHidden/>
                  </w:rPr>
                </w:rPrChange>
              </w:rPr>
              <w:tab/>
            </w:r>
            <w:r w:rsidRPr="00C63958">
              <w:rPr>
                <w:webHidden/>
                <w:lang w:val="en-GB"/>
                <w:rPrChange w:id="912" w:author="Westerlund, Johan" w:date="2021-04-22T14:05:00Z">
                  <w:rPr>
                    <w:noProof/>
                    <w:webHidden/>
                  </w:rPr>
                </w:rPrChange>
              </w:rPr>
              <w:fldChar w:fldCharType="begin"/>
            </w:r>
            <w:r w:rsidRPr="00C63958">
              <w:rPr>
                <w:webHidden/>
                <w:lang w:val="en-GB"/>
                <w:rPrChange w:id="913" w:author="Westerlund, Johan" w:date="2021-04-22T14:05:00Z">
                  <w:rPr>
                    <w:noProof/>
                    <w:webHidden/>
                  </w:rPr>
                </w:rPrChange>
              </w:rPr>
              <w:instrText xml:space="preserve"> PAGEREF _Toc53658293 \h </w:instrText>
            </w:r>
          </w:ins>
          <w:r w:rsidRPr="00C63958">
            <w:rPr>
              <w:webHidden/>
              <w:lang w:val="en-GB"/>
              <w:rPrChange w:id="914" w:author="Westerlund, Johan" w:date="2021-04-22T14:05:00Z">
                <w:rPr>
                  <w:webHidden/>
                  <w:lang w:val="en-GB"/>
                </w:rPr>
              </w:rPrChange>
            </w:rPr>
          </w:r>
          <w:r w:rsidRPr="00C63958">
            <w:rPr>
              <w:webHidden/>
              <w:lang w:val="en-GB"/>
              <w:rPrChange w:id="915" w:author="Westerlund, Johan" w:date="2021-04-22T14:05:00Z">
                <w:rPr>
                  <w:noProof/>
                  <w:webHidden/>
                </w:rPr>
              </w:rPrChange>
            </w:rPr>
            <w:fldChar w:fldCharType="separate"/>
          </w:r>
          <w:ins w:id="916" w:author="Westerlund, Johan" w:date="2020-10-15T12:44:00Z">
            <w:r w:rsidRPr="00C63958">
              <w:rPr>
                <w:webHidden/>
                <w:lang w:val="en-GB"/>
                <w:rPrChange w:id="917" w:author="Westerlund, Johan" w:date="2021-04-22T14:05:00Z">
                  <w:rPr>
                    <w:noProof/>
                    <w:webHidden/>
                  </w:rPr>
                </w:rPrChange>
              </w:rPr>
              <w:t>13</w:t>
            </w:r>
            <w:r w:rsidRPr="00C63958">
              <w:rPr>
                <w:webHidden/>
                <w:lang w:val="en-GB"/>
                <w:rPrChange w:id="918" w:author="Westerlund, Johan" w:date="2021-04-22T14:05:00Z">
                  <w:rPr>
                    <w:noProof/>
                    <w:webHidden/>
                  </w:rPr>
                </w:rPrChange>
              </w:rPr>
              <w:fldChar w:fldCharType="end"/>
            </w:r>
            <w:r w:rsidRPr="00C63958">
              <w:rPr>
                <w:rStyle w:val="Hyperlink"/>
                <w:lang w:val="en-GB"/>
                <w:rPrChange w:id="919" w:author="Westerlund, Johan" w:date="2021-04-22T14:05:00Z">
                  <w:rPr>
                    <w:rStyle w:val="Hyperlink"/>
                    <w:noProof/>
                  </w:rPr>
                </w:rPrChange>
              </w:rPr>
              <w:fldChar w:fldCharType="end"/>
            </w:r>
          </w:ins>
        </w:p>
        <w:p w14:paraId="71694369" w14:textId="4AF4CECA" w:rsidR="00601DC7" w:rsidRPr="00C63958" w:rsidRDefault="00601DC7">
          <w:pPr>
            <w:pStyle w:val="TOC1"/>
            <w:tabs>
              <w:tab w:val="left" w:pos="450"/>
              <w:tab w:val="right" w:leader="dot" w:pos="10195"/>
            </w:tabs>
            <w:rPr>
              <w:ins w:id="920" w:author="Westerlund, Johan" w:date="2020-10-15T12:44:00Z"/>
              <w:rFonts w:asciiTheme="minorHAnsi" w:eastAsiaTheme="minorEastAsia" w:hAnsiTheme="minorHAnsi" w:cstheme="minorBidi"/>
              <w:b w:val="0"/>
              <w:color w:val="auto"/>
              <w:lang w:val="en-GB" w:eastAsia="sv-SE"/>
              <w:rPrChange w:id="921" w:author="Westerlund, Johan" w:date="2021-04-22T14:05:00Z">
                <w:rPr>
                  <w:ins w:id="922" w:author="Westerlund, Johan" w:date="2020-10-15T12:44:00Z"/>
                  <w:rFonts w:asciiTheme="minorHAnsi" w:eastAsiaTheme="minorEastAsia" w:hAnsiTheme="minorHAnsi" w:cstheme="minorBidi"/>
                  <w:b w:val="0"/>
                  <w:noProof/>
                  <w:color w:val="auto"/>
                  <w:lang w:val="sv-SE" w:eastAsia="sv-SE"/>
                </w:rPr>
              </w:rPrChange>
            </w:rPr>
          </w:pPr>
          <w:ins w:id="923" w:author="Westerlund, Johan" w:date="2020-10-15T12:44:00Z">
            <w:r w:rsidRPr="00C63958">
              <w:rPr>
                <w:rStyle w:val="Hyperlink"/>
                <w:lang w:val="en-GB"/>
                <w:rPrChange w:id="924" w:author="Westerlund, Johan" w:date="2021-04-22T14:05:00Z">
                  <w:rPr>
                    <w:rStyle w:val="Hyperlink"/>
                    <w:noProof/>
                  </w:rPr>
                </w:rPrChange>
              </w:rPr>
              <w:fldChar w:fldCharType="begin"/>
            </w:r>
            <w:r w:rsidRPr="00C63958">
              <w:rPr>
                <w:rStyle w:val="Hyperlink"/>
                <w:lang w:val="en-GB"/>
                <w:rPrChange w:id="925" w:author="Westerlund, Johan" w:date="2021-04-22T14:05:00Z">
                  <w:rPr>
                    <w:rStyle w:val="Hyperlink"/>
                    <w:noProof/>
                  </w:rPr>
                </w:rPrChange>
              </w:rPr>
              <w:instrText xml:space="preserve"> </w:instrText>
            </w:r>
            <w:r w:rsidRPr="00C63958">
              <w:rPr>
                <w:lang w:val="en-GB"/>
                <w:rPrChange w:id="926" w:author="Westerlund, Johan" w:date="2021-04-22T14:05:00Z">
                  <w:rPr>
                    <w:noProof/>
                  </w:rPr>
                </w:rPrChange>
              </w:rPr>
              <w:instrText>HYPERLINK \l "_Toc53658294"</w:instrText>
            </w:r>
            <w:r w:rsidRPr="00C63958">
              <w:rPr>
                <w:rStyle w:val="Hyperlink"/>
                <w:lang w:val="en-GB"/>
                <w:rPrChange w:id="927" w:author="Westerlund, Johan" w:date="2021-04-22T14:05:00Z">
                  <w:rPr>
                    <w:rStyle w:val="Hyperlink"/>
                    <w:noProof/>
                  </w:rPr>
                </w:rPrChange>
              </w:rPr>
              <w:instrText xml:space="preserve"> </w:instrText>
            </w:r>
            <w:r w:rsidRPr="00C63958">
              <w:rPr>
                <w:rStyle w:val="Hyperlink"/>
                <w:lang w:val="en-GB"/>
                <w:rPrChange w:id="928" w:author="Westerlund, Johan" w:date="2021-04-22T14:05:00Z">
                  <w:rPr>
                    <w:rStyle w:val="Hyperlink"/>
                    <w:noProof/>
                  </w:rPr>
                </w:rPrChange>
              </w:rPr>
              <w:fldChar w:fldCharType="separate"/>
            </w:r>
            <w:r w:rsidRPr="00C63958">
              <w:rPr>
                <w:rStyle w:val="Hyperlink"/>
                <w:bCs/>
                <w:u w:color="000000"/>
                <w:lang w:val="en-GB"/>
                <w:rPrChange w:id="929" w:author="Westerlund, Johan" w:date="2021-04-22T14:05:00Z">
                  <w:rPr>
                    <w:rStyle w:val="Hyperlink"/>
                    <w:bCs/>
                    <w:noProof/>
                    <w:u w:color="000000"/>
                  </w:rPr>
                </w:rPrChange>
              </w:rPr>
              <w:t>5.</w:t>
            </w:r>
            <w:r w:rsidRPr="00C63958">
              <w:rPr>
                <w:rFonts w:asciiTheme="minorHAnsi" w:eastAsiaTheme="minorEastAsia" w:hAnsiTheme="minorHAnsi" w:cstheme="minorBidi"/>
                <w:b w:val="0"/>
                <w:color w:val="auto"/>
                <w:lang w:val="en-GB" w:eastAsia="sv-SE"/>
                <w:rPrChange w:id="930" w:author="Westerlund, Johan" w:date="2021-04-22T14:05:00Z">
                  <w:rPr>
                    <w:rFonts w:asciiTheme="minorHAnsi" w:eastAsiaTheme="minorEastAsia" w:hAnsiTheme="minorHAnsi" w:cstheme="minorBidi"/>
                    <w:b w:val="0"/>
                    <w:noProof/>
                    <w:color w:val="auto"/>
                    <w:lang w:val="sv-SE" w:eastAsia="sv-SE"/>
                  </w:rPr>
                </w:rPrChange>
              </w:rPr>
              <w:tab/>
            </w:r>
            <w:r w:rsidRPr="00C63958">
              <w:rPr>
                <w:rStyle w:val="Hyperlink"/>
                <w:lang w:val="en-GB"/>
                <w:rPrChange w:id="931" w:author="Westerlund, Johan" w:date="2021-04-22T14:05:00Z">
                  <w:rPr>
                    <w:rStyle w:val="Hyperlink"/>
                    <w:noProof/>
                  </w:rPr>
                </w:rPrChange>
              </w:rPr>
              <w:t>MAINTAINING A QUALITY MANAGEMENT SYSTEM</w:t>
            </w:r>
            <w:r w:rsidRPr="00C63958">
              <w:rPr>
                <w:webHidden/>
                <w:lang w:val="en-GB"/>
                <w:rPrChange w:id="932" w:author="Westerlund, Johan" w:date="2021-04-22T14:05:00Z">
                  <w:rPr>
                    <w:noProof/>
                    <w:webHidden/>
                  </w:rPr>
                </w:rPrChange>
              </w:rPr>
              <w:tab/>
            </w:r>
            <w:r w:rsidRPr="00C63958">
              <w:rPr>
                <w:webHidden/>
                <w:lang w:val="en-GB"/>
                <w:rPrChange w:id="933" w:author="Westerlund, Johan" w:date="2021-04-22T14:05:00Z">
                  <w:rPr>
                    <w:noProof/>
                    <w:webHidden/>
                  </w:rPr>
                </w:rPrChange>
              </w:rPr>
              <w:fldChar w:fldCharType="begin"/>
            </w:r>
            <w:r w:rsidRPr="00C63958">
              <w:rPr>
                <w:webHidden/>
                <w:lang w:val="en-GB"/>
                <w:rPrChange w:id="934" w:author="Westerlund, Johan" w:date="2021-04-22T14:05:00Z">
                  <w:rPr>
                    <w:noProof/>
                    <w:webHidden/>
                  </w:rPr>
                </w:rPrChange>
              </w:rPr>
              <w:instrText xml:space="preserve"> PAGEREF _Toc53658294 \h </w:instrText>
            </w:r>
          </w:ins>
          <w:r w:rsidRPr="00C63958">
            <w:rPr>
              <w:webHidden/>
              <w:lang w:val="en-GB"/>
              <w:rPrChange w:id="935" w:author="Westerlund, Johan" w:date="2021-04-22T14:05:00Z">
                <w:rPr>
                  <w:webHidden/>
                  <w:lang w:val="en-GB"/>
                </w:rPr>
              </w:rPrChange>
            </w:rPr>
          </w:r>
          <w:r w:rsidRPr="00C63958">
            <w:rPr>
              <w:webHidden/>
              <w:lang w:val="en-GB"/>
              <w:rPrChange w:id="936" w:author="Westerlund, Johan" w:date="2021-04-22T14:05:00Z">
                <w:rPr>
                  <w:noProof/>
                  <w:webHidden/>
                </w:rPr>
              </w:rPrChange>
            </w:rPr>
            <w:fldChar w:fldCharType="separate"/>
          </w:r>
          <w:ins w:id="937" w:author="Westerlund, Johan" w:date="2020-10-15T12:44:00Z">
            <w:r w:rsidRPr="00C63958">
              <w:rPr>
                <w:webHidden/>
                <w:lang w:val="en-GB"/>
                <w:rPrChange w:id="938" w:author="Westerlund, Johan" w:date="2021-04-22T14:05:00Z">
                  <w:rPr>
                    <w:noProof/>
                    <w:webHidden/>
                  </w:rPr>
                </w:rPrChange>
              </w:rPr>
              <w:t>14</w:t>
            </w:r>
            <w:r w:rsidRPr="00C63958">
              <w:rPr>
                <w:webHidden/>
                <w:lang w:val="en-GB"/>
                <w:rPrChange w:id="939" w:author="Westerlund, Johan" w:date="2021-04-22T14:05:00Z">
                  <w:rPr>
                    <w:noProof/>
                    <w:webHidden/>
                  </w:rPr>
                </w:rPrChange>
              </w:rPr>
              <w:fldChar w:fldCharType="end"/>
            </w:r>
            <w:r w:rsidRPr="00C63958">
              <w:rPr>
                <w:rStyle w:val="Hyperlink"/>
                <w:lang w:val="en-GB"/>
                <w:rPrChange w:id="940" w:author="Westerlund, Johan" w:date="2021-04-22T14:05:00Z">
                  <w:rPr>
                    <w:rStyle w:val="Hyperlink"/>
                    <w:noProof/>
                  </w:rPr>
                </w:rPrChange>
              </w:rPr>
              <w:fldChar w:fldCharType="end"/>
            </w:r>
          </w:ins>
        </w:p>
        <w:p w14:paraId="6E4C167E" w14:textId="6967CDF7" w:rsidR="00601DC7" w:rsidRPr="00C63958" w:rsidRDefault="00601DC7">
          <w:pPr>
            <w:pStyle w:val="TOC2"/>
            <w:tabs>
              <w:tab w:val="left" w:pos="660"/>
              <w:tab w:val="right" w:leader="dot" w:pos="10195"/>
            </w:tabs>
            <w:rPr>
              <w:ins w:id="941" w:author="Westerlund, Johan" w:date="2020-10-15T12:44:00Z"/>
              <w:rFonts w:asciiTheme="minorHAnsi" w:eastAsiaTheme="minorEastAsia" w:hAnsiTheme="minorHAnsi" w:cstheme="minorBidi"/>
              <w:color w:val="auto"/>
              <w:lang w:val="en-GB" w:eastAsia="sv-SE"/>
              <w:rPrChange w:id="942" w:author="Westerlund, Johan" w:date="2021-04-22T14:05:00Z">
                <w:rPr>
                  <w:ins w:id="943" w:author="Westerlund, Johan" w:date="2020-10-15T12:44:00Z"/>
                  <w:rFonts w:asciiTheme="minorHAnsi" w:eastAsiaTheme="minorEastAsia" w:hAnsiTheme="minorHAnsi" w:cstheme="minorBidi"/>
                  <w:noProof/>
                  <w:color w:val="auto"/>
                  <w:lang w:val="sv-SE" w:eastAsia="sv-SE"/>
                </w:rPr>
              </w:rPrChange>
            </w:rPr>
          </w:pPr>
          <w:ins w:id="944" w:author="Westerlund, Johan" w:date="2020-10-15T12:44:00Z">
            <w:r w:rsidRPr="00C63958">
              <w:rPr>
                <w:rStyle w:val="Hyperlink"/>
                <w:lang w:val="en-GB"/>
                <w:rPrChange w:id="945" w:author="Westerlund, Johan" w:date="2021-04-22T14:05:00Z">
                  <w:rPr>
                    <w:rStyle w:val="Hyperlink"/>
                    <w:noProof/>
                  </w:rPr>
                </w:rPrChange>
              </w:rPr>
              <w:fldChar w:fldCharType="begin"/>
            </w:r>
            <w:r w:rsidRPr="00C63958">
              <w:rPr>
                <w:rStyle w:val="Hyperlink"/>
                <w:lang w:val="en-GB"/>
                <w:rPrChange w:id="946" w:author="Westerlund, Johan" w:date="2021-04-22T14:05:00Z">
                  <w:rPr>
                    <w:rStyle w:val="Hyperlink"/>
                    <w:noProof/>
                  </w:rPr>
                </w:rPrChange>
              </w:rPr>
              <w:instrText xml:space="preserve"> </w:instrText>
            </w:r>
            <w:r w:rsidRPr="00C63958">
              <w:rPr>
                <w:lang w:val="en-GB"/>
                <w:rPrChange w:id="947" w:author="Westerlund, Johan" w:date="2021-04-22T14:05:00Z">
                  <w:rPr>
                    <w:noProof/>
                  </w:rPr>
                </w:rPrChange>
              </w:rPr>
              <w:instrText>HYPERLINK \l "_Toc53658295"</w:instrText>
            </w:r>
            <w:r w:rsidRPr="00C63958">
              <w:rPr>
                <w:rStyle w:val="Hyperlink"/>
                <w:lang w:val="en-GB"/>
                <w:rPrChange w:id="948" w:author="Westerlund, Johan" w:date="2021-04-22T14:05:00Z">
                  <w:rPr>
                    <w:rStyle w:val="Hyperlink"/>
                    <w:noProof/>
                  </w:rPr>
                </w:rPrChange>
              </w:rPr>
              <w:instrText xml:space="preserve"> </w:instrText>
            </w:r>
            <w:r w:rsidRPr="00C63958">
              <w:rPr>
                <w:rStyle w:val="Hyperlink"/>
                <w:lang w:val="en-GB"/>
                <w:rPrChange w:id="949" w:author="Westerlund, Johan" w:date="2021-04-22T14:05:00Z">
                  <w:rPr>
                    <w:rStyle w:val="Hyperlink"/>
                    <w:noProof/>
                  </w:rPr>
                </w:rPrChange>
              </w:rPr>
              <w:fldChar w:fldCharType="separate"/>
            </w:r>
            <w:r w:rsidRPr="00C63958">
              <w:rPr>
                <w:rStyle w:val="Hyperlink"/>
                <w:bCs/>
                <w:u w:color="000000"/>
                <w:lang w:val="en-GB"/>
                <w:rPrChange w:id="950" w:author="Westerlund, Johan" w:date="2021-04-22T14:05:00Z">
                  <w:rPr>
                    <w:rStyle w:val="Hyperlink"/>
                    <w:bCs/>
                    <w:noProof/>
                    <w:u w:color="000000"/>
                  </w:rPr>
                </w:rPrChange>
              </w:rPr>
              <w:t>5.1.</w:t>
            </w:r>
            <w:r w:rsidRPr="00C63958">
              <w:rPr>
                <w:rFonts w:asciiTheme="minorHAnsi" w:eastAsiaTheme="minorEastAsia" w:hAnsiTheme="minorHAnsi" w:cstheme="minorBidi"/>
                <w:color w:val="auto"/>
                <w:lang w:val="en-GB" w:eastAsia="sv-SE"/>
                <w:rPrChange w:id="951" w:author="Westerlund, Johan" w:date="2021-04-22T14:05:00Z">
                  <w:rPr>
                    <w:rFonts w:asciiTheme="minorHAnsi" w:eastAsiaTheme="minorEastAsia" w:hAnsiTheme="minorHAnsi" w:cstheme="minorBidi"/>
                    <w:noProof/>
                    <w:color w:val="auto"/>
                    <w:lang w:val="sv-SE" w:eastAsia="sv-SE"/>
                  </w:rPr>
                </w:rPrChange>
              </w:rPr>
              <w:tab/>
            </w:r>
            <w:r w:rsidRPr="00C63958">
              <w:rPr>
                <w:rStyle w:val="Hyperlink"/>
                <w:lang w:val="en-GB"/>
                <w:rPrChange w:id="952" w:author="Westerlund, Johan" w:date="2021-04-22T14:05:00Z">
                  <w:rPr>
                    <w:rStyle w:val="Hyperlink"/>
                    <w:noProof/>
                  </w:rPr>
                </w:rPrChange>
              </w:rPr>
              <w:t>CHARACTERISTICS OF AN EFFECTIVE QMS</w:t>
            </w:r>
            <w:r w:rsidRPr="00C63958">
              <w:rPr>
                <w:webHidden/>
                <w:lang w:val="en-GB"/>
                <w:rPrChange w:id="953" w:author="Westerlund, Johan" w:date="2021-04-22T14:05:00Z">
                  <w:rPr>
                    <w:noProof/>
                    <w:webHidden/>
                  </w:rPr>
                </w:rPrChange>
              </w:rPr>
              <w:tab/>
            </w:r>
            <w:r w:rsidRPr="00C63958">
              <w:rPr>
                <w:webHidden/>
                <w:lang w:val="en-GB"/>
                <w:rPrChange w:id="954" w:author="Westerlund, Johan" w:date="2021-04-22T14:05:00Z">
                  <w:rPr>
                    <w:noProof/>
                    <w:webHidden/>
                  </w:rPr>
                </w:rPrChange>
              </w:rPr>
              <w:fldChar w:fldCharType="begin"/>
            </w:r>
            <w:r w:rsidRPr="00C63958">
              <w:rPr>
                <w:webHidden/>
                <w:lang w:val="en-GB"/>
                <w:rPrChange w:id="955" w:author="Westerlund, Johan" w:date="2021-04-22T14:05:00Z">
                  <w:rPr>
                    <w:noProof/>
                    <w:webHidden/>
                  </w:rPr>
                </w:rPrChange>
              </w:rPr>
              <w:instrText xml:space="preserve"> PAGEREF _Toc53658295 \h </w:instrText>
            </w:r>
          </w:ins>
          <w:r w:rsidRPr="00C63958">
            <w:rPr>
              <w:webHidden/>
              <w:lang w:val="en-GB"/>
              <w:rPrChange w:id="956" w:author="Westerlund, Johan" w:date="2021-04-22T14:05:00Z">
                <w:rPr>
                  <w:webHidden/>
                  <w:lang w:val="en-GB"/>
                </w:rPr>
              </w:rPrChange>
            </w:rPr>
          </w:r>
          <w:r w:rsidRPr="00C63958">
            <w:rPr>
              <w:webHidden/>
              <w:lang w:val="en-GB"/>
              <w:rPrChange w:id="957" w:author="Westerlund, Johan" w:date="2021-04-22T14:05:00Z">
                <w:rPr>
                  <w:noProof/>
                  <w:webHidden/>
                </w:rPr>
              </w:rPrChange>
            </w:rPr>
            <w:fldChar w:fldCharType="separate"/>
          </w:r>
          <w:ins w:id="958" w:author="Westerlund, Johan" w:date="2020-10-15T12:44:00Z">
            <w:r w:rsidRPr="00C63958">
              <w:rPr>
                <w:webHidden/>
                <w:lang w:val="en-GB"/>
                <w:rPrChange w:id="959" w:author="Westerlund, Johan" w:date="2021-04-22T14:05:00Z">
                  <w:rPr>
                    <w:noProof/>
                    <w:webHidden/>
                  </w:rPr>
                </w:rPrChange>
              </w:rPr>
              <w:t>14</w:t>
            </w:r>
            <w:r w:rsidRPr="00C63958">
              <w:rPr>
                <w:webHidden/>
                <w:lang w:val="en-GB"/>
                <w:rPrChange w:id="960" w:author="Westerlund, Johan" w:date="2021-04-22T14:05:00Z">
                  <w:rPr>
                    <w:noProof/>
                    <w:webHidden/>
                  </w:rPr>
                </w:rPrChange>
              </w:rPr>
              <w:fldChar w:fldCharType="end"/>
            </w:r>
            <w:r w:rsidRPr="00C63958">
              <w:rPr>
                <w:rStyle w:val="Hyperlink"/>
                <w:lang w:val="en-GB"/>
                <w:rPrChange w:id="961" w:author="Westerlund, Johan" w:date="2021-04-22T14:05:00Z">
                  <w:rPr>
                    <w:rStyle w:val="Hyperlink"/>
                    <w:noProof/>
                  </w:rPr>
                </w:rPrChange>
              </w:rPr>
              <w:fldChar w:fldCharType="end"/>
            </w:r>
          </w:ins>
        </w:p>
        <w:p w14:paraId="7807C9A5" w14:textId="04052590" w:rsidR="00601DC7" w:rsidRPr="00C63958" w:rsidRDefault="00601DC7">
          <w:pPr>
            <w:pStyle w:val="TOC2"/>
            <w:tabs>
              <w:tab w:val="left" w:pos="660"/>
              <w:tab w:val="right" w:leader="dot" w:pos="10195"/>
            </w:tabs>
            <w:rPr>
              <w:ins w:id="962" w:author="Westerlund, Johan" w:date="2020-10-15T12:44:00Z"/>
              <w:rFonts w:asciiTheme="minorHAnsi" w:eastAsiaTheme="minorEastAsia" w:hAnsiTheme="minorHAnsi" w:cstheme="minorBidi"/>
              <w:color w:val="auto"/>
              <w:lang w:val="en-GB" w:eastAsia="sv-SE"/>
              <w:rPrChange w:id="963" w:author="Westerlund, Johan" w:date="2021-04-22T14:05:00Z">
                <w:rPr>
                  <w:ins w:id="964" w:author="Westerlund, Johan" w:date="2020-10-15T12:44:00Z"/>
                  <w:rFonts w:asciiTheme="minorHAnsi" w:eastAsiaTheme="minorEastAsia" w:hAnsiTheme="minorHAnsi" w:cstheme="minorBidi"/>
                  <w:noProof/>
                  <w:color w:val="auto"/>
                  <w:lang w:val="sv-SE" w:eastAsia="sv-SE"/>
                </w:rPr>
              </w:rPrChange>
            </w:rPr>
          </w:pPr>
          <w:ins w:id="965" w:author="Westerlund, Johan" w:date="2020-10-15T12:44:00Z">
            <w:r w:rsidRPr="00C63958">
              <w:rPr>
                <w:rStyle w:val="Hyperlink"/>
                <w:lang w:val="en-GB"/>
                <w:rPrChange w:id="966" w:author="Westerlund, Johan" w:date="2021-04-22T14:05:00Z">
                  <w:rPr>
                    <w:rStyle w:val="Hyperlink"/>
                    <w:noProof/>
                  </w:rPr>
                </w:rPrChange>
              </w:rPr>
              <w:fldChar w:fldCharType="begin"/>
            </w:r>
            <w:r w:rsidRPr="00C63958">
              <w:rPr>
                <w:rStyle w:val="Hyperlink"/>
                <w:lang w:val="en-GB"/>
                <w:rPrChange w:id="967" w:author="Westerlund, Johan" w:date="2021-04-22T14:05:00Z">
                  <w:rPr>
                    <w:rStyle w:val="Hyperlink"/>
                    <w:noProof/>
                  </w:rPr>
                </w:rPrChange>
              </w:rPr>
              <w:instrText xml:space="preserve"> </w:instrText>
            </w:r>
            <w:r w:rsidRPr="00C63958">
              <w:rPr>
                <w:lang w:val="en-GB"/>
                <w:rPrChange w:id="968" w:author="Westerlund, Johan" w:date="2021-04-22T14:05:00Z">
                  <w:rPr>
                    <w:noProof/>
                  </w:rPr>
                </w:rPrChange>
              </w:rPr>
              <w:instrText>HYPERLINK \l "_Toc53658296"</w:instrText>
            </w:r>
            <w:r w:rsidRPr="00C63958">
              <w:rPr>
                <w:rStyle w:val="Hyperlink"/>
                <w:lang w:val="en-GB"/>
                <w:rPrChange w:id="969" w:author="Westerlund, Johan" w:date="2021-04-22T14:05:00Z">
                  <w:rPr>
                    <w:rStyle w:val="Hyperlink"/>
                    <w:noProof/>
                  </w:rPr>
                </w:rPrChange>
              </w:rPr>
              <w:instrText xml:space="preserve"> </w:instrText>
            </w:r>
            <w:r w:rsidRPr="00C63958">
              <w:rPr>
                <w:rStyle w:val="Hyperlink"/>
                <w:lang w:val="en-GB"/>
                <w:rPrChange w:id="970" w:author="Westerlund, Johan" w:date="2021-04-22T14:05:00Z">
                  <w:rPr>
                    <w:rStyle w:val="Hyperlink"/>
                    <w:noProof/>
                  </w:rPr>
                </w:rPrChange>
              </w:rPr>
              <w:fldChar w:fldCharType="separate"/>
            </w:r>
            <w:r w:rsidRPr="00C63958">
              <w:rPr>
                <w:rStyle w:val="Hyperlink"/>
                <w:bCs/>
                <w:u w:color="000000"/>
                <w:lang w:val="en-GB"/>
                <w:rPrChange w:id="971" w:author="Westerlund, Johan" w:date="2021-04-22T14:05:00Z">
                  <w:rPr>
                    <w:rStyle w:val="Hyperlink"/>
                    <w:bCs/>
                    <w:noProof/>
                    <w:u w:color="000000"/>
                    <w:lang w:val="en-US"/>
                  </w:rPr>
                </w:rPrChange>
              </w:rPr>
              <w:t>5.2.</w:t>
            </w:r>
            <w:r w:rsidRPr="00C63958">
              <w:rPr>
                <w:rFonts w:asciiTheme="minorHAnsi" w:eastAsiaTheme="minorEastAsia" w:hAnsiTheme="minorHAnsi" w:cstheme="minorBidi"/>
                <w:color w:val="auto"/>
                <w:lang w:val="en-GB" w:eastAsia="sv-SE"/>
                <w:rPrChange w:id="972" w:author="Westerlund, Johan" w:date="2021-04-22T14:05:00Z">
                  <w:rPr>
                    <w:rFonts w:asciiTheme="minorHAnsi" w:eastAsiaTheme="minorEastAsia" w:hAnsiTheme="minorHAnsi" w:cstheme="minorBidi"/>
                    <w:noProof/>
                    <w:color w:val="auto"/>
                    <w:lang w:val="sv-SE" w:eastAsia="sv-SE"/>
                  </w:rPr>
                </w:rPrChange>
              </w:rPr>
              <w:tab/>
            </w:r>
            <w:r w:rsidRPr="00C63958">
              <w:rPr>
                <w:rStyle w:val="Hyperlink"/>
                <w:lang w:val="en-GB"/>
                <w:rPrChange w:id="973" w:author="Westerlund, Johan" w:date="2021-04-22T14:05:00Z">
                  <w:rPr>
                    <w:rStyle w:val="Hyperlink"/>
                    <w:noProof/>
                    <w:lang w:val="en-US"/>
                  </w:rPr>
                </w:rPrChange>
              </w:rPr>
              <w:t>COMPONENTS OF MAINTAINING AN EFFECTIVE QMS</w:t>
            </w:r>
            <w:r w:rsidRPr="00C63958">
              <w:rPr>
                <w:webHidden/>
                <w:lang w:val="en-GB"/>
                <w:rPrChange w:id="974" w:author="Westerlund, Johan" w:date="2021-04-22T14:05:00Z">
                  <w:rPr>
                    <w:noProof/>
                    <w:webHidden/>
                  </w:rPr>
                </w:rPrChange>
              </w:rPr>
              <w:tab/>
            </w:r>
            <w:r w:rsidRPr="00C63958">
              <w:rPr>
                <w:webHidden/>
                <w:lang w:val="en-GB"/>
                <w:rPrChange w:id="975" w:author="Westerlund, Johan" w:date="2021-04-22T14:05:00Z">
                  <w:rPr>
                    <w:noProof/>
                    <w:webHidden/>
                  </w:rPr>
                </w:rPrChange>
              </w:rPr>
              <w:fldChar w:fldCharType="begin"/>
            </w:r>
            <w:r w:rsidRPr="00C63958">
              <w:rPr>
                <w:webHidden/>
                <w:lang w:val="en-GB"/>
                <w:rPrChange w:id="976" w:author="Westerlund, Johan" w:date="2021-04-22T14:05:00Z">
                  <w:rPr>
                    <w:noProof/>
                    <w:webHidden/>
                  </w:rPr>
                </w:rPrChange>
              </w:rPr>
              <w:instrText xml:space="preserve"> PAGEREF _Toc53658296 \h </w:instrText>
            </w:r>
          </w:ins>
          <w:r w:rsidRPr="00C63958">
            <w:rPr>
              <w:webHidden/>
              <w:lang w:val="en-GB"/>
              <w:rPrChange w:id="977" w:author="Westerlund, Johan" w:date="2021-04-22T14:05:00Z">
                <w:rPr>
                  <w:webHidden/>
                  <w:lang w:val="en-GB"/>
                </w:rPr>
              </w:rPrChange>
            </w:rPr>
          </w:r>
          <w:r w:rsidRPr="00C63958">
            <w:rPr>
              <w:webHidden/>
              <w:lang w:val="en-GB"/>
              <w:rPrChange w:id="978" w:author="Westerlund, Johan" w:date="2021-04-22T14:05:00Z">
                <w:rPr>
                  <w:noProof/>
                  <w:webHidden/>
                </w:rPr>
              </w:rPrChange>
            </w:rPr>
            <w:fldChar w:fldCharType="separate"/>
          </w:r>
          <w:ins w:id="979" w:author="Westerlund, Johan" w:date="2020-10-15T12:44:00Z">
            <w:r w:rsidRPr="00C63958">
              <w:rPr>
                <w:webHidden/>
                <w:lang w:val="en-GB"/>
                <w:rPrChange w:id="980" w:author="Westerlund, Johan" w:date="2021-04-22T14:05:00Z">
                  <w:rPr>
                    <w:noProof/>
                    <w:webHidden/>
                  </w:rPr>
                </w:rPrChange>
              </w:rPr>
              <w:t>15</w:t>
            </w:r>
            <w:r w:rsidRPr="00C63958">
              <w:rPr>
                <w:webHidden/>
                <w:lang w:val="en-GB"/>
                <w:rPrChange w:id="981" w:author="Westerlund, Johan" w:date="2021-04-22T14:05:00Z">
                  <w:rPr>
                    <w:noProof/>
                    <w:webHidden/>
                  </w:rPr>
                </w:rPrChange>
              </w:rPr>
              <w:fldChar w:fldCharType="end"/>
            </w:r>
            <w:r w:rsidRPr="00C63958">
              <w:rPr>
                <w:rStyle w:val="Hyperlink"/>
                <w:lang w:val="en-GB"/>
                <w:rPrChange w:id="982" w:author="Westerlund, Johan" w:date="2021-04-22T14:05:00Z">
                  <w:rPr>
                    <w:rStyle w:val="Hyperlink"/>
                    <w:noProof/>
                  </w:rPr>
                </w:rPrChange>
              </w:rPr>
              <w:fldChar w:fldCharType="end"/>
            </w:r>
          </w:ins>
        </w:p>
        <w:p w14:paraId="5DCFB21B" w14:textId="4046D667" w:rsidR="00601DC7" w:rsidRPr="00C63958" w:rsidRDefault="00601DC7">
          <w:pPr>
            <w:pStyle w:val="TOC2"/>
            <w:tabs>
              <w:tab w:val="left" w:pos="660"/>
              <w:tab w:val="right" w:leader="dot" w:pos="10195"/>
            </w:tabs>
            <w:rPr>
              <w:ins w:id="983" w:author="Westerlund, Johan" w:date="2020-10-15T12:44:00Z"/>
              <w:rFonts w:asciiTheme="minorHAnsi" w:eastAsiaTheme="minorEastAsia" w:hAnsiTheme="minorHAnsi" w:cstheme="minorBidi"/>
              <w:color w:val="auto"/>
              <w:lang w:val="en-GB" w:eastAsia="sv-SE"/>
              <w:rPrChange w:id="984" w:author="Westerlund, Johan" w:date="2021-04-22T14:05:00Z">
                <w:rPr>
                  <w:ins w:id="985" w:author="Westerlund, Johan" w:date="2020-10-15T12:44:00Z"/>
                  <w:rFonts w:asciiTheme="minorHAnsi" w:eastAsiaTheme="minorEastAsia" w:hAnsiTheme="minorHAnsi" w:cstheme="minorBidi"/>
                  <w:noProof/>
                  <w:color w:val="auto"/>
                  <w:lang w:val="sv-SE" w:eastAsia="sv-SE"/>
                </w:rPr>
              </w:rPrChange>
            </w:rPr>
          </w:pPr>
          <w:ins w:id="986" w:author="Westerlund, Johan" w:date="2020-10-15T12:44:00Z">
            <w:r w:rsidRPr="00C63958">
              <w:rPr>
                <w:rStyle w:val="Hyperlink"/>
                <w:lang w:val="en-GB"/>
                <w:rPrChange w:id="987" w:author="Westerlund, Johan" w:date="2021-04-22T14:05:00Z">
                  <w:rPr>
                    <w:rStyle w:val="Hyperlink"/>
                    <w:noProof/>
                  </w:rPr>
                </w:rPrChange>
              </w:rPr>
              <w:fldChar w:fldCharType="begin"/>
            </w:r>
            <w:r w:rsidRPr="00C63958">
              <w:rPr>
                <w:rStyle w:val="Hyperlink"/>
                <w:lang w:val="en-GB"/>
                <w:rPrChange w:id="988" w:author="Westerlund, Johan" w:date="2021-04-22T14:05:00Z">
                  <w:rPr>
                    <w:rStyle w:val="Hyperlink"/>
                    <w:noProof/>
                  </w:rPr>
                </w:rPrChange>
              </w:rPr>
              <w:instrText xml:space="preserve"> </w:instrText>
            </w:r>
            <w:r w:rsidRPr="00C63958">
              <w:rPr>
                <w:lang w:val="en-GB"/>
                <w:rPrChange w:id="989" w:author="Westerlund, Johan" w:date="2021-04-22T14:05:00Z">
                  <w:rPr>
                    <w:noProof/>
                  </w:rPr>
                </w:rPrChange>
              </w:rPr>
              <w:instrText>HYPERLINK \l "_Toc53658297"</w:instrText>
            </w:r>
            <w:r w:rsidRPr="00C63958">
              <w:rPr>
                <w:rStyle w:val="Hyperlink"/>
                <w:lang w:val="en-GB"/>
                <w:rPrChange w:id="990" w:author="Westerlund, Johan" w:date="2021-04-22T14:05:00Z">
                  <w:rPr>
                    <w:rStyle w:val="Hyperlink"/>
                    <w:noProof/>
                  </w:rPr>
                </w:rPrChange>
              </w:rPr>
              <w:instrText xml:space="preserve"> </w:instrText>
            </w:r>
            <w:r w:rsidRPr="00C63958">
              <w:rPr>
                <w:rStyle w:val="Hyperlink"/>
                <w:lang w:val="en-GB"/>
                <w:rPrChange w:id="991" w:author="Westerlund, Johan" w:date="2021-04-22T14:05:00Z">
                  <w:rPr>
                    <w:rStyle w:val="Hyperlink"/>
                    <w:noProof/>
                  </w:rPr>
                </w:rPrChange>
              </w:rPr>
              <w:fldChar w:fldCharType="separate"/>
            </w:r>
            <w:r w:rsidRPr="00C63958">
              <w:rPr>
                <w:rStyle w:val="Hyperlink"/>
                <w:bCs/>
                <w:u w:color="000000"/>
                <w:lang w:val="en-GB"/>
                <w:rPrChange w:id="992" w:author="Westerlund, Johan" w:date="2021-04-22T14:05:00Z">
                  <w:rPr>
                    <w:rStyle w:val="Hyperlink"/>
                    <w:bCs/>
                    <w:noProof/>
                    <w:u w:color="000000"/>
                  </w:rPr>
                </w:rPrChange>
              </w:rPr>
              <w:t>5.3.</w:t>
            </w:r>
            <w:r w:rsidRPr="00C63958">
              <w:rPr>
                <w:rFonts w:asciiTheme="minorHAnsi" w:eastAsiaTheme="minorEastAsia" w:hAnsiTheme="minorHAnsi" w:cstheme="minorBidi"/>
                <w:color w:val="auto"/>
                <w:lang w:val="en-GB" w:eastAsia="sv-SE"/>
                <w:rPrChange w:id="993" w:author="Westerlund, Johan" w:date="2021-04-22T14:05:00Z">
                  <w:rPr>
                    <w:rFonts w:asciiTheme="minorHAnsi" w:eastAsiaTheme="minorEastAsia" w:hAnsiTheme="minorHAnsi" w:cstheme="minorBidi"/>
                    <w:noProof/>
                    <w:color w:val="auto"/>
                    <w:lang w:val="sv-SE" w:eastAsia="sv-SE"/>
                  </w:rPr>
                </w:rPrChange>
              </w:rPr>
              <w:tab/>
            </w:r>
            <w:r w:rsidRPr="00C63958">
              <w:rPr>
                <w:rStyle w:val="Hyperlink"/>
                <w:lang w:val="en-GB"/>
                <w:rPrChange w:id="994" w:author="Westerlund, Johan" w:date="2021-04-22T14:05:00Z">
                  <w:rPr>
                    <w:rStyle w:val="Hyperlink"/>
                    <w:noProof/>
                  </w:rPr>
                </w:rPrChange>
              </w:rPr>
              <w:t>MANAGEMENT REVIEW</w:t>
            </w:r>
            <w:r w:rsidRPr="00C63958">
              <w:rPr>
                <w:webHidden/>
                <w:lang w:val="en-GB"/>
                <w:rPrChange w:id="995" w:author="Westerlund, Johan" w:date="2021-04-22T14:05:00Z">
                  <w:rPr>
                    <w:noProof/>
                    <w:webHidden/>
                  </w:rPr>
                </w:rPrChange>
              </w:rPr>
              <w:tab/>
            </w:r>
            <w:r w:rsidRPr="00C63958">
              <w:rPr>
                <w:webHidden/>
                <w:lang w:val="en-GB"/>
                <w:rPrChange w:id="996" w:author="Westerlund, Johan" w:date="2021-04-22T14:05:00Z">
                  <w:rPr>
                    <w:noProof/>
                    <w:webHidden/>
                  </w:rPr>
                </w:rPrChange>
              </w:rPr>
              <w:fldChar w:fldCharType="begin"/>
            </w:r>
            <w:r w:rsidRPr="00C63958">
              <w:rPr>
                <w:webHidden/>
                <w:lang w:val="en-GB"/>
                <w:rPrChange w:id="997" w:author="Westerlund, Johan" w:date="2021-04-22T14:05:00Z">
                  <w:rPr>
                    <w:noProof/>
                    <w:webHidden/>
                  </w:rPr>
                </w:rPrChange>
              </w:rPr>
              <w:instrText xml:space="preserve"> PAGEREF _Toc53658297 \h </w:instrText>
            </w:r>
          </w:ins>
          <w:r w:rsidRPr="00C63958">
            <w:rPr>
              <w:webHidden/>
              <w:lang w:val="en-GB"/>
              <w:rPrChange w:id="998" w:author="Westerlund, Johan" w:date="2021-04-22T14:05:00Z">
                <w:rPr>
                  <w:webHidden/>
                  <w:lang w:val="en-GB"/>
                </w:rPr>
              </w:rPrChange>
            </w:rPr>
          </w:r>
          <w:r w:rsidRPr="00C63958">
            <w:rPr>
              <w:webHidden/>
              <w:lang w:val="en-GB"/>
              <w:rPrChange w:id="999" w:author="Westerlund, Johan" w:date="2021-04-22T14:05:00Z">
                <w:rPr>
                  <w:noProof/>
                  <w:webHidden/>
                </w:rPr>
              </w:rPrChange>
            </w:rPr>
            <w:fldChar w:fldCharType="separate"/>
          </w:r>
          <w:ins w:id="1000" w:author="Westerlund, Johan" w:date="2020-10-15T12:44:00Z">
            <w:r w:rsidRPr="00C63958">
              <w:rPr>
                <w:webHidden/>
                <w:lang w:val="en-GB"/>
                <w:rPrChange w:id="1001" w:author="Westerlund, Johan" w:date="2021-04-22T14:05:00Z">
                  <w:rPr>
                    <w:noProof/>
                    <w:webHidden/>
                  </w:rPr>
                </w:rPrChange>
              </w:rPr>
              <w:t>16</w:t>
            </w:r>
            <w:r w:rsidRPr="00C63958">
              <w:rPr>
                <w:webHidden/>
                <w:lang w:val="en-GB"/>
                <w:rPrChange w:id="1002" w:author="Westerlund, Johan" w:date="2021-04-22T14:05:00Z">
                  <w:rPr>
                    <w:noProof/>
                    <w:webHidden/>
                  </w:rPr>
                </w:rPrChange>
              </w:rPr>
              <w:fldChar w:fldCharType="end"/>
            </w:r>
            <w:r w:rsidRPr="00C63958">
              <w:rPr>
                <w:rStyle w:val="Hyperlink"/>
                <w:lang w:val="en-GB"/>
                <w:rPrChange w:id="1003" w:author="Westerlund, Johan" w:date="2021-04-22T14:05:00Z">
                  <w:rPr>
                    <w:rStyle w:val="Hyperlink"/>
                    <w:noProof/>
                  </w:rPr>
                </w:rPrChange>
              </w:rPr>
              <w:fldChar w:fldCharType="end"/>
            </w:r>
          </w:ins>
        </w:p>
        <w:p w14:paraId="03F096B2" w14:textId="2A1A0E17" w:rsidR="00601DC7" w:rsidRPr="00C63958" w:rsidRDefault="00601DC7">
          <w:pPr>
            <w:pStyle w:val="TOC2"/>
            <w:tabs>
              <w:tab w:val="left" w:pos="660"/>
              <w:tab w:val="right" w:leader="dot" w:pos="10195"/>
            </w:tabs>
            <w:rPr>
              <w:ins w:id="1004" w:author="Westerlund, Johan" w:date="2020-10-15T12:44:00Z"/>
              <w:rFonts w:asciiTheme="minorHAnsi" w:eastAsiaTheme="minorEastAsia" w:hAnsiTheme="minorHAnsi" w:cstheme="minorBidi"/>
              <w:color w:val="auto"/>
              <w:lang w:val="en-GB" w:eastAsia="sv-SE"/>
              <w:rPrChange w:id="1005" w:author="Westerlund, Johan" w:date="2021-04-22T14:05:00Z">
                <w:rPr>
                  <w:ins w:id="1006" w:author="Westerlund, Johan" w:date="2020-10-15T12:44:00Z"/>
                  <w:rFonts w:asciiTheme="minorHAnsi" w:eastAsiaTheme="minorEastAsia" w:hAnsiTheme="minorHAnsi" w:cstheme="minorBidi"/>
                  <w:noProof/>
                  <w:color w:val="auto"/>
                  <w:lang w:val="sv-SE" w:eastAsia="sv-SE"/>
                </w:rPr>
              </w:rPrChange>
            </w:rPr>
          </w:pPr>
          <w:ins w:id="1007" w:author="Westerlund, Johan" w:date="2020-10-15T12:44:00Z">
            <w:r w:rsidRPr="00C63958">
              <w:rPr>
                <w:rStyle w:val="Hyperlink"/>
                <w:lang w:val="en-GB"/>
                <w:rPrChange w:id="1008" w:author="Westerlund, Johan" w:date="2021-04-22T14:05:00Z">
                  <w:rPr>
                    <w:rStyle w:val="Hyperlink"/>
                    <w:noProof/>
                  </w:rPr>
                </w:rPrChange>
              </w:rPr>
              <w:fldChar w:fldCharType="begin"/>
            </w:r>
            <w:r w:rsidRPr="00C63958">
              <w:rPr>
                <w:rStyle w:val="Hyperlink"/>
                <w:lang w:val="en-GB"/>
                <w:rPrChange w:id="1009" w:author="Westerlund, Johan" w:date="2021-04-22T14:05:00Z">
                  <w:rPr>
                    <w:rStyle w:val="Hyperlink"/>
                    <w:noProof/>
                  </w:rPr>
                </w:rPrChange>
              </w:rPr>
              <w:instrText xml:space="preserve"> </w:instrText>
            </w:r>
            <w:r w:rsidRPr="00C63958">
              <w:rPr>
                <w:lang w:val="en-GB"/>
                <w:rPrChange w:id="1010" w:author="Westerlund, Johan" w:date="2021-04-22T14:05:00Z">
                  <w:rPr>
                    <w:noProof/>
                  </w:rPr>
                </w:rPrChange>
              </w:rPr>
              <w:instrText>HYPERLINK \l "_Toc53658298"</w:instrText>
            </w:r>
            <w:r w:rsidRPr="00C63958">
              <w:rPr>
                <w:rStyle w:val="Hyperlink"/>
                <w:lang w:val="en-GB"/>
                <w:rPrChange w:id="1011" w:author="Westerlund, Johan" w:date="2021-04-22T14:05:00Z">
                  <w:rPr>
                    <w:rStyle w:val="Hyperlink"/>
                    <w:noProof/>
                  </w:rPr>
                </w:rPrChange>
              </w:rPr>
              <w:instrText xml:space="preserve"> </w:instrText>
            </w:r>
            <w:r w:rsidRPr="00C63958">
              <w:rPr>
                <w:rStyle w:val="Hyperlink"/>
                <w:lang w:val="en-GB"/>
                <w:rPrChange w:id="1012" w:author="Westerlund, Johan" w:date="2021-04-22T14:05:00Z">
                  <w:rPr>
                    <w:rStyle w:val="Hyperlink"/>
                    <w:noProof/>
                  </w:rPr>
                </w:rPrChange>
              </w:rPr>
              <w:fldChar w:fldCharType="separate"/>
            </w:r>
            <w:r w:rsidRPr="00C63958">
              <w:rPr>
                <w:rStyle w:val="Hyperlink"/>
                <w:bCs/>
                <w:u w:color="000000"/>
                <w:lang w:val="en-GB"/>
                <w:rPrChange w:id="1013" w:author="Westerlund, Johan" w:date="2021-04-22T14:05:00Z">
                  <w:rPr>
                    <w:rStyle w:val="Hyperlink"/>
                    <w:bCs/>
                    <w:noProof/>
                    <w:u w:color="000000"/>
                  </w:rPr>
                </w:rPrChange>
              </w:rPr>
              <w:t>5.4.</w:t>
            </w:r>
            <w:r w:rsidRPr="00C63958">
              <w:rPr>
                <w:rFonts w:asciiTheme="minorHAnsi" w:eastAsiaTheme="minorEastAsia" w:hAnsiTheme="minorHAnsi" w:cstheme="minorBidi"/>
                <w:color w:val="auto"/>
                <w:lang w:val="en-GB" w:eastAsia="sv-SE"/>
                <w:rPrChange w:id="1014" w:author="Westerlund, Johan" w:date="2021-04-22T14:05:00Z">
                  <w:rPr>
                    <w:rFonts w:asciiTheme="minorHAnsi" w:eastAsiaTheme="minorEastAsia" w:hAnsiTheme="minorHAnsi" w:cstheme="minorBidi"/>
                    <w:noProof/>
                    <w:color w:val="auto"/>
                    <w:lang w:val="sv-SE" w:eastAsia="sv-SE"/>
                  </w:rPr>
                </w:rPrChange>
              </w:rPr>
              <w:tab/>
            </w:r>
            <w:r w:rsidRPr="00C63958">
              <w:rPr>
                <w:rStyle w:val="Hyperlink"/>
                <w:lang w:val="en-GB"/>
                <w:rPrChange w:id="1015" w:author="Westerlund, Johan" w:date="2021-04-22T14:05:00Z">
                  <w:rPr>
                    <w:rStyle w:val="Hyperlink"/>
                    <w:noProof/>
                  </w:rPr>
                </w:rPrChange>
              </w:rPr>
              <w:t>STAKEHOLDER SATISFACTION</w:t>
            </w:r>
            <w:r w:rsidRPr="00C63958">
              <w:rPr>
                <w:webHidden/>
                <w:lang w:val="en-GB"/>
                <w:rPrChange w:id="1016" w:author="Westerlund, Johan" w:date="2021-04-22T14:05:00Z">
                  <w:rPr>
                    <w:noProof/>
                    <w:webHidden/>
                  </w:rPr>
                </w:rPrChange>
              </w:rPr>
              <w:tab/>
            </w:r>
            <w:r w:rsidRPr="00C63958">
              <w:rPr>
                <w:webHidden/>
                <w:lang w:val="en-GB"/>
                <w:rPrChange w:id="1017" w:author="Westerlund, Johan" w:date="2021-04-22T14:05:00Z">
                  <w:rPr>
                    <w:noProof/>
                    <w:webHidden/>
                  </w:rPr>
                </w:rPrChange>
              </w:rPr>
              <w:fldChar w:fldCharType="begin"/>
            </w:r>
            <w:r w:rsidRPr="00C63958">
              <w:rPr>
                <w:webHidden/>
                <w:lang w:val="en-GB"/>
                <w:rPrChange w:id="1018" w:author="Westerlund, Johan" w:date="2021-04-22T14:05:00Z">
                  <w:rPr>
                    <w:noProof/>
                    <w:webHidden/>
                  </w:rPr>
                </w:rPrChange>
              </w:rPr>
              <w:instrText xml:space="preserve"> PAGEREF _Toc53658298 \h </w:instrText>
            </w:r>
          </w:ins>
          <w:r w:rsidRPr="00C63958">
            <w:rPr>
              <w:webHidden/>
              <w:lang w:val="en-GB"/>
              <w:rPrChange w:id="1019" w:author="Westerlund, Johan" w:date="2021-04-22T14:05:00Z">
                <w:rPr>
                  <w:webHidden/>
                  <w:lang w:val="en-GB"/>
                </w:rPr>
              </w:rPrChange>
            </w:rPr>
          </w:r>
          <w:r w:rsidRPr="00C63958">
            <w:rPr>
              <w:webHidden/>
              <w:lang w:val="en-GB"/>
              <w:rPrChange w:id="1020" w:author="Westerlund, Johan" w:date="2021-04-22T14:05:00Z">
                <w:rPr>
                  <w:noProof/>
                  <w:webHidden/>
                </w:rPr>
              </w:rPrChange>
            </w:rPr>
            <w:fldChar w:fldCharType="separate"/>
          </w:r>
          <w:ins w:id="1021" w:author="Westerlund, Johan" w:date="2020-10-15T12:44:00Z">
            <w:r w:rsidRPr="00C63958">
              <w:rPr>
                <w:webHidden/>
                <w:lang w:val="en-GB"/>
                <w:rPrChange w:id="1022" w:author="Westerlund, Johan" w:date="2021-04-22T14:05:00Z">
                  <w:rPr>
                    <w:noProof/>
                    <w:webHidden/>
                  </w:rPr>
                </w:rPrChange>
              </w:rPr>
              <w:t>16</w:t>
            </w:r>
            <w:r w:rsidRPr="00C63958">
              <w:rPr>
                <w:webHidden/>
                <w:lang w:val="en-GB"/>
                <w:rPrChange w:id="1023" w:author="Westerlund, Johan" w:date="2021-04-22T14:05:00Z">
                  <w:rPr>
                    <w:noProof/>
                    <w:webHidden/>
                  </w:rPr>
                </w:rPrChange>
              </w:rPr>
              <w:fldChar w:fldCharType="end"/>
            </w:r>
            <w:r w:rsidRPr="00C63958">
              <w:rPr>
                <w:rStyle w:val="Hyperlink"/>
                <w:lang w:val="en-GB"/>
                <w:rPrChange w:id="1024" w:author="Westerlund, Johan" w:date="2021-04-22T14:05:00Z">
                  <w:rPr>
                    <w:rStyle w:val="Hyperlink"/>
                    <w:noProof/>
                  </w:rPr>
                </w:rPrChange>
              </w:rPr>
              <w:fldChar w:fldCharType="end"/>
            </w:r>
          </w:ins>
        </w:p>
        <w:p w14:paraId="3FD1D8D2" w14:textId="7CE93DC8" w:rsidR="00601DC7" w:rsidRPr="00C63958" w:rsidRDefault="00601DC7">
          <w:pPr>
            <w:pStyle w:val="TOC2"/>
            <w:tabs>
              <w:tab w:val="left" w:pos="660"/>
              <w:tab w:val="right" w:leader="dot" w:pos="10195"/>
            </w:tabs>
            <w:rPr>
              <w:ins w:id="1025" w:author="Westerlund, Johan" w:date="2020-10-15T12:44:00Z"/>
              <w:rFonts w:asciiTheme="minorHAnsi" w:eastAsiaTheme="minorEastAsia" w:hAnsiTheme="minorHAnsi" w:cstheme="minorBidi"/>
              <w:color w:val="auto"/>
              <w:lang w:val="en-GB" w:eastAsia="sv-SE"/>
              <w:rPrChange w:id="1026" w:author="Westerlund, Johan" w:date="2021-04-22T14:05:00Z">
                <w:rPr>
                  <w:ins w:id="1027" w:author="Westerlund, Johan" w:date="2020-10-15T12:44:00Z"/>
                  <w:rFonts w:asciiTheme="minorHAnsi" w:eastAsiaTheme="minorEastAsia" w:hAnsiTheme="minorHAnsi" w:cstheme="minorBidi"/>
                  <w:noProof/>
                  <w:color w:val="auto"/>
                  <w:lang w:val="sv-SE" w:eastAsia="sv-SE"/>
                </w:rPr>
              </w:rPrChange>
            </w:rPr>
          </w:pPr>
          <w:ins w:id="1028" w:author="Westerlund, Johan" w:date="2020-10-15T12:44:00Z">
            <w:r w:rsidRPr="00C63958">
              <w:rPr>
                <w:rStyle w:val="Hyperlink"/>
                <w:lang w:val="en-GB"/>
                <w:rPrChange w:id="1029" w:author="Westerlund, Johan" w:date="2021-04-22T14:05:00Z">
                  <w:rPr>
                    <w:rStyle w:val="Hyperlink"/>
                    <w:noProof/>
                  </w:rPr>
                </w:rPrChange>
              </w:rPr>
              <w:fldChar w:fldCharType="begin"/>
            </w:r>
            <w:r w:rsidRPr="00C63958">
              <w:rPr>
                <w:rStyle w:val="Hyperlink"/>
                <w:lang w:val="en-GB"/>
                <w:rPrChange w:id="1030" w:author="Westerlund, Johan" w:date="2021-04-22T14:05:00Z">
                  <w:rPr>
                    <w:rStyle w:val="Hyperlink"/>
                    <w:noProof/>
                  </w:rPr>
                </w:rPrChange>
              </w:rPr>
              <w:instrText xml:space="preserve"> </w:instrText>
            </w:r>
            <w:r w:rsidRPr="00C63958">
              <w:rPr>
                <w:lang w:val="en-GB"/>
                <w:rPrChange w:id="1031" w:author="Westerlund, Johan" w:date="2021-04-22T14:05:00Z">
                  <w:rPr>
                    <w:noProof/>
                  </w:rPr>
                </w:rPrChange>
              </w:rPr>
              <w:instrText>HYPERLINK \l "_Toc53658299"</w:instrText>
            </w:r>
            <w:r w:rsidRPr="00C63958">
              <w:rPr>
                <w:rStyle w:val="Hyperlink"/>
                <w:lang w:val="en-GB"/>
                <w:rPrChange w:id="1032" w:author="Westerlund, Johan" w:date="2021-04-22T14:05:00Z">
                  <w:rPr>
                    <w:rStyle w:val="Hyperlink"/>
                    <w:noProof/>
                  </w:rPr>
                </w:rPrChange>
              </w:rPr>
              <w:instrText xml:space="preserve"> </w:instrText>
            </w:r>
            <w:r w:rsidRPr="00C63958">
              <w:rPr>
                <w:rStyle w:val="Hyperlink"/>
                <w:lang w:val="en-GB"/>
                <w:rPrChange w:id="1033" w:author="Westerlund, Johan" w:date="2021-04-22T14:05:00Z">
                  <w:rPr>
                    <w:rStyle w:val="Hyperlink"/>
                    <w:noProof/>
                  </w:rPr>
                </w:rPrChange>
              </w:rPr>
              <w:fldChar w:fldCharType="separate"/>
            </w:r>
            <w:r w:rsidRPr="00C63958">
              <w:rPr>
                <w:rStyle w:val="Hyperlink"/>
                <w:bCs/>
                <w:u w:color="000000"/>
                <w:lang w:val="en-GB"/>
                <w:rPrChange w:id="1034" w:author="Westerlund, Johan" w:date="2021-04-22T14:05:00Z">
                  <w:rPr>
                    <w:rStyle w:val="Hyperlink"/>
                    <w:bCs/>
                    <w:noProof/>
                    <w:u w:color="000000"/>
                  </w:rPr>
                </w:rPrChange>
              </w:rPr>
              <w:t>5.5.</w:t>
            </w:r>
            <w:r w:rsidRPr="00C63958">
              <w:rPr>
                <w:rFonts w:asciiTheme="minorHAnsi" w:eastAsiaTheme="minorEastAsia" w:hAnsiTheme="minorHAnsi" w:cstheme="minorBidi"/>
                <w:color w:val="auto"/>
                <w:lang w:val="en-GB" w:eastAsia="sv-SE"/>
                <w:rPrChange w:id="1035" w:author="Westerlund, Johan" w:date="2021-04-22T14:05:00Z">
                  <w:rPr>
                    <w:rFonts w:asciiTheme="minorHAnsi" w:eastAsiaTheme="minorEastAsia" w:hAnsiTheme="minorHAnsi" w:cstheme="minorBidi"/>
                    <w:noProof/>
                    <w:color w:val="auto"/>
                    <w:lang w:val="sv-SE" w:eastAsia="sv-SE"/>
                  </w:rPr>
                </w:rPrChange>
              </w:rPr>
              <w:tab/>
            </w:r>
            <w:r w:rsidRPr="00C63958">
              <w:rPr>
                <w:rStyle w:val="Hyperlink"/>
                <w:lang w:val="en-GB"/>
                <w:rPrChange w:id="1036" w:author="Westerlund, Johan" w:date="2021-04-22T14:05:00Z">
                  <w:rPr>
                    <w:rStyle w:val="Hyperlink"/>
                    <w:noProof/>
                  </w:rPr>
                </w:rPrChange>
              </w:rPr>
              <w:t>INTERNAL AND EXTERNAL COMMUNICATION</w:t>
            </w:r>
            <w:r w:rsidRPr="00C63958">
              <w:rPr>
                <w:webHidden/>
                <w:lang w:val="en-GB"/>
                <w:rPrChange w:id="1037" w:author="Westerlund, Johan" w:date="2021-04-22T14:05:00Z">
                  <w:rPr>
                    <w:noProof/>
                    <w:webHidden/>
                  </w:rPr>
                </w:rPrChange>
              </w:rPr>
              <w:tab/>
            </w:r>
            <w:r w:rsidRPr="00C63958">
              <w:rPr>
                <w:webHidden/>
                <w:lang w:val="en-GB"/>
                <w:rPrChange w:id="1038" w:author="Westerlund, Johan" w:date="2021-04-22T14:05:00Z">
                  <w:rPr>
                    <w:noProof/>
                    <w:webHidden/>
                  </w:rPr>
                </w:rPrChange>
              </w:rPr>
              <w:fldChar w:fldCharType="begin"/>
            </w:r>
            <w:r w:rsidRPr="00C63958">
              <w:rPr>
                <w:webHidden/>
                <w:lang w:val="en-GB"/>
                <w:rPrChange w:id="1039" w:author="Westerlund, Johan" w:date="2021-04-22T14:05:00Z">
                  <w:rPr>
                    <w:noProof/>
                    <w:webHidden/>
                  </w:rPr>
                </w:rPrChange>
              </w:rPr>
              <w:instrText xml:space="preserve"> PAGEREF _Toc53658299 \h </w:instrText>
            </w:r>
          </w:ins>
          <w:r w:rsidRPr="00C63958">
            <w:rPr>
              <w:webHidden/>
              <w:lang w:val="en-GB"/>
              <w:rPrChange w:id="1040" w:author="Westerlund, Johan" w:date="2021-04-22T14:05:00Z">
                <w:rPr>
                  <w:webHidden/>
                  <w:lang w:val="en-GB"/>
                </w:rPr>
              </w:rPrChange>
            </w:rPr>
          </w:r>
          <w:r w:rsidRPr="00C63958">
            <w:rPr>
              <w:webHidden/>
              <w:lang w:val="en-GB"/>
              <w:rPrChange w:id="1041" w:author="Westerlund, Johan" w:date="2021-04-22T14:05:00Z">
                <w:rPr>
                  <w:noProof/>
                  <w:webHidden/>
                </w:rPr>
              </w:rPrChange>
            </w:rPr>
            <w:fldChar w:fldCharType="separate"/>
          </w:r>
          <w:ins w:id="1042" w:author="Westerlund, Johan" w:date="2020-10-15T12:44:00Z">
            <w:r w:rsidRPr="00C63958">
              <w:rPr>
                <w:webHidden/>
                <w:lang w:val="en-GB"/>
                <w:rPrChange w:id="1043" w:author="Westerlund, Johan" w:date="2021-04-22T14:05:00Z">
                  <w:rPr>
                    <w:noProof/>
                    <w:webHidden/>
                  </w:rPr>
                </w:rPrChange>
              </w:rPr>
              <w:t>16</w:t>
            </w:r>
            <w:r w:rsidRPr="00C63958">
              <w:rPr>
                <w:webHidden/>
                <w:lang w:val="en-GB"/>
                <w:rPrChange w:id="1044" w:author="Westerlund, Johan" w:date="2021-04-22T14:05:00Z">
                  <w:rPr>
                    <w:noProof/>
                    <w:webHidden/>
                  </w:rPr>
                </w:rPrChange>
              </w:rPr>
              <w:fldChar w:fldCharType="end"/>
            </w:r>
            <w:r w:rsidRPr="00C63958">
              <w:rPr>
                <w:rStyle w:val="Hyperlink"/>
                <w:lang w:val="en-GB"/>
                <w:rPrChange w:id="1045" w:author="Westerlund, Johan" w:date="2021-04-22T14:05:00Z">
                  <w:rPr>
                    <w:rStyle w:val="Hyperlink"/>
                    <w:noProof/>
                  </w:rPr>
                </w:rPrChange>
              </w:rPr>
              <w:fldChar w:fldCharType="end"/>
            </w:r>
          </w:ins>
        </w:p>
        <w:p w14:paraId="5723A28C" w14:textId="5FE74638" w:rsidR="00B21364" w:rsidRPr="00C63958" w:rsidDel="009A779E" w:rsidRDefault="00945698">
          <w:pPr>
            <w:pStyle w:val="TOC1"/>
            <w:tabs>
              <w:tab w:val="right" w:leader="dot" w:pos="10205"/>
            </w:tabs>
            <w:rPr>
              <w:del w:id="1046" w:author="Westerlund, Johan" w:date="2020-10-15T12:32:00Z"/>
              <w:lang w:val="en-GB"/>
              <w:rPrChange w:id="1047" w:author="Westerlund, Johan" w:date="2021-04-22T14:05:00Z">
                <w:rPr>
                  <w:del w:id="1048" w:author="Westerlund, Johan" w:date="2020-10-15T12:32:00Z"/>
                  <w:noProof/>
                </w:rPr>
              </w:rPrChange>
            </w:rPr>
          </w:pPr>
          <w:del w:id="1049" w:author="Westerlund, Johan" w:date="2020-10-15T12:32:00Z">
            <w:r w:rsidRPr="00C63958" w:rsidDel="009A779E">
              <w:rPr>
                <w:lang w:val="en-GB"/>
                <w:rPrChange w:id="1050" w:author="Westerlund, Johan" w:date="2021-04-22T14:05:00Z">
                  <w:rPr>
                    <w:noProof/>
                  </w:rPr>
                </w:rPrChange>
              </w:rPr>
              <w:delText>1.</w:delText>
            </w:r>
            <w:r w:rsidRPr="00C63958" w:rsidDel="009A779E">
              <w:rPr>
                <w:b w:val="0"/>
                <w:sz w:val="24"/>
                <w:lang w:val="en-GB"/>
                <w:rPrChange w:id="1051" w:author="Westerlund, Johan" w:date="2021-04-22T14:05:00Z">
                  <w:rPr>
                    <w:b w:val="0"/>
                    <w:noProof/>
                    <w:sz w:val="24"/>
                  </w:rPr>
                </w:rPrChange>
              </w:rPr>
              <w:delText xml:space="preserve">  </w:delText>
            </w:r>
            <w:r w:rsidRPr="00C63958" w:rsidDel="009A779E">
              <w:rPr>
                <w:lang w:val="en-GB"/>
                <w:rPrChange w:id="1052" w:author="Westerlund, Johan" w:date="2021-04-22T14:05:00Z">
                  <w:rPr>
                    <w:noProof/>
                  </w:rPr>
                </w:rPrChange>
              </w:rPr>
              <w:delText>INTRODUCTION</w:delText>
            </w:r>
            <w:r w:rsidRPr="00C63958" w:rsidDel="009A779E">
              <w:rPr>
                <w:lang w:val="en-GB"/>
                <w:rPrChange w:id="1053" w:author="Westerlund, Johan" w:date="2021-04-22T14:05:00Z">
                  <w:rPr>
                    <w:noProof/>
                  </w:rPr>
                </w:rPrChange>
              </w:rPr>
              <w:tab/>
              <w:delText xml:space="preserve">5 </w:delText>
            </w:r>
          </w:del>
        </w:p>
        <w:p w14:paraId="0D1FC34F" w14:textId="7AB80DFE" w:rsidR="00B21364" w:rsidRPr="00C63958" w:rsidDel="009A779E" w:rsidRDefault="00945698">
          <w:pPr>
            <w:pStyle w:val="TOC1"/>
            <w:tabs>
              <w:tab w:val="right" w:leader="dot" w:pos="10205"/>
            </w:tabs>
            <w:rPr>
              <w:del w:id="1054" w:author="Westerlund, Johan" w:date="2020-10-15T12:32:00Z"/>
              <w:lang w:val="en-GB"/>
              <w:rPrChange w:id="1055" w:author="Westerlund, Johan" w:date="2021-04-22T14:05:00Z">
                <w:rPr>
                  <w:del w:id="1056" w:author="Westerlund, Johan" w:date="2020-10-15T12:32:00Z"/>
                  <w:noProof/>
                </w:rPr>
              </w:rPrChange>
            </w:rPr>
          </w:pPr>
          <w:del w:id="1057" w:author="Westerlund, Johan" w:date="2020-10-15T12:32:00Z">
            <w:r w:rsidRPr="00C63958" w:rsidDel="009A779E">
              <w:rPr>
                <w:lang w:val="en-GB"/>
                <w:rPrChange w:id="1058" w:author="Westerlund, Johan" w:date="2021-04-22T14:05:00Z">
                  <w:rPr>
                    <w:noProof/>
                  </w:rPr>
                </w:rPrChange>
              </w:rPr>
              <w:delText>2.</w:delText>
            </w:r>
            <w:r w:rsidRPr="00C63958" w:rsidDel="009A779E">
              <w:rPr>
                <w:b w:val="0"/>
                <w:sz w:val="24"/>
                <w:lang w:val="en-GB"/>
                <w:rPrChange w:id="1059" w:author="Westerlund, Johan" w:date="2021-04-22T14:05:00Z">
                  <w:rPr>
                    <w:b w:val="0"/>
                    <w:noProof/>
                    <w:sz w:val="24"/>
                  </w:rPr>
                </w:rPrChange>
              </w:rPr>
              <w:delText xml:space="preserve">  </w:delText>
            </w:r>
            <w:r w:rsidRPr="00C63958" w:rsidDel="009A779E">
              <w:rPr>
                <w:lang w:val="en-GB"/>
                <w:rPrChange w:id="1060" w:author="Westerlund, Johan" w:date="2021-04-22T14:05:00Z">
                  <w:rPr>
                    <w:noProof/>
                  </w:rPr>
                </w:rPrChange>
              </w:rPr>
              <w:delText>SCOPE</w:delText>
            </w:r>
            <w:r w:rsidRPr="00C63958" w:rsidDel="009A779E">
              <w:rPr>
                <w:lang w:val="en-GB"/>
                <w:rPrChange w:id="1061" w:author="Westerlund, Johan" w:date="2021-04-22T14:05:00Z">
                  <w:rPr>
                    <w:noProof/>
                  </w:rPr>
                </w:rPrChange>
              </w:rPr>
              <w:tab/>
              <w:delText xml:space="preserve">5 </w:delText>
            </w:r>
          </w:del>
        </w:p>
        <w:p w14:paraId="16946E24" w14:textId="2A32C71D" w:rsidR="00B21364" w:rsidRPr="00C63958" w:rsidDel="009A779E" w:rsidRDefault="00945698">
          <w:pPr>
            <w:pStyle w:val="TOC1"/>
            <w:tabs>
              <w:tab w:val="right" w:leader="dot" w:pos="10205"/>
            </w:tabs>
            <w:rPr>
              <w:del w:id="1062" w:author="Westerlund, Johan" w:date="2020-10-15T12:32:00Z"/>
              <w:lang w:val="en-GB"/>
              <w:rPrChange w:id="1063" w:author="Westerlund, Johan" w:date="2021-04-22T14:05:00Z">
                <w:rPr>
                  <w:del w:id="1064" w:author="Westerlund, Johan" w:date="2020-10-15T12:32:00Z"/>
                  <w:noProof/>
                </w:rPr>
              </w:rPrChange>
            </w:rPr>
          </w:pPr>
          <w:del w:id="1065" w:author="Westerlund, Johan" w:date="2020-10-15T12:32:00Z">
            <w:r w:rsidRPr="00C63958" w:rsidDel="009A779E">
              <w:rPr>
                <w:lang w:val="en-GB"/>
                <w:rPrChange w:id="1066" w:author="Westerlund, Johan" w:date="2021-04-22T14:05:00Z">
                  <w:rPr>
                    <w:noProof/>
                  </w:rPr>
                </w:rPrChange>
              </w:rPr>
              <w:delText>3.</w:delText>
            </w:r>
            <w:r w:rsidRPr="00C63958" w:rsidDel="009A779E">
              <w:rPr>
                <w:b w:val="0"/>
                <w:sz w:val="24"/>
                <w:lang w:val="en-GB"/>
                <w:rPrChange w:id="1067" w:author="Westerlund, Johan" w:date="2021-04-22T14:05:00Z">
                  <w:rPr>
                    <w:b w:val="0"/>
                    <w:noProof/>
                    <w:sz w:val="24"/>
                  </w:rPr>
                </w:rPrChange>
              </w:rPr>
              <w:delText xml:space="preserve">  </w:delText>
            </w:r>
            <w:r w:rsidRPr="00C63958" w:rsidDel="009A779E">
              <w:rPr>
                <w:lang w:val="en-GB"/>
                <w:rPrChange w:id="1068" w:author="Westerlund, Johan" w:date="2021-04-22T14:05:00Z">
                  <w:rPr>
                    <w:noProof/>
                  </w:rPr>
                </w:rPrChange>
              </w:rPr>
              <w:delText>DEVELOPING A QUALITY MANAGEMENT SYSTEM</w:delText>
            </w:r>
            <w:r w:rsidRPr="00C63958" w:rsidDel="009A779E">
              <w:rPr>
                <w:lang w:val="en-GB"/>
                <w:rPrChange w:id="1069" w:author="Westerlund, Johan" w:date="2021-04-22T14:05:00Z">
                  <w:rPr>
                    <w:noProof/>
                  </w:rPr>
                </w:rPrChange>
              </w:rPr>
              <w:tab/>
              <w:delText xml:space="preserve">5 </w:delText>
            </w:r>
          </w:del>
        </w:p>
        <w:p w14:paraId="575216A5" w14:textId="3C2939B3" w:rsidR="00B21364" w:rsidRPr="00C63958" w:rsidDel="009A779E" w:rsidRDefault="00945698">
          <w:pPr>
            <w:pStyle w:val="TOC2"/>
            <w:tabs>
              <w:tab w:val="right" w:leader="dot" w:pos="10205"/>
            </w:tabs>
            <w:rPr>
              <w:del w:id="1070" w:author="Westerlund, Johan" w:date="2020-10-15T12:32:00Z"/>
              <w:lang w:val="en-GB"/>
              <w:rPrChange w:id="1071" w:author="Westerlund, Johan" w:date="2021-04-22T14:05:00Z">
                <w:rPr>
                  <w:del w:id="1072" w:author="Westerlund, Johan" w:date="2020-10-15T12:32:00Z"/>
                  <w:noProof/>
                </w:rPr>
              </w:rPrChange>
            </w:rPr>
          </w:pPr>
          <w:del w:id="1073" w:author="Westerlund, Johan" w:date="2020-10-15T12:32:00Z">
            <w:r w:rsidRPr="00C63958" w:rsidDel="009A779E">
              <w:rPr>
                <w:lang w:val="en-GB"/>
                <w:rPrChange w:id="1074" w:author="Westerlund, Johan" w:date="2021-04-22T14:05:00Z">
                  <w:rPr>
                    <w:noProof/>
                  </w:rPr>
                </w:rPrChange>
              </w:rPr>
              <w:delText>3.1.</w:delText>
            </w:r>
            <w:r w:rsidRPr="00C63958" w:rsidDel="009A779E">
              <w:rPr>
                <w:sz w:val="24"/>
                <w:lang w:val="en-GB"/>
                <w:rPrChange w:id="1075" w:author="Westerlund, Johan" w:date="2021-04-22T14:05:00Z">
                  <w:rPr>
                    <w:noProof/>
                    <w:sz w:val="24"/>
                  </w:rPr>
                </w:rPrChange>
              </w:rPr>
              <w:delText xml:space="preserve">  </w:delText>
            </w:r>
            <w:r w:rsidRPr="00C63958" w:rsidDel="009A779E">
              <w:rPr>
                <w:lang w:val="en-GB"/>
                <w:rPrChange w:id="1076" w:author="Westerlund, Johan" w:date="2021-04-22T14:05:00Z">
                  <w:rPr>
                    <w:noProof/>
                  </w:rPr>
                </w:rPrChange>
              </w:rPr>
              <w:delText>Governance Framework</w:delText>
            </w:r>
            <w:r w:rsidRPr="00C63958" w:rsidDel="009A779E">
              <w:rPr>
                <w:lang w:val="en-GB"/>
                <w:rPrChange w:id="1077" w:author="Westerlund, Johan" w:date="2021-04-22T14:05:00Z">
                  <w:rPr>
                    <w:noProof/>
                  </w:rPr>
                </w:rPrChange>
              </w:rPr>
              <w:tab/>
              <w:delText xml:space="preserve">6 </w:delText>
            </w:r>
          </w:del>
        </w:p>
        <w:p w14:paraId="033BA14B" w14:textId="12873700" w:rsidR="00B21364" w:rsidRPr="00C63958" w:rsidDel="009A779E" w:rsidRDefault="00945698">
          <w:pPr>
            <w:pStyle w:val="TOC2"/>
            <w:tabs>
              <w:tab w:val="right" w:leader="dot" w:pos="10205"/>
            </w:tabs>
            <w:rPr>
              <w:del w:id="1078" w:author="Westerlund, Johan" w:date="2020-10-15T12:32:00Z"/>
              <w:lang w:val="en-GB"/>
              <w:rPrChange w:id="1079" w:author="Westerlund, Johan" w:date="2021-04-22T14:05:00Z">
                <w:rPr>
                  <w:del w:id="1080" w:author="Westerlund, Johan" w:date="2020-10-15T12:32:00Z"/>
                  <w:noProof/>
                </w:rPr>
              </w:rPrChange>
            </w:rPr>
          </w:pPr>
          <w:del w:id="1081" w:author="Westerlund, Johan" w:date="2020-10-15T12:32:00Z">
            <w:r w:rsidRPr="00C63958" w:rsidDel="009A779E">
              <w:rPr>
                <w:lang w:val="en-GB"/>
                <w:rPrChange w:id="1082" w:author="Westerlund, Johan" w:date="2021-04-22T14:05:00Z">
                  <w:rPr>
                    <w:noProof/>
                  </w:rPr>
                </w:rPrChange>
              </w:rPr>
              <w:delText>3.2.</w:delText>
            </w:r>
            <w:r w:rsidRPr="00C63958" w:rsidDel="009A779E">
              <w:rPr>
                <w:sz w:val="24"/>
                <w:lang w:val="en-GB"/>
                <w:rPrChange w:id="1083" w:author="Westerlund, Johan" w:date="2021-04-22T14:05:00Z">
                  <w:rPr>
                    <w:noProof/>
                    <w:sz w:val="24"/>
                  </w:rPr>
                </w:rPrChange>
              </w:rPr>
              <w:delText xml:space="preserve">  </w:delText>
            </w:r>
            <w:r w:rsidRPr="00C63958" w:rsidDel="009A779E">
              <w:rPr>
                <w:lang w:val="en-GB"/>
                <w:rPrChange w:id="1084" w:author="Westerlund, Johan" w:date="2021-04-22T14:05:00Z">
                  <w:rPr>
                    <w:noProof/>
                  </w:rPr>
                </w:rPrChange>
              </w:rPr>
              <w:delText>Service Definition</w:delText>
            </w:r>
            <w:r w:rsidRPr="00C63958" w:rsidDel="009A779E">
              <w:rPr>
                <w:lang w:val="en-GB"/>
                <w:rPrChange w:id="1085" w:author="Westerlund, Johan" w:date="2021-04-22T14:05:00Z">
                  <w:rPr>
                    <w:noProof/>
                  </w:rPr>
                </w:rPrChange>
              </w:rPr>
              <w:tab/>
              <w:delText xml:space="preserve">7 </w:delText>
            </w:r>
          </w:del>
        </w:p>
        <w:p w14:paraId="21A77C8F" w14:textId="7918FBC2" w:rsidR="00B21364" w:rsidRPr="00C63958" w:rsidDel="009A779E" w:rsidRDefault="00945698">
          <w:pPr>
            <w:pStyle w:val="TOC2"/>
            <w:tabs>
              <w:tab w:val="right" w:leader="dot" w:pos="10205"/>
            </w:tabs>
            <w:rPr>
              <w:del w:id="1086" w:author="Westerlund, Johan" w:date="2020-10-15T12:32:00Z"/>
              <w:lang w:val="en-GB"/>
              <w:rPrChange w:id="1087" w:author="Westerlund, Johan" w:date="2021-04-22T14:05:00Z">
                <w:rPr>
                  <w:del w:id="1088" w:author="Westerlund, Johan" w:date="2020-10-15T12:32:00Z"/>
                  <w:noProof/>
                </w:rPr>
              </w:rPrChange>
            </w:rPr>
          </w:pPr>
          <w:del w:id="1089" w:author="Westerlund, Johan" w:date="2020-10-15T12:32:00Z">
            <w:r w:rsidRPr="00C63958" w:rsidDel="009A779E">
              <w:rPr>
                <w:lang w:val="en-GB"/>
                <w:rPrChange w:id="1090" w:author="Westerlund, Johan" w:date="2021-04-22T14:05:00Z">
                  <w:rPr>
                    <w:noProof/>
                  </w:rPr>
                </w:rPrChange>
              </w:rPr>
              <w:lastRenderedPageBreak/>
              <w:delText>3.3.</w:delText>
            </w:r>
            <w:r w:rsidRPr="00C63958" w:rsidDel="009A779E">
              <w:rPr>
                <w:sz w:val="24"/>
                <w:lang w:val="en-GB"/>
                <w:rPrChange w:id="1091" w:author="Westerlund, Johan" w:date="2021-04-22T14:05:00Z">
                  <w:rPr>
                    <w:noProof/>
                    <w:sz w:val="24"/>
                  </w:rPr>
                </w:rPrChange>
              </w:rPr>
              <w:delText xml:space="preserve">  </w:delText>
            </w:r>
            <w:r w:rsidRPr="00C63958" w:rsidDel="009A779E">
              <w:rPr>
                <w:lang w:val="en-GB"/>
                <w:rPrChange w:id="1092" w:author="Westerlund, Johan" w:date="2021-04-22T14:05:00Z">
                  <w:rPr>
                    <w:noProof/>
                  </w:rPr>
                </w:rPrChange>
              </w:rPr>
              <w:delText>Organisational Policy</w:delText>
            </w:r>
            <w:r w:rsidRPr="00C63958" w:rsidDel="009A779E">
              <w:rPr>
                <w:lang w:val="en-GB"/>
                <w:rPrChange w:id="1093" w:author="Westerlund, Johan" w:date="2021-04-22T14:05:00Z">
                  <w:rPr>
                    <w:noProof/>
                  </w:rPr>
                </w:rPrChange>
              </w:rPr>
              <w:tab/>
              <w:delText xml:space="preserve">7 </w:delText>
            </w:r>
          </w:del>
        </w:p>
        <w:p w14:paraId="31624A47" w14:textId="62E328D9" w:rsidR="00B21364" w:rsidRPr="00C63958" w:rsidDel="009A779E" w:rsidRDefault="00945698">
          <w:pPr>
            <w:pStyle w:val="TOC2"/>
            <w:tabs>
              <w:tab w:val="right" w:leader="dot" w:pos="10205"/>
            </w:tabs>
            <w:rPr>
              <w:del w:id="1094" w:author="Westerlund, Johan" w:date="2020-10-15T12:32:00Z"/>
              <w:lang w:val="en-GB"/>
              <w:rPrChange w:id="1095" w:author="Westerlund, Johan" w:date="2021-04-22T14:05:00Z">
                <w:rPr>
                  <w:del w:id="1096" w:author="Westerlund, Johan" w:date="2020-10-15T12:32:00Z"/>
                  <w:noProof/>
                </w:rPr>
              </w:rPrChange>
            </w:rPr>
          </w:pPr>
          <w:del w:id="1097" w:author="Westerlund, Johan" w:date="2020-10-15T12:32:00Z">
            <w:r w:rsidRPr="00C63958" w:rsidDel="009A779E">
              <w:rPr>
                <w:lang w:val="en-GB"/>
                <w:rPrChange w:id="1098" w:author="Westerlund, Johan" w:date="2021-04-22T14:05:00Z">
                  <w:rPr>
                    <w:noProof/>
                  </w:rPr>
                </w:rPrChange>
              </w:rPr>
              <w:delText>3.4.</w:delText>
            </w:r>
            <w:r w:rsidRPr="00C63958" w:rsidDel="009A779E">
              <w:rPr>
                <w:sz w:val="24"/>
                <w:lang w:val="en-GB"/>
                <w:rPrChange w:id="1099" w:author="Westerlund, Johan" w:date="2021-04-22T14:05:00Z">
                  <w:rPr>
                    <w:noProof/>
                    <w:sz w:val="24"/>
                  </w:rPr>
                </w:rPrChange>
              </w:rPr>
              <w:delText xml:space="preserve">  </w:delText>
            </w:r>
            <w:r w:rsidRPr="00C63958" w:rsidDel="009A779E">
              <w:rPr>
                <w:lang w:val="en-GB"/>
                <w:rPrChange w:id="1100" w:author="Westerlund, Johan" w:date="2021-04-22T14:05:00Z">
                  <w:rPr>
                    <w:noProof/>
                  </w:rPr>
                </w:rPrChange>
              </w:rPr>
              <w:delText>Planning</w:delText>
            </w:r>
            <w:r w:rsidRPr="00C63958" w:rsidDel="009A779E">
              <w:rPr>
                <w:lang w:val="en-GB"/>
                <w:rPrChange w:id="1101" w:author="Westerlund, Johan" w:date="2021-04-22T14:05:00Z">
                  <w:rPr>
                    <w:noProof/>
                  </w:rPr>
                </w:rPrChange>
              </w:rPr>
              <w:tab/>
              <w:delText xml:space="preserve">7 </w:delText>
            </w:r>
          </w:del>
        </w:p>
        <w:p w14:paraId="22C8457C" w14:textId="6036F600" w:rsidR="00B21364" w:rsidRPr="00C63958" w:rsidDel="009A779E" w:rsidRDefault="00945698">
          <w:pPr>
            <w:pStyle w:val="TOC2"/>
            <w:tabs>
              <w:tab w:val="right" w:leader="dot" w:pos="10205"/>
            </w:tabs>
            <w:rPr>
              <w:del w:id="1102" w:author="Westerlund, Johan" w:date="2020-10-15T12:32:00Z"/>
              <w:lang w:val="en-GB"/>
              <w:rPrChange w:id="1103" w:author="Westerlund, Johan" w:date="2021-04-22T14:05:00Z">
                <w:rPr>
                  <w:del w:id="1104" w:author="Westerlund, Johan" w:date="2020-10-15T12:32:00Z"/>
                  <w:noProof/>
                </w:rPr>
              </w:rPrChange>
            </w:rPr>
          </w:pPr>
          <w:del w:id="1105" w:author="Westerlund, Johan" w:date="2020-10-15T12:32:00Z">
            <w:r w:rsidRPr="00C63958" w:rsidDel="009A779E">
              <w:rPr>
                <w:lang w:val="en-GB"/>
                <w:rPrChange w:id="1106" w:author="Westerlund, Johan" w:date="2021-04-22T14:05:00Z">
                  <w:rPr>
                    <w:noProof/>
                  </w:rPr>
                </w:rPrChange>
              </w:rPr>
              <w:delText>3.5.</w:delText>
            </w:r>
            <w:r w:rsidRPr="00C63958" w:rsidDel="009A779E">
              <w:rPr>
                <w:sz w:val="24"/>
                <w:lang w:val="en-GB"/>
                <w:rPrChange w:id="1107" w:author="Westerlund, Johan" w:date="2021-04-22T14:05:00Z">
                  <w:rPr>
                    <w:noProof/>
                    <w:sz w:val="24"/>
                  </w:rPr>
                </w:rPrChange>
              </w:rPr>
              <w:delText xml:space="preserve">  </w:delText>
            </w:r>
            <w:r w:rsidRPr="00C63958" w:rsidDel="009A779E">
              <w:rPr>
                <w:lang w:val="en-GB"/>
                <w:rPrChange w:id="1108" w:author="Westerlund, Johan" w:date="2021-04-22T14:05:00Z">
                  <w:rPr>
                    <w:noProof/>
                  </w:rPr>
                </w:rPrChange>
              </w:rPr>
              <w:delText>Risk Evaluation</w:delText>
            </w:r>
            <w:r w:rsidRPr="00C63958" w:rsidDel="009A779E">
              <w:rPr>
                <w:lang w:val="en-GB"/>
                <w:rPrChange w:id="1109" w:author="Westerlund, Johan" w:date="2021-04-22T14:05:00Z">
                  <w:rPr>
                    <w:noProof/>
                  </w:rPr>
                </w:rPrChange>
              </w:rPr>
              <w:tab/>
              <w:delText xml:space="preserve">8 </w:delText>
            </w:r>
          </w:del>
        </w:p>
        <w:p w14:paraId="781E68A8" w14:textId="4EB11119" w:rsidR="00B21364" w:rsidRPr="00C63958" w:rsidDel="009A779E" w:rsidRDefault="00945698">
          <w:pPr>
            <w:pStyle w:val="TOC2"/>
            <w:tabs>
              <w:tab w:val="right" w:leader="dot" w:pos="10205"/>
            </w:tabs>
            <w:rPr>
              <w:del w:id="1110" w:author="Westerlund, Johan" w:date="2020-10-15T12:32:00Z"/>
              <w:lang w:val="en-GB"/>
              <w:rPrChange w:id="1111" w:author="Westerlund, Johan" w:date="2021-04-22T14:05:00Z">
                <w:rPr>
                  <w:del w:id="1112" w:author="Westerlund, Johan" w:date="2020-10-15T12:32:00Z"/>
                  <w:noProof/>
                </w:rPr>
              </w:rPrChange>
            </w:rPr>
          </w:pPr>
          <w:del w:id="1113" w:author="Westerlund, Johan" w:date="2020-10-15T12:32:00Z">
            <w:r w:rsidRPr="00C63958" w:rsidDel="009A779E">
              <w:rPr>
                <w:lang w:val="en-GB"/>
                <w:rPrChange w:id="1114" w:author="Westerlund, Johan" w:date="2021-04-22T14:05:00Z">
                  <w:rPr>
                    <w:noProof/>
                  </w:rPr>
                </w:rPrChange>
              </w:rPr>
              <w:delText>3.6.</w:delText>
            </w:r>
            <w:r w:rsidRPr="00C63958" w:rsidDel="009A779E">
              <w:rPr>
                <w:sz w:val="24"/>
                <w:lang w:val="en-GB"/>
                <w:rPrChange w:id="1115" w:author="Westerlund, Johan" w:date="2021-04-22T14:05:00Z">
                  <w:rPr>
                    <w:noProof/>
                    <w:sz w:val="24"/>
                  </w:rPr>
                </w:rPrChange>
              </w:rPr>
              <w:delText xml:space="preserve">  </w:delText>
            </w:r>
            <w:r w:rsidRPr="00C63958" w:rsidDel="009A779E">
              <w:rPr>
                <w:lang w:val="en-GB"/>
                <w:rPrChange w:id="1116" w:author="Westerlund, Johan" w:date="2021-04-22T14:05:00Z">
                  <w:rPr>
                    <w:noProof/>
                  </w:rPr>
                </w:rPrChange>
              </w:rPr>
              <w:delText>Identification of Processes</w:delText>
            </w:r>
            <w:r w:rsidRPr="00C63958" w:rsidDel="009A779E">
              <w:rPr>
                <w:lang w:val="en-GB"/>
                <w:rPrChange w:id="1117" w:author="Westerlund, Johan" w:date="2021-04-22T14:05:00Z">
                  <w:rPr>
                    <w:noProof/>
                  </w:rPr>
                </w:rPrChange>
              </w:rPr>
              <w:tab/>
              <w:delText xml:space="preserve">8 </w:delText>
            </w:r>
          </w:del>
        </w:p>
        <w:p w14:paraId="41A1E13A" w14:textId="6EF0A748" w:rsidR="00B21364" w:rsidRPr="00C63958" w:rsidDel="009A779E" w:rsidRDefault="00945698">
          <w:pPr>
            <w:pStyle w:val="TOC2"/>
            <w:tabs>
              <w:tab w:val="right" w:leader="dot" w:pos="10205"/>
            </w:tabs>
            <w:rPr>
              <w:del w:id="1118" w:author="Westerlund, Johan" w:date="2020-10-15T12:32:00Z"/>
              <w:lang w:val="en-GB"/>
              <w:rPrChange w:id="1119" w:author="Westerlund, Johan" w:date="2021-04-22T14:05:00Z">
                <w:rPr>
                  <w:del w:id="1120" w:author="Westerlund, Johan" w:date="2020-10-15T12:32:00Z"/>
                  <w:noProof/>
                </w:rPr>
              </w:rPrChange>
            </w:rPr>
          </w:pPr>
          <w:del w:id="1121" w:author="Westerlund, Johan" w:date="2020-10-15T12:32:00Z">
            <w:r w:rsidRPr="00C63958" w:rsidDel="009A779E">
              <w:rPr>
                <w:lang w:val="en-GB"/>
                <w:rPrChange w:id="1122" w:author="Westerlund, Johan" w:date="2021-04-22T14:05:00Z">
                  <w:rPr>
                    <w:noProof/>
                  </w:rPr>
                </w:rPrChange>
              </w:rPr>
              <w:delText>3.7.</w:delText>
            </w:r>
            <w:r w:rsidRPr="00C63958" w:rsidDel="009A779E">
              <w:rPr>
                <w:sz w:val="24"/>
                <w:lang w:val="en-GB"/>
                <w:rPrChange w:id="1123" w:author="Westerlund, Johan" w:date="2021-04-22T14:05:00Z">
                  <w:rPr>
                    <w:noProof/>
                    <w:sz w:val="24"/>
                  </w:rPr>
                </w:rPrChange>
              </w:rPr>
              <w:delText xml:space="preserve">  </w:delText>
            </w:r>
            <w:r w:rsidRPr="00C63958" w:rsidDel="009A779E">
              <w:rPr>
                <w:lang w:val="en-GB"/>
                <w:rPrChange w:id="1124" w:author="Westerlund, Johan" w:date="2021-04-22T14:05:00Z">
                  <w:rPr>
                    <w:noProof/>
                  </w:rPr>
                </w:rPrChange>
              </w:rPr>
              <w:delText>Management by Process</w:delText>
            </w:r>
            <w:r w:rsidRPr="00C63958" w:rsidDel="009A779E">
              <w:rPr>
                <w:lang w:val="en-GB"/>
                <w:rPrChange w:id="1125" w:author="Westerlund, Johan" w:date="2021-04-22T14:05:00Z">
                  <w:rPr>
                    <w:noProof/>
                  </w:rPr>
                </w:rPrChange>
              </w:rPr>
              <w:tab/>
              <w:delText xml:space="preserve">9 </w:delText>
            </w:r>
          </w:del>
        </w:p>
        <w:p w14:paraId="7A4A52FF" w14:textId="3E96242E" w:rsidR="00B21364" w:rsidRPr="00C63958" w:rsidDel="009A779E" w:rsidRDefault="00945698">
          <w:pPr>
            <w:pStyle w:val="TOC3"/>
            <w:tabs>
              <w:tab w:val="right" w:leader="dot" w:pos="10205"/>
            </w:tabs>
            <w:rPr>
              <w:del w:id="1126" w:author="Westerlund, Johan" w:date="2020-10-15T12:32:00Z"/>
              <w:lang w:val="en-GB"/>
              <w:rPrChange w:id="1127" w:author="Westerlund, Johan" w:date="2021-04-22T14:05:00Z">
                <w:rPr>
                  <w:del w:id="1128" w:author="Westerlund, Johan" w:date="2020-10-15T12:32:00Z"/>
                  <w:noProof/>
                </w:rPr>
              </w:rPrChange>
            </w:rPr>
          </w:pPr>
          <w:del w:id="1129" w:author="Westerlund, Johan" w:date="2020-10-15T12:32:00Z">
            <w:r w:rsidRPr="00C63958" w:rsidDel="009A779E">
              <w:rPr>
                <w:lang w:val="en-GB"/>
                <w:rPrChange w:id="1130" w:author="Westerlund, Johan" w:date="2021-04-22T14:05:00Z">
                  <w:rPr>
                    <w:noProof/>
                  </w:rPr>
                </w:rPrChange>
              </w:rPr>
              <w:delText>3.7.1.</w:delText>
            </w:r>
            <w:r w:rsidRPr="00C63958" w:rsidDel="009A779E">
              <w:rPr>
                <w:sz w:val="24"/>
                <w:lang w:val="en-GB"/>
                <w:rPrChange w:id="1131" w:author="Westerlund, Johan" w:date="2021-04-22T14:05:00Z">
                  <w:rPr>
                    <w:noProof/>
                    <w:sz w:val="24"/>
                  </w:rPr>
                </w:rPrChange>
              </w:rPr>
              <w:delText xml:space="preserve">  </w:delText>
            </w:r>
            <w:r w:rsidRPr="00C63958" w:rsidDel="009A779E">
              <w:rPr>
                <w:lang w:val="en-GB"/>
                <w:rPrChange w:id="1132" w:author="Westerlund, Johan" w:date="2021-04-22T14:05:00Z">
                  <w:rPr>
                    <w:noProof/>
                  </w:rPr>
                </w:rPrChange>
              </w:rPr>
              <w:delText>Management Processes</w:delText>
            </w:r>
            <w:r w:rsidRPr="00C63958" w:rsidDel="009A779E">
              <w:rPr>
                <w:lang w:val="en-GB"/>
                <w:rPrChange w:id="1133" w:author="Westerlund, Johan" w:date="2021-04-22T14:05:00Z">
                  <w:rPr>
                    <w:noProof/>
                  </w:rPr>
                </w:rPrChange>
              </w:rPr>
              <w:tab/>
              <w:delText xml:space="preserve">9 </w:delText>
            </w:r>
          </w:del>
        </w:p>
        <w:p w14:paraId="105EF42E" w14:textId="63D5B8D3" w:rsidR="00B21364" w:rsidRPr="00C63958" w:rsidDel="009A779E" w:rsidRDefault="00945698">
          <w:pPr>
            <w:pStyle w:val="TOC3"/>
            <w:tabs>
              <w:tab w:val="right" w:leader="dot" w:pos="10205"/>
            </w:tabs>
            <w:rPr>
              <w:del w:id="1134" w:author="Westerlund, Johan" w:date="2020-10-15T12:32:00Z"/>
              <w:lang w:val="en-GB"/>
              <w:rPrChange w:id="1135" w:author="Westerlund, Johan" w:date="2021-04-22T14:05:00Z">
                <w:rPr>
                  <w:del w:id="1136" w:author="Westerlund, Johan" w:date="2020-10-15T12:32:00Z"/>
                  <w:noProof/>
                </w:rPr>
              </w:rPrChange>
            </w:rPr>
          </w:pPr>
          <w:del w:id="1137" w:author="Westerlund, Johan" w:date="2020-10-15T12:32:00Z">
            <w:r w:rsidRPr="00C63958" w:rsidDel="009A779E">
              <w:rPr>
                <w:lang w:val="en-GB"/>
                <w:rPrChange w:id="1138" w:author="Westerlund, Johan" w:date="2021-04-22T14:05:00Z">
                  <w:rPr>
                    <w:noProof/>
                  </w:rPr>
                </w:rPrChange>
              </w:rPr>
              <w:delText>3.7.2.</w:delText>
            </w:r>
            <w:r w:rsidRPr="00C63958" w:rsidDel="009A779E">
              <w:rPr>
                <w:sz w:val="24"/>
                <w:lang w:val="en-GB"/>
                <w:rPrChange w:id="1139" w:author="Westerlund, Johan" w:date="2021-04-22T14:05:00Z">
                  <w:rPr>
                    <w:noProof/>
                    <w:sz w:val="24"/>
                  </w:rPr>
                </w:rPrChange>
              </w:rPr>
              <w:delText xml:space="preserve">  </w:delText>
            </w:r>
            <w:r w:rsidRPr="00C63958" w:rsidDel="009A779E">
              <w:rPr>
                <w:lang w:val="en-GB"/>
                <w:rPrChange w:id="1140" w:author="Westerlund, Johan" w:date="2021-04-22T14:05:00Z">
                  <w:rPr>
                    <w:noProof/>
                  </w:rPr>
                </w:rPrChange>
              </w:rPr>
              <w:delText>Operational Processes</w:delText>
            </w:r>
            <w:r w:rsidRPr="00C63958" w:rsidDel="009A779E">
              <w:rPr>
                <w:lang w:val="en-GB"/>
                <w:rPrChange w:id="1141" w:author="Westerlund, Johan" w:date="2021-04-22T14:05:00Z">
                  <w:rPr>
                    <w:noProof/>
                  </w:rPr>
                </w:rPrChange>
              </w:rPr>
              <w:tab/>
              <w:delText xml:space="preserve">9 </w:delText>
            </w:r>
          </w:del>
        </w:p>
        <w:p w14:paraId="25CA3FC9" w14:textId="53F65AC6" w:rsidR="00B21364" w:rsidRPr="00C63958" w:rsidDel="009A779E" w:rsidRDefault="00945698">
          <w:pPr>
            <w:pStyle w:val="TOC3"/>
            <w:tabs>
              <w:tab w:val="right" w:leader="dot" w:pos="10205"/>
            </w:tabs>
            <w:rPr>
              <w:del w:id="1142" w:author="Westerlund, Johan" w:date="2020-10-15T12:32:00Z"/>
              <w:lang w:val="en-GB"/>
              <w:rPrChange w:id="1143" w:author="Westerlund, Johan" w:date="2021-04-22T14:05:00Z">
                <w:rPr>
                  <w:del w:id="1144" w:author="Westerlund, Johan" w:date="2020-10-15T12:32:00Z"/>
                  <w:noProof/>
                </w:rPr>
              </w:rPrChange>
            </w:rPr>
          </w:pPr>
          <w:del w:id="1145" w:author="Westerlund, Johan" w:date="2020-10-15T12:32:00Z">
            <w:r w:rsidRPr="00C63958" w:rsidDel="009A779E">
              <w:rPr>
                <w:lang w:val="en-GB"/>
                <w:rPrChange w:id="1146" w:author="Westerlund, Johan" w:date="2021-04-22T14:05:00Z">
                  <w:rPr>
                    <w:noProof/>
                  </w:rPr>
                </w:rPrChange>
              </w:rPr>
              <w:delText>3.7.3.</w:delText>
            </w:r>
            <w:r w:rsidRPr="00C63958" w:rsidDel="009A779E">
              <w:rPr>
                <w:sz w:val="24"/>
                <w:lang w:val="en-GB"/>
                <w:rPrChange w:id="1147" w:author="Westerlund, Johan" w:date="2021-04-22T14:05:00Z">
                  <w:rPr>
                    <w:noProof/>
                    <w:sz w:val="24"/>
                  </w:rPr>
                </w:rPrChange>
              </w:rPr>
              <w:delText xml:space="preserve">  </w:delText>
            </w:r>
            <w:r w:rsidRPr="00C63958" w:rsidDel="009A779E">
              <w:rPr>
                <w:lang w:val="en-GB"/>
                <w:rPrChange w:id="1148" w:author="Westerlund, Johan" w:date="2021-04-22T14:05:00Z">
                  <w:rPr>
                    <w:noProof/>
                  </w:rPr>
                </w:rPrChange>
              </w:rPr>
              <w:delText>Support Processes</w:delText>
            </w:r>
            <w:r w:rsidRPr="00C63958" w:rsidDel="009A779E">
              <w:rPr>
                <w:lang w:val="en-GB"/>
                <w:rPrChange w:id="1149" w:author="Westerlund, Johan" w:date="2021-04-22T14:05:00Z">
                  <w:rPr>
                    <w:noProof/>
                  </w:rPr>
                </w:rPrChange>
              </w:rPr>
              <w:tab/>
              <w:delText xml:space="preserve">9 </w:delText>
            </w:r>
          </w:del>
        </w:p>
        <w:p w14:paraId="5AFDC8E6" w14:textId="0AE7F4E4" w:rsidR="00B21364" w:rsidRPr="00C63958" w:rsidDel="009A779E" w:rsidRDefault="00945698">
          <w:pPr>
            <w:pStyle w:val="TOC2"/>
            <w:tabs>
              <w:tab w:val="right" w:leader="dot" w:pos="10205"/>
            </w:tabs>
            <w:rPr>
              <w:del w:id="1150" w:author="Westerlund, Johan" w:date="2020-10-15T12:32:00Z"/>
              <w:lang w:val="en-GB"/>
              <w:rPrChange w:id="1151" w:author="Westerlund, Johan" w:date="2021-04-22T14:05:00Z">
                <w:rPr>
                  <w:del w:id="1152" w:author="Westerlund, Johan" w:date="2020-10-15T12:32:00Z"/>
                  <w:noProof/>
                </w:rPr>
              </w:rPrChange>
            </w:rPr>
          </w:pPr>
          <w:del w:id="1153" w:author="Westerlund, Johan" w:date="2020-10-15T12:32:00Z">
            <w:r w:rsidRPr="00C63958" w:rsidDel="009A779E">
              <w:rPr>
                <w:lang w:val="en-GB"/>
                <w:rPrChange w:id="1154" w:author="Westerlund, Johan" w:date="2021-04-22T14:05:00Z">
                  <w:rPr>
                    <w:noProof/>
                  </w:rPr>
                </w:rPrChange>
              </w:rPr>
              <w:delText>3.8.</w:delText>
            </w:r>
            <w:r w:rsidRPr="00C63958" w:rsidDel="009A779E">
              <w:rPr>
                <w:sz w:val="24"/>
                <w:lang w:val="en-GB"/>
                <w:rPrChange w:id="1155" w:author="Westerlund, Johan" w:date="2021-04-22T14:05:00Z">
                  <w:rPr>
                    <w:noProof/>
                    <w:sz w:val="24"/>
                  </w:rPr>
                </w:rPrChange>
              </w:rPr>
              <w:delText xml:space="preserve">  </w:delText>
            </w:r>
            <w:r w:rsidRPr="00C63958" w:rsidDel="009A779E">
              <w:rPr>
                <w:lang w:val="en-GB"/>
                <w:rPrChange w:id="1156" w:author="Westerlund, Johan" w:date="2021-04-22T14:05:00Z">
                  <w:rPr>
                    <w:noProof/>
                  </w:rPr>
                </w:rPrChange>
              </w:rPr>
              <w:delText>Developing Performance Criteria</w:delText>
            </w:r>
            <w:r w:rsidRPr="00C63958" w:rsidDel="009A779E">
              <w:rPr>
                <w:lang w:val="en-GB"/>
                <w:rPrChange w:id="1157" w:author="Westerlund, Johan" w:date="2021-04-22T14:05:00Z">
                  <w:rPr>
                    <w:noProof/>
                  </w:rPr>
                </w:rPrChange>
              </w:rPr>
              <w:tab/>
              <w:delText xml:space="preserve">10 </w:delText>
            </w:r>
          </w:del>
        </w:p>
        <w:p w14:paraId="55111950" w14:textId="4A4ECFE1" w:rsidR="00B21364" w:rsidRPr="00C63958" w:rsidDel="009A779E" w:rsidRDefault="00945698">
          <w:pPr>
            <w:pStyle w:val="TOC3"/>
            <w:tabs>
              <w:tab w:val="right" w:leader="dot" w:pos="10205"/>
            </w:tabs>
            <w:rPr>
              <w:del w:id="1158" w:author="Westerlund, Johan" w:date="2020-10-15T12:32:00Z"/>
              <w:lang w:val="en-GB"/>
              <w:rPrChange w:id="1159" w:author="Westerlund, Johan" w:date="2021-04-22T14:05:00Z">
                <w:rPr>
                  <w:del w:id="1160" w:author="Westerlund, Johan" w:date="2020-10-15T12:32:00Z"/>
                  <w:noProof/>
                </w:rPr>
              </w:rPrChange>
            </w:rPr>
          </w:pPr>
          <w:del w:id="1161" w:author="Westerlund, Johan" w:date="2020-10-15T12:32:00Z">
            <w:r w:rsidRPr="00C63958" w:rsidDel="009A779E">
              <w:rPr>
                <w:lang w:val="en-GB"/>
                <w:rPrChange w:id="1162" w:author="Westerlund, Johan" w:date="2021-04-22T14:05:00Z">
                  <w:rPr>
                    <w:noProof/>
                  </w:rPr>
                </w:rPrChange>
              </w:rPr>
              <w:delText>3.8.1.</w:delText>
            </w:r>
            <w:r w:rsidRPr="00C63958" w:rsidDel="009A779E">
              <w:rPr>
                <w:sz w:val="24"/>
                <w:lang w:val="en-GB"/>
                <w:rPrChange w:id="1163" w:author="Westerlund, Johan" w:date="2021-04-22T14:05:00Z">
                  <w:rPr>
                    <w:noProof/>
                    <w:sz w:val="24"/>
                  </w:rPr>
                </w:rPrChange>
              </w:rPr>
              <w:delText xml:space="preserve">  </w:delText>
            </w:r>
            <w:r w:rsidRPr="00C63958" w:rsidDel="009A779E">
              <w:rPr>
                <w:lang w:val="en-GB"/>
                <w:rPrChange w:id="1164" w:author="Westerlund, Johan" w:date="2021-04-22T14:05:00Z">
                  <w:rPr>
                    <w:noProof/>
                  </w:rPr>
                </w:rPrChange>
              </w:rPr>
              <w:delText>Service Delivery (Monitor and Measurement of Service)</w:delText>
            </w:r>
            <w:r w:rsidRPr="00C63958" w:rsidDel="009A779E">
              <w:rPr>
                <w:lang w:val="en-GB"/>
                <w:rPrChange w:id="1165" w:author="Westerlund, Johan" w:date="2021-04-22T14:05:00Z">
                  <w:rPr>
                    <w:noProof/>
                  </w:rPr>
                </w:rPrChange>
              </w:rPr>
              <w:tab/>
              <w:delText xml:space="preserve">10 </w:delText>
            </w:r>
          </w:del>
        </w:p>
        <w:p w14:paraId="0C04F246" w14:textId="754595E5" w:rsidR="00B21364" w:rsidRPr="00C63958" w:rsidDel="009A779E" w:rsidRDefault="00945698">
          <w:pPr>
            <w:pStyle w:val="TOC3"/>
            <w:tabs>
              <w:tab w:val="right" w:leader="dot" w:pos="10205"/>
            </w:tabs>
            <w:rPr>
              <w:del w:id="1166" w:author="Westerlund, Johan" w:date="2020-10-15T12:32:00Z"/>
              <w:lang w:val="en-GB"/>
              <w:rPrChange w:id="1167" w:author="Westerlund, Johan" w:date="2021-04-22T14:05:00Z">
                <w:rPr>
                  <w:del w:id="1168" w:author="Westerlund, Johan" w:date="2020-10-15T12:32:00Z"/>
                  <w:noProof/>
                </w:rPr>
              </w:rPrChange>
            </w:rPr>
          </w:pPr>
          <w:del w:id="1169" w:author="Westerlund, Johan" w:date="2020-10-15T12:32:00Z">
            <w:r w:rsidRPr="00C63958" w:rsidDel="009A779E">
              <w:rPr>
                <w:lang w:val="en-GB"/>
                <w:rPrChange w:id="1170" w:author="Westerlund, Johan" w:date="2021-04-22T14:05:00Z">
                  <w:rPr>
                    <w:noProof/>
                  </w:rPr>
                </w:rPrChange>
              </w:rPr>
              <w:delText>3.8.2.</w:delText>
            </w:r>
            <w:r w:rsidRPr="00C63958" w:rsidDel="009A779E">
              <w:rPr>
                <w:sz w:val="24"/>
                <w:lang w:val="en-GB"/>
                <w:rPrChange w:id="1171" w:author="Westerlund, Johan" w:date="2021-04-22T14:05:00Z">
                  <w:rPr>
                    <w:noProof/>
                    <w:sz w:val="24"/>
                  </w:rPr>
                </w:rPrChange>
              </w:rPr>
              <w:delText xml:space="preserve">  </w:delText>
            </w:r>
            <w:r w:rsidRPr="00C63958" w:rsidDel="009A779E">
              <w:rPr>
                <w:lang w:val="en-GB"/>
                <w:rPrChange w:id="1172" w:author="Westerlund, Johan" w:date="2021-04-22T14:05:00Z">
                  <w:rPr>
                    <w:noProof/>
                  </w:rPr>
                </w:rPrChange>
              </w:rPr>
              <w:delText>Stakeholder Satisfaction</w:delText>
            </w:r>
            <w:r w:rsidRPr="00C63958" w:rsidDel="009A779E">
              <w:rPr>
                <w:lang w:val="en-GB"/>
                <w:rPrChange w:id="1173" w:author="Westerlund, Johan" w:date="2021-04-22T14:05:00Z">
                  <w:rPr>
                    <w:noProof/>
                  </w:rPr>
                </w:rPrChange>
              </w:rPr>
              <w:tab/>
              <w:delText xml:space="preserve">10 </w:delText>
            </w:r>
          </w:del>
        </w:p>
        <w:p w14:paraId="34CF2399" w14:textId="2C9C9F90" w:rsidR="00B21364" w:rsidRPr="00C63958" w:rsidDel="009A779E" w:rsidRDefault="00945698">
          <w:pPr>
            <w:pStyle w:val="TOC3"/>
            <w:tabs>
              <w:tab w:val="right" w:leader="dot" w:pos="10205"/>
            </w:tabs>
            <w:rPr>
              <w:del w:id="1174" w:author="Westerlund, Johan" w:date="2020-10-15T12:32:00Z"/>
              <w:lang w:val="en-GB"/>
              <w:rPrChange w:id="1175" w:author="Westerlund, Johan" w:date="2021-04-22T14:05:00Z">
                <w:rPr>
                  <w:del w:id="1176" w:author="Westerlund, Johan" w:date="2020-10-15T12:32:00Z"/>
                  <w:noProof/>
                </w:rPr>
              </w:rPrChange>
            </w:rPr>
          </w:pPr>
          <w:del w:id="1177" w:author="Westerlund, Johan" w:date="2020-10-15T12:32:00Z">
            <w:r w:rsidRPr="00C63958" w:rsidDel="009A779E">
              <w:rPr>
                <w:lang w:val="en-GB"/>
                <w:rPrChange w:id="1178" w:author="Westerlund, Johan" w:date="2021-04-22T14:05:00Z">
                  <w:rPr>
                    <w:noProof/>
                  </w:rPr>
                </w:rPrChange>
              </w:rPr>
              <w:delText>3.8.3.</w:delText>
            </w:r>
            <w:r w:rsidRPr="00C63958" w:rsidDel="009A779E">
              <w:rPr>
                <w:sz w:val="24"/>
                <w:lang w:val="en-GB"/>
                <w:rPrChange w:id="1179" w:author="Westerlund, Johan" w:date="2021-04-22T14:05:00Z">
                  <w:rPr>
                    <w:noProof/>
                    <w:sz w:val="24"/>
                  </w:rPr>
                </w:rPrChange>
              </w:rPr>
              <w:delText xml:space="preserve">  </w:delText>
            </w:r>
            <w:r w:rsidRPr="00C63958" w:rsidDel="009A779E">
              <w:rPr>
                <w:lang w:val="en-GB"/>
                <w:rPrChange w:id="1180" w:author="Westerlund, Johan" w:date="2021-04-22T14:05:00Z">
                  <w:rPr>
                    <w:noProof/>
                  </w:rPr>
                </w:rPrChange>
              </w:rPr>
              <w:delText>Monitoring and Measurement of Processes</w:delText>
            </w:r>
            <w:r w:rsidRPr="00C63958" w:rsidDel="009A779E">
              <w:rPr>
                <w:lang w:val="en-GB"/>
                <w:rPrChange w:id="1181" w:author="Westerlund, Johan" w:date="2021-04-22T14:05:00Z">
                  <w:rPr>
                    <w:noProof/>
                  </w:rPr>
                </w:rPrChange>
              </w:rPr>
              <w:tab/>
              <w:delText xml:space="preserve">10 </w:delText>
            </w:r>
          </w:del>
        </w:p>
        <w:p w14:paraId="099578F4" w14:textId="43B17AEA" w:rsidR="00B21364" w:rsidRPr="00C63958" w:rsidDel="009A779E" w:rsidRDefault="00945698">
          <w:pPr>
            <w:pStyle w:val="TOC3"/>
            <w:tabs>
              <w:tab w:val="right" w:leader="dot" w:pos="10205"/>
            </w:tabs>
            <w:rPr>
              <w:del w:id="1182" w:author="Westerlund, Johan" w:date="2020-10-15T12:32:00Z"/>
              <w:lang w:val="en-GB"/>
              <w:rPrChange w:id="1183" w:author="Westerlund, Johan" w:date="2021-04-22T14:05:00Z">
                <w:rPr>
                  <w:del w:id="1184" w:author="Westerlund, Johan" w:date="2020-10-15T12:32:00Z"/>
                  <w:noProof/>
                </w:rPr>
              </w:rPrChange>
            </w:rPr>
          </w:pPr>
          <w:del w:id="1185" w:author="Westerlund, Johan" w:date="2020-10-15T12:32:00Z">
            <w:r w:rsidRPr="00C63958" w:rsidDel="009A779E">
              <w:rPr>
                <w:lang w:val="en-GB"/>
                <w:rPrChange w:id="1186" w:author="Westerlund, Johan" w:date="2021-04-22T14:05:00Z">
                  <w:rPr>
                    <w:noProof/>
                  </w:rPr>
                </w:rPrChange>
              </w:rPr>
              <w:delText>3.8.4.</w:delText>
            </w:r>
            <w:r w:rsidRPr="00C63958" w:rsidDel="009A779E">
              <w:rPr>
                <w:sz w:val="24"/>
                <w:lang w:val="en-GB"/>
                <w:rPrChange w:id="1187" w:author="Westerlund, Johan" w:date="2021-04-22T14:05:00Z">
                  <w:rPr>
                    <w:noProof/>
                    <w:sz w:val="24"/>
                  </w:rPr>
                </w:rPrChange>
              </w:rPr>
              <w:delText xml:space="preserve">  </w:delText>
            </w:r>
            <w:r w:rsidRPr="00C63958" w:rsidDel="009A779E">
              <w:rPr>
                <w:lang w:val="en-GB"/>
                <w:rPrChange w:id="1188" w:author="Westerlund, Johan" w:date="2021-04-22T14:05:00Z">
                  <w:rPr>
                    <w:noProof/>
                  </w:rPr>
                </w:rPrChange>
              </w:rPr>
              <w:delText>Internal Audit</w:delText>
            </w:r>
            <w:r w:rsidRPr="00C63958" w:rsidDel="009A779E">
              <w:rPr>
                <w:lang w:val="en-GB"/>
                <w:rPrChange w:id="1189" w:author="Westerlund, Johan" w:date="2021-04-22T14:05:00Z">
                  <w:rPr>
                    <w:noProof/>
                  </w:rPr>
                </w:rPrChange>
              </w:rPr>
              <w:tab/>
              <w:delText xml:space="preserve">10 </w:delText>
            </w:r>
          </w:del>
        </w:p>
        <w:p w14:paraId="464DF059" w14:textId="69BF5D0B" w:rsidR="00B21364" w:rsidRPr="00C63958" w:rsidDel="009A779E" w:rsidRDefault="00945698">
          <w:pPr>
            <w:pStyle w:val="TOC2"/>
            <w:tabs>
              <w:tab w:val="right" w:leader="dot" w:pos="10205"/>
            </w:tabs>
            <w:rPr>
              <w:del w:id="1190" w:author="Westerlund, Johan" w:date="2020-10-15T12:32:00Z"/>
              <w:lang w:val="en-GB"/>
              <w:rPrChange w:id="1191" w:author="Westerlund, Johan" w:date="2021-04-22T14:05:00Z">
                <w:rPr>
                  <w:del w:id="1192" w:author="Westerlund, Johan" w:date="2020-10-15T12:32:00Z"/>
                  <w:noProof/>
                </w:rPr>
              </w:rPrChange>
            </w:rPr>
          </w:pPr>
          <w:del w:id="1193" w:author="Westerlund, Johan" w:date="2020-10-15T12:32:00Z">
            <w:r w:rsidRPr="00C63958" w:rsidDel="009A779E">
              <w:rPr>
                <w:lang w:val="en-GB"/>
                <w:rPrChange w:id="1194" w:author="Westerlund, Johan" w:date="2021-04-22T14:05:00Z">
                  <w:rPr>
                    <w:noProof/>
                  </w:rPr>
                </w:rPrChange>
              </w:rPr>
              <w:delText>3.9.</w:delText>
            </w:r>
            <w:r w:rsidRPr="00C63958" w:rsidDel="009A779E">
              <w:rPr>
                <w:sz w:val="24"/>
                <w:lang w:val="en-GB"/>
                <w:rPrChange w:id="1195" w:author="Westerlund, Johan" w:date="2021-04-22T14:05:00Z">
                  <w:rPr>
                    <w:noProof/>
                    <w:sz w:val="24"/>
                  </w:rPr>
                </w:rPrChange>
              </w:rPr>
              <w:delText xml:space="preserve">  </w:delText>
            </w:r>
            <w:r w:rsidRPr="00C63958" w:rsidDel="009A779E">
              <w:rPr>
                <w:lang w:val="en-GB"/>
                <w:rPrChange w:id="1196" w:author="Westerlund, Johan" w:date="2021-04-22T14:05:00Z">
                  <w:rPr>
                    <w:noProof/>
                  </w:rPr>
                </w:rPrChange>
              </w:rPr>
              <w:delText>Documentation</w:delText>
            </w:r>
            <w:r w:rsidRPr="00C63958" w:rsidDel="009A779E">
              <w:rPr>
                <w:lang w:val="en-GB"/>
                <w:rPrChange w:id="1197" w:author="Westerlund, Johan" w:date="2021-04-22T14:05:00Z">
                  <w:rPr>
                    <w:noProof/>
                  </w:rPr>
                </w:rPrChange>
              </w:rPr>
              <w:tab/>
              <w:delText xml:space="preserve">10 </w:delText>
            </w:r>
          </w:del>
        </w:p>
        <w:p w14:paraId="370A59A7" w14:textId="7973764F" w:rsidR="00B21364" w:rsidRPr="00C63958" w:rsidDel="009A779E" w:rsidRDefault="00945698">
          <w:pPr>
            <w:pStyle w:val="TOC2"/>
            <w:tabs>
              <w:tab w:val="right" w:leader="dot" w:pos="10205"/>
            </w:tabs>
            <w:rPr>
              <w:del w:id="1198" w:author="Westerlund, Johan" w:date="2020-10-15T12:32:00Z"/>
              <w:lang w:val="en-GB"/>
              <w:rPrChange w:id="1199" w:author="Westerlund, Johan" w:date="2021-04-22T14:05:00Z">
                <w:rPr>
                  <w:del w:id="1200" w:author="Westerlund, Johan" w:date="2020-10-15T12:32:00Z"/>
                  <w:noProof/>
                </w:rPr>
              </w:rPrChange>
            </w:rPr>
          </w:pPr>
          <w:del w:id="1201" w:author="Westerlund, Johan" w:date="2020-10-15T12:32:00Z">
            <w:r w:rsidRPr="00C63958" w:rsidDel="009A779E">
              <w:rPr>
                <w:lang w:val="en-GB"/>
                <w:rPrChange w:id="1202" w:author="Westerlund, Johan" w:date="2021-04-22T14:05:00Z">
                  <w:rPr>
                    <w:noProof/>
                  </w:rPr>
                </w:rPrChange>
              </w:rPr>
              <w:delText>3.10.</w:delText>
            </w:r>
            <w:r w:rsidRPr="00C63958" w:rsidDel="009A779E">
              <w:rPr>
                <w:sz w:val="24"/>
                <w:lang w:val="en-GB"/>
                <w:rPrChange w:id="1203" w:author="Westerlund, Johan" w:date="2021-04-22T14:05:00Z">
                  <w:rPr>
                    <w:noProof/>
                    <w:sz w:val="24"/>
                  </w:rPr>
                </w:rPrChange>
              </w:rPr>
              <w:delText xml:space="preserve">  </w:delText>
            </w:r>
            <w:r w:rsidRPr="00C63958" w:rsidDel="009A779E">
              <w:rPr>
                <w:lang w:val="en-GB"/>
                <w:rPrChange w:id="1204" w:author="Westerlund, Johan" w:date="2021-04-22T14:05:00Z">
                  <w:rPr>
                    <w:noProof/>
                  </w:rPr>
                </w:rPrChange>
              </w:rPr>
              <w:delText>Communication and Awareness</w:delText>
            </w:r>
            <w:r w:rsidRPr="00C63958" w:rsidDel="009A779E">
              <w:rPr>
                <w:lang w:val="en-GB"/>
                <w:rPrChange w:id="1205" w:author="Westerlund, Johan" w:date="2021-04-22T14:05:00Z">
                  <w:rPr>
                    <w:noProof/>
                  </w:rPr>
                </w:rPrChange>
              </w:rPr>
              <w:tab/>
              <w:delText xml:space="preserve">11 </w:delText>
            </w:r>
          </w:del>
        </w:p>
        <w:p w14:paraId="231E34E9" w14:textId="49CDA5DB" w:rsidR="00B21364" w:rsidRPr="00C63958" w:rsidDel="009A779E" w:rsidRDefault="00945698">
          <w:pPr>
            <w:pStyle w:val="TOC3"/>
            <w:tabs>
              <w:tab w:val="right" w:leader="dot" w:pos="10205"/>
            </w:tabs>
            <w:rPr>
              <w:del w:id="1206" w:author="Westerlund, Johan" w:date="2020-10-15T12:32:00Z"/>
              <w:lang w:val="en-GB"/>
              <w:rPrChange w:id="1207" w:author="Westerlund, Johan" w:date="2021-04-22T14:05:00Z">
                <w:rPr>
                  <w:del w:id="1208" w:author="Westerlund, Johan" w:date="2020-10-15T12:32:00Z"/>
                  <w:noProof/>
                </w:rPr>
              </w:rPrChange>
            </w:rPr>
          </w:pPr>
          <w:del w:id="1209" w:author="Westerlund, Johan" w:date="2020-10-15T12:32:00Z">
            <w:r w:rsidRPr="00C63958" w:rsidDel="009A779E">
              <w:rPr>
                <w:lang w:val="en-GB"/>
                <w:rPrChange w:id="1210" w:author="Westerlund, Johan" w:date="2021-04-22T14:05:00Z">
                  <w:rPr>
                    <w:noProof/>
                  </w:rPr>
                </w:rPrChange>
              </w:rPr>
              <w:delText>3.10.1.</w:delText>
            </w:r>
            <w:r w:rsidRPr="00C63958" w:rsidDel="009A779E">
              <w:rPr>
                <w:sz w:val="24"/>
                <w:lang w:val="en-GB"/>
                <w:rPrChange w:id="1211" w:author="Westerlund, Johan" w:date="2021-04-22T14:05:00Z">
                  <w:rPr>
                    <w:noProof/>
                    <w:sz w:val="24"/>
                  </w:rPr>
                </w:rPrChange>
              </w:rPr>
              <w:delText xml:space="preserve"> </w:delText>
            </w:r>
            <w:r w:rsidRPr="00C63958" w:rsidDel="009A779E">
              <w:rPr>
                <w:lang w:val="en-GB"/>
                <w:rPrChange w:id="1212" w:author="Westerlund, Johan" w:date="2021-04-22T14:05:00Z">
                  <w:rPr>
                    <w:noProof/>
                  </w:rPr>
                </w:rPrChange>
              </w:rPr>
              <w:delText>Stakeholder Identification</w:delText>
            </w:r>
            <w:r w:rsidRPr="00C63958" w:rsidDel="009A779E">
              <w:rPr>
                <w:lang w:val="en-GB"/>
                <w:rPrChange w:id="1213" w:author="Westerlund, Johan" w:date="2021-04-22T14:05:00Z">
                  <w:rPr>
                    <w:noProof/>
                  </w:rPr>
                </w:rPrChange>
              </w:rPr>
              <w:tab/>
              <w:delText xml:space="preserve">11 </w:delText>
            </w:r>
          </w:del>
        </w:p>
        <w:p w14:paraId="58E08EEF" w14:textId="13675B71" w:rsidR="00B21364" w:rsidRPr="00C63958" w:rsidDel="009A779E" w:rsidRDefault="00945698">
          <w:pPr>
            <w:pStyle w:val="TOC3"/>
            <w:tabs>
              <w:tab w:val="right" w:leader="dot" w:pos="10205"/>
            </w:tabs>
            <w:rPr>
              <w:del w:id="1214" w:author="Westerlund, Johan" w:date="2020-10-15T12:32:00Z"/>
              <w:lang w:val="en-GB"/>
              <w:rPrChange w:id="1215" w:author="Westerlund, Johan" w:date="2021-04-22T14:05:00Z">
                <w:rPr>
                  <w:del w:id="1216" w:author="Westerlund, Johan" w:date="2020-10-15T12:32:00Z"/>
                  <w:noProof/>
                </w:rPr>
              </w:rPrChange>
            </w:rPr>
          </w:pPr>
          <w:del w:id="1217" w:author="Westerlund, Johan" w:date="2020-10-15T12:32:00Z">
            <w:r w:rsidRPr="00C63958" w:rsidDel="009A779E">
              <w:rPr>
                <w:lang w:val="en-GB"/>
                <w:rPrChange w:id="1218" w:author="Westerlund, Johan" w:date="2021-04-22T14:05:00Z">
                  <w:rPr>
                    <w:noProof/>
                  </w:rPr>
                </w:rPrChange>
              </w:rPr>
              <w:delText>3.10.2.</w:delText>
            </w:r>
            <w:r w:rsidRPr="00C63958" w:rsidDel="009A779E">
              <w:rPr>
                <w:sz w:val="24"/>
                <w:lang w:val="en-GB"/>
                <w:rPrChange w:id="1219" w:author="Westerlund, Johan" w:date="2021-04-22T14:05:00Z">
                  <w:rPr>
                    <w:noProof/>
                    <w:sz w:val="24"/>
                  </w:rPr>
                </w:rPrChange>
              </w:rPr>
              <w:delText xml:space="preserve"> </w:delText>
            </w:r>
            <w:r w:rsidRPr="00C63958" w:rsidDel="009A779E">
              <w:rPr>
                <w:lang w:val="en-GB"/>
                <w:rPrChange w:id="1220" w:author="Westerlund, Johan" w:date="2021-04-22T14:05:00Z">
                  <w:rPr>
                    <w:noProof/>
                  </w:rPr>
                </w:rPrChange>
              </w:rPr>
              <w:delText>Internal</w:delText>
            </w:r>
            <w:r w:rsidRPr="00C63958" w:rsidDel="009A779E">
              <w:rPr>
                <w:lang w:val="en-GB"/>
                <w:rPrChange w:id="1221" w:author="Westerlund, Johan" w:date="2021-04-22T14:05:00Z">
                  <w:rPr>
                    <w:noProof/>
                  </w:rPr>
                </w:rPrChange>
              </w:rPr>
              <w:tab/>
              <w:delText xml:space="preserve">11 </w:delText>
            </w:r>
          </w:del>
        </w:p>
        <w:p w14:paraId="39D83AD2" w14:textId="505CC7EA" w:rsidR="00B21364" w:rsidRPr="00C63958" w:rsidDel="009A779E" w:rsidRDefault="00945698">
          <w:pPr>
            <w:pStyle w:val="TOC3"/>
            <w:tabs>
              <w:tab w:val="right" w:leader="dot" w:pos="10205"/>
            </w:tabs>
            <w:rPr>
              <w:del w:id="1222" w:author="Westerlund, Johan" w:date="2020-10-15T12:32:00Z"/>
              <w:lang w:val="en-GB"/>
              <w:rPrChange w:id="1223" w:author="Westerlund, Johan" w:date="2021-04-22T14:05:00Z">
                <w:rPr>
                  <w:del w:id="1224" w:author="Westerlund, Johan" w:date="2020-10-15T12:32:00Z"/>
                  <w:noProof/>
                </w:rPr>
              </w:rPrChange>
            </w:rPr>
          </w:pPr>
          <w:del w:id="1225" w:author="Westerlund, Johan" w:date="2020-10-15T12:32:00Z">
            <w:r w:rsidRPr="00C63958" w:rsidDel="009A779E">
              <w:rPr>
                <w:lang w:val="en-GB"/>
                <w:rPrChange w:id="1226" w:author="Westerlund, Johan" w:date="2021-04-22T14:05:00Z">
                  <w:rPr>
                    <w:noProof/>
                  </w:rPr>
                </w:rPrChange>
              </w:rPr>
              <w:delText>3.10.3.</w:delText>
            </w:r>
            <w:r w:rsidRPr="00C63958" w:rsidDel="009A779E">
              <w:rPr>
                <w:sz w:val="24"/>
                <w:lang w:val="en-GB"/>
                <w:rPrChange w:id="1227" w:author="Westerlund, Johan" w:date="2021-04-22T14:05:00Z">
                  <w:rPr>
                    <w:noProof/>
                    <w:sz w:val="24"/>
                  </w:rPr>
                </w:rPrChange>
              </w:rPr>
              <w:delText xml:space="preserve"> </w:delText>
            </w:r>
            <w:r w:rsidRPr="00C63958" w:rsidDel="009A779E">
              <w:rPr>
                <w:lang w:val="en-GB"/>
                <w:rPrChange w:id="1228" w:author="Westerlund, Johan" w:date="2021-04-22T14:05:00Z">
                  <w:rPr>
                    <w:noProof/>
                  </w:rPr>
                </w:rPrChange>
              </w:rPr>
              <w:delText>External</w:delText>
            </w:r>
            <w:r w:rsidRPr="00C63958" w:rsidDel="009A779E">
              <w:rPr>
                <w:lang w:val="en-GB"/>
                <w:rPrChange w:id="1229" w:author="Westerlund, Johan" w:date="2021-04-22T14:05:00Z">
                  <w:rPr>
                    <w:noProof/>
                  </w:rPr>
                </w:rPrChange>
              </w:rPr>
              <w:tab/>
              <w:delText xml:space="preserve">11 </w:delText>
            </w:r>
          </w:del>
        </w:p>
        <w:p w14:paraId="37555585" w14:textId="688EACB1" w:rsidR="00B21364" w:rsidRPr="00C63958" w:rsidDel="009A779E" w:rsidRDefault="00945698">
          <w:pPr>
            <w:pStyle w:val="TOC1"/>
            <w:tabs>
              <w:tab w:val="right" w:leader="dot" w:pos="10205"/>
            </w:tabs>
            <w:rPr>
              <w:del w:id="1230" w:author="Westerlund, Johan" w:date="2020-10-15T12:32:00Z"/>
              <w:lang w:val="en-GB"/>
              <w:rPrChange w:id="1231" w:author="Westerlund, Johan" w:date="2021-04-22T14:05:00Z">
                <w:rPr>
                  <w:del w:id="1232" w:author="Westerlund, Johan" w:date="2020-10-15T12:32:00Z"/>
                  <w:noProof/>
                </w:rPr>
              </w:rPrChange>
            </w:rPr>
          </w:pPr>
          <w:del w:id="1233" w:author="Westerlund, Johan" w:date="2020-10-15T12:32:00Z">
            <w:r w:rsidRPr="00C63958" w:rsidDel="009A779E">
              <w:rPr>
                <w:lang w:val="en-GB"/>
                <w:rPrChange w:id="1234" w:author="Westerlund, Johan" w:date="2021-04-22T14:05:00Z">
                  <w:rPr>
                    <w:noProof/>
                  </w:rPr>
                </w:rPrChange>
              </w:rPr>
              <w:delText>4.</w:delText>
            </w:r>
            <w:r w:rsidRPr="00C63958" w:rsidDel="009A779E">
              <w:rPr>
                <w:b w:val="0"/>
                <w:sz w:val="24"/>
                <w:lang w:val="en-GB"/>
                <w:rPrChange w:id="1235" w:author="Westerlund, Johan" w:date="2021-04-22T14:05:00Z">
                  <w:rPr>
                    <w:b w:val="0"/>
                    <w:noProof/>
                    <w:sz w:val="24"/>
                  </w:rPr>
                </w:rPrChange>
              </w:rPr>
              <w:delText xml:space="preserve">  </w:delText>
            </w:r>
            <w:r w:rsidRPr="00C63958" w:rsidDel="009A779E">
              <w:rPr>
                <w:lang w:val="en-GB"/>
                <w:rPrChange w:id="1236" w:author="Westerlund, Johan" w:date="2021-04-22T14:05:00Z">
                  <w:rPr>
                    <w:noProof/>
                  </w:rPr>
                </w:rPrChange>
              </w:rPr>
              <w:delText>IMPLEMENTING A QUALITY MANAGEMENT SYSTEM</w:delText>
            </w:r>
            <w:r w:rsidRPr="00C63958" w:rsidDel="009A779E">
              <w:rPr>
                <w:lang w:val="en-GB"/>
                <w:rPrChange w:id="1237" w:author="Westerlund, Johan" w:date="2021-04-22T14:05:00Z">
                  <w:rPr>
                    <w:noProof/>
                  </w:rPr>
                </w:rPrChange>
              </w:rPr>
              <w:tab/>
              <w:delText xml:space="preserve">11 </w:delText>
            </w:r>
          </w:del>
        </w:p>
        <w:p w14:paraId="5FBE90E1" w14:textId="6E680E29" w:rsidR="00B21364" w:rsidRPr="00C63958" w:rsidDel="009A779E" w:rsidRDefault="00945698">
          <w:pPr>
            <w:pStyle w:val="TOC2"/>
            <w:tabs>
              <w:tab w:val="right" w:leader="dot" w:pos="10205"/>
            </w:tabs>
            <w:rPr>
              <w:del w:id="1238" w:author="Westerlund, Johan" w:date="2020-10-15T12:32:00Z"/>
              <w:lang w:val="en-GB"/>
              <w:rPrChange w:id="1239" w:author="Westerlund, Johan" w:date="2021-04-22T14:05:00Z">
                <w:rPr>
                  <w:del w:id="1240" w:author="Westerlund, Johan" w:date="2020-10-15T12:32:00Z"/>
                  <w:noProof/>
                </w:rPr>
              </w:rPrChange>
            </w:rPr>
          </w:pPr>
          <w:del w:id="1241" w:author="Westerlund, Johan" w:date="2020-10-15T12:32:00Z">
            <w:r w:rsidRPr="00C63958" w:rsidDel="009A779E">
              <w:rPr>
                <w:lang w:val="en-GB"/>
                <w:rPrChange w:id="1242" w:author="Westerlund, Johan" w:date="2021-04-22T14:05:00Z">
                  <w:rPr>
                    <w:noProof/>
                  </w:rPr>
                </w:rPrChange>
              </w:rPr>
              <w:delText>4.1.</w:delText>
            </w:r>
            <w:r w:rsidRPr="00C63958" w:rsidDel="009A779E">
              <w:rPr>
                <w:sz w:val="24"/>
                <w:lang w:val="en-GB"/>
                <w:rPrChange w:id="1243" w:author="Westerlund, Johan" w:date="2021-04-22T14:05:00Z">
                  <w:rPr>
                    <w:noProof/>
                    <w:sz w:val="24"/>
                  </w:rPr>
                </w:rPrChange>
              </w:rPr>
              <w:delText xml:space="preserve">  </w:delText>
            </w:r>
            <w:r w:rsidRPr="00C63958" w:rsidDel="009A779E">
              <w:rPr>
                <w:lang w:val="en-GB"/>
                <w:rPrChange w:id="1244" w:author="Westerlund, Johan" w:date="2021-04-22T14:05:00Z">
                  <w:rPr>
                    <w:noProof/>
                  </w:rPr>
                </w:rPrChange>
              </w:rPr>
              <w:delText>Training and Awareness</w:delText>
            </w:r>
            <w:r w:rsidRPr="00C63958" w:rsidDel="009A779E">
              <w:rPr>
                <w:lang w:val="en-GB"/>
                <w:rPrChange w:id="1245" w:author="Westerlund, Johan" w:date="2021-04-22T14:05:00Z">
                  <w:rPr>
                    <w:noProof/>
                  </w:rPr>
                </w:rPrChange>
              </w:rPr>
              <w:tab/>
              <w:delText xml:space="preserve">12 </w:delText>
            </w:r>
          </w:del>
        </w:p>
        <w:p w14:paraId="2CC8DF1B" w14:textId="71A727FC" w:rsidR="00B21364" w:rsidRPr="00C63958" w:rsidDel="009A779E" w:rsidRDefault="00945698">
          <w:pPr>
            <w:pStyle w:val="TOC2"/>
            <w:tabs>
              <w:tab w:val="right" w:leader="dot" w:pos="10205"/>
            </w:tabs>
            <w:rPr>
              <w:del w:id="1246" w:author="Westerlund, Johan" w:date="2020-10-15T12:32:00Z"/>
              <w:lang w:val="en-GB"/>
              <w:rPrChange w:id="1247" w:author="Westerlund, Johan" w:date="2021-04-22T14:05:00Z">
                <w:rPr>
                  <w:del w:id="1248" w:author="Westerlund, Johan" w:date="2020-10-15T12:32:00Z"/>
                  <w:noProof/>
                </w:rPr>
              </w:rPrChange>
            </w:rPr>
          </w:pPr>
          <w:del w:id="1249" w:author="Westerlund, Johan" w:date="2020-10-15T12:32:00Z">
            <w:r w:rsidRPr="00C63958" w:rsidDel="009A779E">
              <w:rPr>
                <w:lang w:val="en-GB"/>
                <w:rPrChange w:id="1250" w:author="Westerlund, Johan" w:date="2021-04-22T14:05:00Z">
                  <w:rPr>
                    <w:noProof/>
                  </w:rPr>
                </w:rPrChange>
              </w:rPr>
              <w:delText>4.2.</w:delText>
            </w:r>
            <w:r w:rsidRPr="00C63958" w:rsidDel="009A779E">
              <w:rPr>
                <w:sz w:val="24"/>
                <w:lang w:val="en-GB"/>
                <w:rPrChange w:id="1251" w:author="Westerlund, Johan" w:date="2021-04-22T14:05:00Z">
                  <w:rPr>
                    <w:noProof/>
                    <w:sz w:val="24"/>
                  </w:rPr>
                </w:rPrChange>
              </w:rPr>
              <w:delText xml:space="preserve">  </w:delText>
            </w:r>
            <w:r w:rsidRPr="00C63958" w:rsidDel="009A779E">
              <w:rPr>
                <w:lang w:val="en-GB"/>
                <w:rPrChange w:id="1252" w:author="Westerlund, Johan" w:date="2021-04-22T14:05:00Z">
                  <w:rPr>
                    <w:noProof/>
                  </w:rPr>
                </w:rPrChange>
              </w:rPr>
              <w:delText>Stakeholder Relationships</w:delText>
            </w:r>
            <w:r w:rsidRPr="00C63958" w:rsidDel="009A779E">
              <w:rPr>
                <w:lang w:val="en-GB"/>
                <w:rPrChange w:id="1253" w:author="Westerlund, Johan" w:date="2021-04-22T14:05:00Z">
                  <w:rPr>
                    <w:noProof/>
                  </w:rPr>
                </w:rPrChange>
              </w:rPr>
              <w:tab/>
              <w:delText xml:space="preserve">12 </w:delText>
            </w:r>
          </w:del>
        </w:p>
        <w:p w14:paraId="3123E0B5" w14:textId="2BB815A4" w:rsidR="00B21364" w:rsidRPr="00C63958" w:rsidDel="009A779E" w:rsidRDefault="00945698">
          <w:pPr>
            <w:pStyle w:val="TOC2"/>
            <w:tabs>
              <w:tab w:val="right" w:leader="dot" w:pos="10205"/>
            </w:tabs>
            <w:rPr>
              <w:del w:id="1254" w:author="Westerlund, Johan" w:date="2020-10-15T12:32:00Z"/>
              <w:lang w:val="en-GB"/>
              <w:rPrChange w:id="1255" w:author="Westerlund, Johan" w:date="2021-04-22T14:05:00Z">
                <w:rPr>
                  <w:del w:id="1256" w:author="Westerlund, Johan" w:date="2020-10-15T12:32:00Z"/>
                  <w:noProof/>
                </w:rPr>
              </w:rPrChange>
            </w:rPr>
          </w:pPr>
          <w:del w:id="1257" w:author="Westerlund, Johan" w:date="2020-10-15T12:32:00Z">
            <w:r w:rsidRPr="00C63958" w:rsidDel="009A779E">
              <w:rPr>
                <w:lang w:val="en-GB"/>
                <w:rPrChange w:id="1258" w:author="Westerlund, Johan" w:date="2021-04-22T14:05:00Z">
                  <w:rPr>
                    <w:noProof/>
                  </w:rPr>
                </w:rPrChange>
              </w:rPr>
              <w:delText>4.3.</w:delText>
            </w:r>
            <w:r w:rsidRPr="00C63958" w:rsidDel="009A779E">
              <w:rPr>
                <w:sz w:val="24"/>
                <w:lang w:val="en-GB"/>
                <w:rPrChange w:id="1259" w:author="Westerlund, Johan" w:date="2021-04-22T14:05:00Z">
                  <w:rPr>
                    <w:noProof/>
                    <w:sz w:val="24"/>
                  </w:rPr>
                </w:rPrChange>
              </w:rPr>
              <w:delText xml:space="preserve">  </w:delText>
            </w:r>
            <w:r w:rsidRPr="00C63958" w:rsidDel="009A779E">
              <w:rPr>
                <w:lang w:val="en-GB"/>
                <w:rPrChange w:id="1260" w:author="Westerlund, Johan" w:date="2021-04-22T14:05:00Z">
                  <w:rPr>
                    <w:noProof/>
                  </w:rPr>
                </w:rPrChange>
              </w:rPr>
              <w:delText>Resource Management</w:delText>
            </w:r>
            <w:r w:rsidRPr="00C63958" w:rsidDel="009A779E">
              <w:rPr>
                <w:lang w:val="en-GB"/>
                <w:rPrChange w:id="1261" w:author="Westerlund, Johan" w:date="2021-04-22T14:05:00Z">
                  <w:rPr>
                    <w:noProof/>
                  </w:rPr>
                </w:rPrChange>
              </w:rPr>
              <w:tab/>
              <w:delText xml:space="preserve">12 </w:delText>
            </w:r>
          </w:del>
        </w:p>
        <w:p w14:paraId="487047AF" w14:textId="61326873" w:rsidR="00B21364" w:rsidRPr="00C63958" w:rsidDel="009A779E" w:rsidRDefault="00945698">
          <w:pPr>
            <w:pStyle w:val="TOC2"/>
            <w:tabs>
              <w:tab w:val="right" w:leader="dot" w:pos="10205"/>
            </w:tabs>
            <w:rPr>
              <w:del w:id="1262" w:author="Westerlund, Johan" w:date="2020-10-15T12:32:00Z"/>
              <w:lang w:val="en-GB"/>
              <w:rPrChange w:id="1263" w:author="Westerlund, Johan" w:date="2021-04-22T14:05:00Z">
                <w:rPr>
                  <w:del w:id="1264" w:author="Westerlund, Johan" w:date="2020-10-15T12:32:00Z"/>
                  <w:noProof/>
                </w:rPr>
              </w:rPrChange>
            </w:rPr>
          </w:pPr>
          <w:del w:id="1265" w:author="Westerlund, Johan" w:date="2020-10-15T12:32:00Z">
            <w:r w:rsidRPr="00C63958" w:rsidDel="009A779E">
              <w:rPr>
                <w:lang w:val="en-GB"/>
                <w:rPrChange w:id="1266" w:author="Westerlund, Johan" w:date="2021-04-22T14:05:00Z">
                  <w:rPr>
                    <w:noProof/>
                  </w:rPr>
                </w:rPrChange>
              </w:rPr>
              <w:delText>4.4.</w:delText>
            </w:r>
            <w:r w:rsidRPr="00C63958" w:rsidDel="009A779E">
              <w:rPr>
                <w:sz w:val="24"/>
                <w:lang w:val="en-GB"/>
                <w:rPrChange w:id="1267" w:author="Westerlund, Johan" w:date="2021-04-22T14:05:00Z">
                  <w:rPr>
                    <w:noProof/>
                    <w:sz w:val="24"/>
                  </w:rPr>
                </w:rPrChange>
              </w:rPr>
              <w:delText xml:space="preserve">  </w:delText>
            </w:r>
            <w:r w:rsidRPr="00C63958" w:rsidDel="009A779E">
              <w:rPr>
                <w:lang w:val="en-GB"/>
                <w:rPrChange w:id="1268" w:author="Westerlund, Johan" w:date="2021-04-22T14:05:00Z">
                  <w:rPr>
                    <w:noProof/>
                  </w:rPr>
                </w:rPrChange>
              </w:rPr>
              <w:delText>Provision of Services</w:delText>
            </w:r>
            <w:r w:rsidRPr="00C63958" w:rsidDel="009A779E">
              <w:rPr>
                <w:lang w:val="en-GB"/>
                <w:rPrChange w:id="1269" w:author="Westerlund, Johan" w:date="2021-04-22T14:05:00Z">
                  <w:rPr>
                    <w:noProof/>
                  </w:rPr>
                </w:rPrChange>
              </w:rPr>
              <w:tab/>
              <w:delText xml:space="preserve">12 </w:delText>
            </w:r>
          </w:del>
        </w:p>
        <w:p w14:paraId="167AECCD" w14:textId="5FF51CCB" w:rsidR="00B21364" w:rsidRPr="00C63958" w:rsidDel="009A779E" w:rsidRDefault="00945698">
          <w:pPr>
            <w:pStyle w:val="TOC2"/>
            <w:tabs>
              <w:tab w:val="right" w:leader="dot" w:pos="10205"/>
            </w:tabs>
            <w:rPr>
              <w:del w:id="1270" w:author="Westerlund, Johan" w:date="2020-10-15T12:32:00Z"/>
              <w:lang w:val="en-GB"/>
              <w:rPrChange w:id="1271" w:author="Westerlund, Johan" w:date="2021-04-22T14:05:00Z">
                <w:rPr>
                  <w:del w:id="1272" w:author="Westerlund, Johan" w:date="2020-10-15T12:32:00Z"/>
                  <w:noProof/>
                </w:rPr>
              </w:rPrChange>
            </w:rPr>
          </w:pPr>
          <w:del w:id="1273" w:author="Westerlund, Johan" w:date="2020-10-15T12:32:00Z">
            <w:r w:rsidRPr="00C63958" w:rsidDel="009A779E">
              <w:rPr>
                <w:lang w:val="en-GB"/>
                <w:rPrChange w:id="1274" w:author="Westerlund, Johan" w:date="2021-04-22T14:05:00Z">
                  <w:rPr>
                    <w:noProof/>
                  </w:rPr>
                </w:rPrChange>
              </w:rPr>
              <w:delText>4.5.</w:delText>
            </w:r>
            <w:r w:rsidRPr="00C63958" w:rsidDel="009A779E">
              <w:rPr>
                <w:sz w:val="24"/>
                <w:lang w:val="en-GB"/>
                <w:rPrChange w:id="1275" w:author="Westerlund, Johan" w:date="2021-04-22T14:05:00Z">
                  <w:rPr>
                    <w:noProof/>
                    <w:sz w:val="24"/>
                  </w:rPr>
                </w:rPrChange>
              </w:rPr>
              <w:delText xml:space="preserve">  </w:delText>
            </w:r>
            <w:r w:rsidRPr="00C63958" w:rsidDel="009A779E">
              <w:rPr>
                <w:lang w:val="en-GB"/>
                <w:rPrChange w:id="1276" w:author="Westerlund, Johan" w:date="2021-04-22T14:05:00Z">
                  <w:rPr>
                    <w:noProof/>
                  </w:rPr>
                </w:rPrChange>
              </w:rPr>
              <w:delText>Performance Measurement</w:delText>
            </w:r>
            <w:r w:rsidRPr="00C63958" w:rsidDel="009A779E">
              <w:rPr>
                <w:lang w:val="en-GB"/>
                <w:rPrChange w:id="1277" w:author="Westerlund, Johan" w:date="2021-04-22T14:05:00Z">
                  <w:rPr>
                    <w:noProof/>
                  </w:rPr>
                </w:rPrChange>
              </w:rPr>
              <w:tab/>
              <w:delText xml:space="preserve">13 </w:delText>
            </w:r>
          </w:del>
        </w:p>
        <w:p w14:paraId="04DB415A" w14:textId="75FCFD62" w:rsidR="00B21364" w:rsidRPr="00C63958" w:rsidDel="009A779E" w:rsidRDefault="00945698">
          <w:pPr>
            <w:pStyle w:val="TOC2"/>
            <w:tabs>
              <w:tab w:val="right" w:leader="dot" w:pos="10205"/>
            </w:tabs>
            <w:rPr>
              <w:del w:id="1278" w:author="Westerlund, Johan" w:date="2020-10-15T12:32:00Z"/>
              <w:lang w:val="en-GB"/>
              <w:rPrChange w:id="1279" w:author="Westerlund, Johan" w:date="2021-04-22T14:05:00Z">
                <w:rPr>
                  <w:del w:id="1280" w:author="Westerlund, Johan" w:date="2020-10-15T12:32:00Z"/>
                  <w:noProof/>
                </w:rPr>
              </w:rPrChange>
            </w:rPr>
          </w:pPr>
          <w:del w:id="1281" w:author="Westerlund, Johan" w:date="2020-10-15T12:32:00Z">
            <w:r w:rsidRPr="00C63958" w:rsidDel="009A779E">
              <w:rPr>
                <w:lang w:val="en-GB"/>
                <w:rPrChange w:id="1282" w:author="Westerlund, Johan" w:date="2021-04-22T14:05:00Z">
                  <w:rPr>
                    <w:noProof/>
                  </w:rPr>
                </w:rPrChange>
              </w:rPr>
              <w:delText>4.6.</w:delText>
            </w:r>
            <w:r w:rsidRPr="00C63958" w:rsidDel="009A779E">
              <w:rPr>
                <w:sz w:val="24"/>
                <w:lang w:val="en-GB"/>
                <w:rPrChange w:id="1283" w:author="Westerlund, Johan" w:date="2021-04-22T14:05:00Z">
                  <w:rPr>
                    <w:noProof/>
                    <w:sz w:val="24"/>
                  </w:rPr>
                </w:rPrChange>
              </w:rPr>
              <w:delText xml:space="preserve">  </w:delText>
            </w:r>
            <w:r w:rsidRPr="00C63958" w:rsidDel="009A779E">
              <w:rPr>
                <w:lang w:val="en-GB"/>
                <w:rPrChange w:id="1284" w:author="Westerlund, Johan" w:date="2021-04-22T14:05:00Z">
                  <w:rPr>
                    <w:noProof/>
                  </w:rPr>
                </w:rPrChange>
              </w:rPr>
              <w:delText>Auditing</w:delText>
            </w:r>
            <w:r w:rsidRPr="00C63958" w:rsidDel="009A779E">
              <w:rPr>
                <w:lang w:val="en-GB"/>
                <w:rPrChange w:id="1285" w:author="Westerlund, Johan" w:date="2021-04-22T14:05:00Z">
                  <w:rPr>
                    <w:noProof/>
                  </w:rPr>
                </w:rPrChange>
              </w:rPr>
              <w:tab/>
              <w:delText xml:space="preserve">13 </w:delText>
            </w:r>
          </w:del>
        </w:p>
        <w:p w14:paraId="6A66DB1B" w14:textId="36F9234B" w:rsidR="00B21364" w:rsidRPr="00C63958" w:rsidDel="009A779E" w:rsidRDefault="00945698">
          <w:pPr>
            <w:pStyle w:val="TOC1"/>
            <w:tabs>
              <w:tab w:val="right" w:leader="dot" w:pos="10205"/>
            </w:tabs>
            <w:rPr>
              <w:del w:id="1286" w:author="Westerlund, Johan" w:date="2020-10-15T12:32:00Z"/>
              <w:lang w:val="en-GB"/>
              <w:rPrChange w:id="1287" w:author="Westerlund, Johan" w:date="2021-04-22T14:05:00Z">
                <w:rPr>
                  <w:del w:id="1288" w:author="Westerlund, Johan" w:date="2020-10-15T12:32:00Z"/>
                  <w:noProof/>
                </w:rPr>
              </w:rPrChange>
            </w:rPr>
          </w:pPr>
          <w:del w:id="1289" w:author="Westerlund, Johan" w:date="2020-10-15T12:32:00Z">
            <w:r w:rsidRPr="00C63958" w:rsidDel="009A779E">
              <w:rPr>
                <w:lang w:val="en-GB"/>
                <w:rPrChange w:id="1290" w:author="Westerlund, Johan" w:date="2021-04-22T14:05:00Z">
                  <w:rPr>
                    <w:noProof/>
                  </w:rPr>
                </w:rPrChange>
              </w:rPr>
              <w:delText>5.</w:delText>
            </w:r>
            <w:r w:rsidRPr="00C63958" w:rsidDel="009A779E">
              <w:rPr>
                <w:b w:val="0"/>
                <w:sz w:val="24"/>
                <w:lang w:val="en-GB"/>
                <w:rPrChange w:id="1291" w:author="Westerlund, Johan" w:date="2021-04-22T14:05:00Z">
                  <w:rPr>
                    <w:b w:val="0"/>
                    <w:noProof/>
                    <w:sz w:val="24"/>
                  </w:rPr>
                </w:rPrChange>
              </w:rPr>
              <w:delText xml:space="preserve">  </w:delText>
            </w:r>
            <w:r w:rsidRPr="00C63958" w:rsidDel="009A779E">
              <w:rPr>
                <w:lang w:val="en-GB"/>
                <w:rPrChange w:id="1292" w:author="Westerlund, Johan" w:date="2021-04-22T14:05:00Z">
                  <w:rPr>
                    <w:noProof/>
                  </w:rPr>
                </w:rPrChange>
              </w:rPr>
              <w:delText>MAINTAINING A QUALITY MANAGEMENT SYSTEM</w:delText>
            </w:r>
            <w:r w:rsidRPr="00C63958" w:rsidDel="009A779E">
              <w:rPr>
                <w:lang w:val="en-GB"/>
                <w:rPrChange w:id="1293" w:author="Westerlund, Johan" w:date="2021-04-22T14:05:00Z">
                  <w:rPr>
                    <w:noProof/>
                  </w:rPr>
                </w:rPrChange>
              </w:rPr>
              <w:tab/>
              <w:delText xml:space="preserve">13 </w:delText>
            </w:r>
          </w:del>
        </w:p>
        <w:p w14:paraId="06F08A9B" w14:textId="7C055A69" w:rsidR="00B21364" w:rsidRPr="00C63958" w:rsidDel="009A779E" w:rsidRDefault="00945698">
          <w:pPr>
            <w:pStyle w:val="TOC2"/>
            <w:tabs>
              <w:tab w:val="right" w:leader="dot" w:pos="10205"/>
            </w:tabs>
            <w:rPr>
              <w:del w:id="1294" w:author="Westerlund, Johan" w:date="2020-10-15T12:32:00Z"/>
              <w:lang w:val="en-GB"/>
              <w:rPrChange w:id="1295" w:author="Westerlund, Johan" w:date="2021-04-22T14:05:00Z">
                <w:rPr>
                  <w:del w:id="1296" w:author="Westerlund, Johan" w:date="2020-10-15T12:32:00Z"/>
                  <w:noProof/>
                </w:rPr>
              </w:rPrChange>
            </w:rPr>
          </w:pPr>
          <w:del w:id="1297" w:author="Westerlund, Johan" w:date="2020-10-15T12:32:00Z">
            <w:r w:rsidRPr="00C63958" w:rsidDel="009A779E">
              <w:rPr>
                <w:lang w:val="en-GB"/>
                <w:rPrChange w:id="1298" w:author="Westerlund, Johan" w:date="2021-04-22T14:05:00Z">
                  <w:rPr>
                    <w:noProof/>
                  </w:rPr>
                </w:rPrChange>
              </w:rPr>
              <w:delText>5.1.</w:delText>
            </w:r>
            <w:r w:rsidRPr="00C63958" w:rsidDel="009A779E">
              <w:rPr>
                <w:sz w:val="24"/>
                <w:lang w:val="en-GB"/>
                <w:rPrChange w:id="1299" w:author="Westerlund, Johan" w:date="2021-04-22T14:05:00Z">
                  <w:rPr>
                    <w:noProof/>
                    <w:sz w:val="24"/>
                  </w:rPr>
                </w:rPrChange>
              </w:rPr>
              <w:delText xml:space="preserve">  </w:delText>
            </w:r>
            <w:r w:rsidRPr="00C63958" w:rsidDel="009A779E">
              <w:rPr>
                <w:lang w:val="en-GB"/>
                <w:rPrChange w:id="1300" w:author="Westerlund, Johan" w:date="2021-04-22T14:05:00Z">
                  <w:rPr>
                    <w:noProof/>
                  </w:rPr>
                </w:rPrChange>
              </w:rPr>
              <w:delText>Characteristics of an Effective QMS</w:delText>
            </w:r>
            <w:r w:rsidRPr="00C63958" w:rsidDel="009A779E">
              <w:rPr>
                <w:lang w:val="en-GB"/>
                <w:rPrChange w:id="1301" w:author="Westerlund, Johan" w:date="2021-04-22T14:05:00Z">
                  <w:rPr>
                    <w:noProof/>
                  </w:rPr>
                </w:rPrChange>
              </w:rPr>
              <w:tab/>
              <w:delText xml:space="preserve">13 </w:delText>
            </w:r>
          </w:del>
        </w:p>
        <w:p w14:paraId="55021015" w14:textId="133DCA4F" w:rsidR="00B21364" w:rsidRPr="00C63958" w:rsidDel="009A779E" w:rsidRDefault="00945698">
          <w:pPr>
            <w:pStyle w:val="TOC2"/>
            <w:tabs>
              <w:tab w:val="right" w:leader="dot" w:pos="10205"/>
            </w:tabs>
            <w:rPr>
              <w:del w:id="1302" w:author="Westerlund, Johan" w:date="2020-10-15T12:32:00Z"/>
              <w:lang w:val="en-GB"/>
              <w:rPrChange w:id="1303" w:author="Westerlund, Johan" w:date="2021-04-22T14:05:00Z">
                <w:rPr>
                  <w:del w:id="1304" w:author="Westerlund, Johan" w:date="2020-10-15T12:32:00Z"/>
                  <w:noProof/>
                </w:rPr>
              </w:rPrChange>
            </w:rPr>
          </w:pPr>
          <w:del w:id="1305" w:author="Westerlund, Johan" w:date="2020-10-15T12:32:00Z">
            <w:r w:rsidRPr="00C63958" w:rsidDel="009A779E">
              <w:rPr>
                <w:lang w:val="en-GB"/>
                <w:rPrChange w:id="1306" w:author="Westerlund, Johan" w:date="2021-04-22T14:05:00Z">
                  <w:rPr>
                    <w:noProof/>
                  </w:rPr>
                </w:rPrChange>
              </w:rPr>
              <w:delText>5.2.</w:delText>
            </w:r>
            <w:r w:rsidRPr="00C63958" w:rsidDel="009A779E">
              <w:rPr>
                <w:sz w:val="24"/>
                <w:lang w:val="en-GB"/>
                <w:rPrChange w:id="1307" w:author="Westerlund, Johan" w:date="2021-04-22T14:05:00Z">
                  <w:rPr>
                    <w:noProof/>
                    <w:sz w:val="24"/>
                  </w:rPr>
                </w:rPrChange>
              </w:rPr>
              <w:delText xml:space="preserve">  </w:delText>
            </w:r>
            <w:r w:rsidRPr="00C63958" w:rsidDel="009A779E">
              <w:rPr>
                <w:lang w:val="en-GB"/>
                <w:rPrChange w:id="1308" w:author="Westerlund, Johan" w:date="2021-04-22T14:05:00Z">
                  <w:rPr>
                    <w:noProof/>
                  </w:rPr>
                </w:rPrChange>
              </w:rPr>
              <w:delText>Components of Maintaining an Effective QMS</w:delText>
            </w:r>
            <w:r w:rsidRPr="00C63958" w:rsidDel="009A779E">
              <w:rPr>
                <w:lang w:val="en-GB"/>
                <w:rPrChange w:id="1309" w:author="Westerlund, Johan" w:date="2021-04-22T14:05:00Z">
                  <w:rPr>
                    <w:noProof/>
                  </w:rPr>
                </w:rPrChange>
              </w:rPr>
              <w:tab/>
              <w:delText xml:space="preserve">14 </w:delText>
            </w:r>
          </w:del>
        </w:p>
        <w:p w14:paraId="4B2FE32C" w14:textId="56C29077" w:rsidR="00B21364" w:rsidRPr="00C63958" w:rsidDel="009A779E" w:rsidRDefault="00945698">
          <w:pPr>
            <w:pStyle w:val="TOC2"/>
            <w:tabs>
              <w:tab w:val="right" w:leader="dot" w:pos="10205"/>
            </w:tabs>
            <w:rPr>
              <w:del w:id="1310" w:author="Westerlund, Johan" w:date="2020-10-15T12:32:00Z"/>
              <w:lang w:val="en-GB"/>
              <w:rPrChange w:id="1311" w:author="Westerlund, Johan" w:date="2021-04-22T14:05:00Z">
                <w:rPr>
                  <w:del w:id="1312" w:author="Westerlund, Johan" w:date="2020-10-15T12:32:00Z"/>
                  <w:noProof/>
                </w:rPr>
              </w:rPrChange>
            </w:rPr>
          </w:pPr>
          <w:del w:id="1313" w:author="Westerlund, Johan" w:date="2020-10-15T12:32:00Z">
            <w:r w:rsidRPr="00C63958" w:rsidDel="009A779E">
              <w:rPr>
                <w:lang w:val="en-GB"/>
                <w:rPrChange w:id="1314" w:author="Westerlund, Johan" w:date="2021-04-22T14:05:00Z">
                  <w:rPr>
                    <w:noProof/>
                  </w:rPr>
                </w:rPrChange>
              </w:rPr>
              <w:delText>5.3.</w:delText>
            </w:r>
            <w:r w:rsidRPr="00C63958" w:rsidDel="009A779E">
              <w:rPr>
                <w:sz w:val="24"/>
                <w:lang w:val="en-GB"/>
                <w:rPrChange w:id="1315" w:author="Westerlund, Johan" w:date="2021-04-22T14:05:00Z">
                  <w:rPr>
                    <w:noProof/>
                    <w:sz w:val="24"/>
                  </w:rPr>
                </w:rPrChange>
              </w:rPr>
              <w:delText xml:space="preserve">  </w:delText>
            </w:r>
            <w:r w:rsidRPr="00C63958" w:rsidDel="009A779E">
              <w:rPr>
                <w:lang w:val="en-GB"/>
                <w:rPrChange w:id="1316" w:author="Westerlund, Johan" w:date="2021-04-22T14:05:00Z">
                  <w:rPr>
                    <w:noProof/>
                  </w:rPr>
                </w:rPrChange>
              </w:rPr>
              <w:delText>Management Review</w:delText>
            </w:r>
            <w:r w:rsidRPr="00C63958" w:rsidDel="009A779E">
              <w:rPr>
                <w:lang w:val="en-GB"/>
                <w:rPrChange w:id="1317" w:author="Westerlund, Johan" w:date="2021-04-22T14:05:00Z">
                  <w:rPr>
                    <w:noProof/>
                  </w:rPr>
                </w:rPrChange>
              </w:rPr>
              <w:tab/>
              <w:delText xml:space="preserve">15 </w:delText>
            </w:r>
          </w:del>
        </w:p>
        <w:p w14:paraId="072AFE42" w14:textId="339B7D8C" w:rsidR="00B21364" w:rsidRPr="00C63958" w:rsidDel="009A779E" w:rsidRDefault="00945698">
          <w:pPr>
            <w:pStyle w:val="TOC2"/>
            <w:tabs>
              <w:tab w:val="right" w:leader="dot" w:pos="10205"/>
            </w:tabs>
            <w:rPr>
              <w:del w:id="1318" w:author="Westerlund, Johan" w:date="2020-10-15T12:32:00Z"/>
              <w:lang w:val="en-GB"/>
              <w:rPrChange w:id="1319" w:author="Westerlund, Johan" w:date="2021-04-22T14:05:00Z">
                <w:rPr>
                  <w:del w:id="1320" w:author="Westerlund, Johan" w:date="2020-10-15T12:32:00Z"/>
                  <w:noProof/>
                </w:rPr>
              </w:rPrChange>
            </w:rPr>
          </w:pPr>
          <w:del w:id="1321" w:author="Westerlund, Johan" w:date="2020-10-15T12:32:00Z">
            <w:r w:rsidRPr="00C63958" w:rsidDel="009A779E">
              <w:rPr>
                <w:lang w:val="en-GB"/>
                <w:rPrChange w:id="1322" w:author="Westerlund, Johan" w:date="2021-04-22T14:05:00Z">
                  <w:rPr>
                    <w:noProof/>
                  </w:rPr>
                </w:rPrChange>
              </w:rPr>
              <w:delText>5.4.</w:delText>
            </w:r>
            <w:r w:rsidRPr="00C63958" w:rsidDel="009A779E">
              <w:rPr>
                <w:sz w:val="24"/>
                <w:lang w:val="en-GB"/>
                <w:rPrChange w:id="1323" w:author="Westerlund, Johan" w:date="2021-04-22T14:05:00Z">
                  <w:rPr>
                    <w:noProof/>
                    <w:sz w:val="24"/>
                  </w:rPr>
                </w:rPrChange>
              </w:rPr>
              <w:delText xml:space="preserve">  </w:delText>
            </w:r>
            <w:r w:rsidRPr="00C63958" w:rsidDel="009A779E">
              <w:rPr>
                <w:lang w:val="en-GB"/>
                <w:rPrChange w:id="1324" w:author="Westerlund, Johan" w:date="2021-04-22T14:05:00Z">
                  <w:rPr>
                    <w:noProof/>
                  </w:rPr>
                </w:rPrChange>
              </w:rPr>
              <w:delText>Stakeholder Satisfaction</w:delText>
            </w:r>
            <w:r w:rsidRPr="00C63958" w:rsidDel="009A779E">
              <w:rPr>
                <w:lang w:val="en-GB"/>
                <w:rPrChange w:id="1325" w:author="Westerlund, Johan" w:date="2021-04-22T14:05:00Z">
                  <w:rPr>
                    <w:noProof/>
                  </w:rPr>
                </w:rPrChange>
              </w:rPr>
              <w:tab/>
              <w:delText xml:space="preserve">15 </w:delText>
            </w:r>
          </w:del>
        </w:p>
        <w:p w14:paraId="1768D357" w14:textId="56489601" w:rsidR="00B21364" w:rsidRPr="00C63958" w:rsidDel="009A779E" w:rsidRDefault="00945698">
          <w:pPr>
            <w:pStyle w:val="TOC2"/>
            <w:tabs>
              <w:tab w:val="right" w:leader="dot" w:pos="10205"/>
            </w:tabs>
            <w:rPr>
              <w:del w:id="1326" w:author="Westerlund, Johan" w:date="2020-10-15T12:32:00Z"/>
              <w:lang w:val="en-GB"/>
              <w:rPrChange w:id="1327" w:author="Westerlund, Johan" w:date="2021-04-22T14:05:00Z">
                <w:rPr>
                  <w:del w:id="1328" w:author="Westerlund, Johan" w:date="2020-10-15T12:32:00Z"/>
                  <w:noProof/>
                </w:rPr>
              </w:rPrChange>
            </w:rPr>
          </w:pPr>
          <w:del w:id="1329" w:author="Westerlund, Johan" w:date="2020-10-15T12:32:00Z">
            <w:r w:rsidRPr="00C63958" w:rsidDel="009A779E">
              <w:rPr>
                <w:lang w:val="en-GB"/>
                <w:rPrChange w:id="1330" w:author="Westerlund, Johan" w:date="2021-04-22T14:05:00Z">
                  <w:rPr>
                    <w:noProof/>
                  </w:rPr>
                </w:rPrChange>
              </w:rPr>
              <w:delText>5.5.</w:delText>
            </w:r>
            <w:r w:rsidRPr="00C63958" w:rsidDel="009A779E">
              <w:rPr>
                <w:sz w:val="24"/>
                <w:lang w:val="en-GB"/>
                <w:rPrChange w:id="1331" w:author="Westerlund, Johan" w:date="2021-04-22T14:05:00Z">
                  <w:rPr>
                    <w:noProof/>
                    <w:sz w:val="24"/>
                  </w:rPr>
                </w:rPrChange>
              </w:rPr>
              <w:delText xml:space="preserve">  </w:delText>
            </w:r>
            <w:r w:rsidRPr="00C63958" w:rsidDel="009A779E">
              <w:rPr>
                <w:lang w:val="en-GB"/>
                <w:rPrChange w:id="1332" w:author="Westerlund, Johan" w:date="2021-04-22T14:05:00Z">
                  <w:rPr>
                    <w:noProof/>
                  </w:rPr>
                </w:rPrChange>
              </w:rPr>
              <w:delText>Internal and External Communication</w:delText>
            </w:r>
            <w:r w:rsidRPr="00C63958" w:rsidDel="009A779E">
              <w:rPr>
                <w:lang w:val="en-GB"/>
                <w:rPrChange w:id="1333" w:author="Westerlund, Johan" w:date="2021-04-22T14:05:00Z">
                  <w:rPr>
                    <w:noProof/>
                  </w:rPr>
                </w:rPrChange>
              </w:rPr>
              <w:tab/>
              <w:delText xml:space="preserve">15 </w:delText>
            </w:r>
          </w:del>
        </w:p>
        <w:p w14:paraId="57EC04B8" w14:textId="41394B8F" w:rsidR="009A779E" w:rsidRPr="00C63958" w:rsidRDefault="00945698" w:rsidP="009A779E">
          <w:pPr>
            <w:tabs>
              <w:tab w:val="center" w:pos="5245"/>
            </w:tabs>
            <w:spacing w:after="60" w:line="259" w:lineRule="auto"/>
            <w:ind w:left="0" w:firstLine="0"/>
            <w:rPr>
              <w:ins w:id="1334" w:author="Westerlund, Johan" w:date="2020-10-15T12:32:00Z"/>
              <w:lang w:val="en-GB"/>
              <w:rPrChange w:id="1335" w:author="Westerlund, Johan" w:date="2021-04-22T14:05:00Z">
                <w:rPr>
                  <w:ins w:id="1336" w:author="Westerlund, Johan" w:date="2020-10-15T12:32:00Z"/>
                </w:rPr>
              </w:rPrChange>
            </w:rPr>
          </w:pPr>
          <w:r w:rsidRPr="00C63958">
            <w:rPr>
              <w:lang w:val="en-GB"/>
              <w:rPrChange w:id="1337" w:author="Westerlund, Johan" w:date="2021-04-22T14:05:00Z">
                <w:rPr/>
              </w:rPrChange>
            </w:rPr>
            <w:fldChar w:fldCharType="end"/>
          </w:r>
          <w:ins w:id="1338" w:author="Westerlund, Johan" w:date="2020-10-15T12:32:00Z">
            <w:r w:rsidR="009A779E" w:rsidRPr="00C63958">
              <w:rPr>
                <w:color w:val="00548C"/>
                <w:lang w:val="en-GB"/>
                <w:rPrChange w:id="1339" w:author="Westerlund, Johan" w:date="2021-04-22T14:05:00Z">
                  <w:rPr>
                    <w:color w:val="00548C"/>
                  </w:rPr>
                </w:rPrChange>
              </w:rPr>
              <w:t>5.6.</w:t>
            </w:r>
            <w:r w:rsidR="009A779E" w:rsidRPr="00C63958">
              <w:rPr>
                <w:sz w:val="24"/>
                <w:lang w:val="en-GB"/>
                <w:rPrChange w:id="1340" w:author="Westerlund, Johan" w:date="2021-04-22T14:05:00Z">
                  <w:rPr>
                    <w:sz w:val="24"/>
                  </w:rPr>
                </w:rPrChange>
              </w:rPr>
              <w:tab/>
            </w:r>
            <w:r w:rsidR="009A779E" w:rsidRPr="00C63958">
              <w:rPr>
                <w:color w:val="00548C"/>
                <w:lang w:val="en-GB"/>
                <w:rPrChange w:id="1341" w:author="Westerlund, Johan" w:date="2021-04-22T14:05:00Z">
                  <w:rPr>
                    <w:color w:val="00548C"/>
                  </w:rPr>
                </w:rPrChange>
              </w:rPr>
              <w:t>Audit of the Quality Management System ........................................................................................</w:t>
            </w:r>
          </w:ins>
          <w:ins w:id="1342" w:author="Westerlund, Johan" w:date="2020-10-15T12:34:00Z">
            <w:r w:rsidR="00390226" w:rsidRPr="00C63958">
              <w:rPr>
                <w:color w:val="00548C"/>
                <w:lang w:val="en-GB"/>
                <w:rPrChange w:id="1343" w:author="Westerlund, Johan" w:date="2021-04-22T14:05:00Z">
                  <w:rPr>
                    <w:color w:val="00548C"/>
                  </w:rPr>
                </w:rPrChange>
              </w:rPr>
              <w:t>...</w:t>
            </w:r>
          </w:ins>
          <w:ins w:id="1344" w:author="Westerlund, Johan" w:date="2020-10-15T12:32:00Z">
            <w:r w:rsidR="009A779E" w:rsidRPr="00C63958">
              <w:rPr>
                <w:color w:val="00548C"/>
                <w:lang w:val="en-GB"/>
                <w:rPrChange w:id="1345" w:author="Westerlund, Johan" w:date="2021-04-22T14:05:00Z">
                  <w:rPr>
                    <w:color w:val="00548C"/>
                  </w:rPr>
                </w:rPrChange>
              </w:rPr>
              <w:t>.... 15</w:t>
            </w:r>
            <w:r w:rsidR="009A779E" w:rsidRPr="00C63958">
              <w:rPr>
                <w:sz w:val="24"/>
                <w:lang w:val="en-GB"/>
                <w:rPrChange w:id="1346" w:author="Westerlund, Johan" w:date="2021-04-22T14:05:00Z">
                  <w:rPr>
                    <w:sz w:val="24"/>
                  </w:rPr>
                </w:rPrChange>
              </w:rPr>
              <w:t xml:space="preserve"> </w:t>
            </w:r>
          </w:ins>
        </w:p>
        <w:p w14:paraId="147DD9B8" w14:textId="3A32C404" w:rsidR="009A779E" w:rsidRPr="00C63958" w:rsidRDefault="009A779E" w:rsidP="009A779E">
          <w:pPr>
            <w:tabs>
              <w:tab w:val="center" w:pos="5245"/>
            </w:tabs>
            <w:spacing w:after="60" w:line="259" w:lineRule="auto"/>
            <w:ind w:left="-15" w:firstLine="0"/>
            <w:rPr>
              <w:ins w:id="1347" w:author="Westerlund, Johan" w:date="2020-10-15T12:32:00Z"/>
              <w:lang w:val="en-GB"/>
              <w:rPrChange w:id="1348" w:author="Westerlund, Johan" w:date="2021-04-22T14:05:00Z">
                <w:rPr>
                  <w:ins w:id="1349" w:author="Westerlund, Johan" w:date="2020-10-15T12:32:00Z"/>
                </w:rPr>
              </w:rPrChange>
            </w:rPr>
          </w:pPr>
          <w:ins w:id="1350" w:author="Westerlund, Johan" w:date="2020-10-15T12:32:00Z">
            <w:r w:rsidRPr="00C63958">
              <w:rPr>
                <w:color w:val="00548C"/>
                <w:lang w:val="en-GB"/>
                <w:rPrChange w:id="1351" w:author="Westerlund, Johan" w:date="2021-04-22T14:05:00Z">
                  <w:rPr>
                    <w:color w:val="00548C"/>
                  </w:rPr>
                </w:rPrChange>
              </w:rPr>
              <w:t>5.7.</w:t>
            </w:r>
            <w:r w:rsidRPr="00C63958">
              <w:rPr>
                <w:sz w:val="24"/>
                <w:lang w:val="en-GB"/>
                <w:rPrChange w:id="1352" w:author="Westerlund, Johan" w:date="2021-04-22T14:05:00Z">
                  <w:rPr>
                    <w:sz w:val="24"/>
                  </w:rPr>
                </w:rPrChange>
              </w:rPr>
              <w:tab/>
            </w:r>
            <w:r w:rsidRPr="00C63958">
              <w:rPr>
                <w:color w:val="00548C"/>
                <w:lang w:val="en-GB"/>
                <w:rPrChange w:id="1353" w:author="Westerlund, Johan" w:date="2021-04-22T14:05:00Z">
                  <w:rPr>
                    <w:color w:val="00548C"/>
                  </w:rPr>
                </w:rPrChange>
              </w:rPr>
              <w:t>Continuous Improvement ...................................................................................................................... 15</w:t>
            </w:r>
            <w:r w:rsidRPr="00C63958">
              <w:rPr>
                <w:sz w:val="24"/>
                <w:lang w:val="en-GB"/>
                <w:rPrChange w:id="1354" w:author="Westerlund, Johan" w:date="2021-04-22T14:05:00Z">
                  <w:rPr>
                    <w:sz w:val="24"/>
                  </w:rPr>
                </w:rPrChange>
              </w:rPr>
              <w:t xml:space="preserve"> </w:t>
            </w:r>
          </w:ins>
        </w:p>
        <w:p w14:paraId="3B161746" w14:textId="77777777" w:rsidR="009A779E" w:rsidRPr="00C63958" w:rsidRDefault="009A779E" w:rsidP="009A779E">
          <w:pPr>
            <w:numPr>
              <w:ilvl w:val="0"/>
              <w:numId w:val="1"/>
            </w:numPr>
            <w:spacing w:after="56" w:line="264" w:lineRule="auto"/>
            <w:ind w:hanging="425"/>
            <w:rPr>
              <w:ins w:id="1355" w:author="Westerlund, Johan" w:date="2020-10-15T12:32:00Z"/>
              <w:lang w:val="en-GB"/>
              <w:rPrChange w:id="1356" w:author="Westerlund, Johan" w:date="2021-04-22T14:05:00Z">
                <w:rPr>
                  <w:ins w:id="1357" w:author="Westerlund, Johan" w:date="2020-10-15T12:32:00Z"/>
                </w:rPr>
              </w:rPrChange>
            </w:rPr>
          </w:pPr>
          <w:ins w:id="1358" w:author="Westerlund, Johan" w:date="2020-10-15T12:32:00Z">
            <w:r w:rsidRPr="00C63958">
              <w:rPr>
                <w:b/>
                <w:color w:val="00548C"/>
                <w:lang w:val="en-GB"/>
                <w:rPrChange w:id="1359" w:author="Westerlund, Johan" w:date="2021-04-22T14:05:00Z">
                  <w:rPr>
                    <w:b/>
                    <w:color w:val="00548C"/>
                  </w:rPr>
                </w:rPrChange>
              </w:rPr>
              <w:t>DEFINITIONS ...................................................................................................................................... 16</w:t>
            </w:r>
            <w:r w:rsidRPr="00C63958">
              <w:rPr>
                <w:sz w:val="24"/>
                <w:lang w:val="en-GB"/>
                <w:rPrChange w:id="1360" w:author="Westerlund, Johan" w:date="2021-04-22T14:05:00Z">
                  <w:rPr>
                    <w:sz w:val="24"/>
                  </w:rPr>
                </w:rPrChange>
              </w:rPr>
              <w:t xml:space="preserve"> </w:t>
            </w:r>
          </w:ins>
        </w:p>
        <w:p w14:paraId="5987B171" w14:textId="77777777" w:rsidR="009A779E" w:rsidRPr="00C63958" w:rsidRDefault="009A779E" w:rsidP="009A779E">
          <w:pPr>
            <w:numPr>
              <w:ilvl w:val="0"/>
              <w:numId w:val="1"/>
            </w:numPr>
            <w:spacing w:after="56" w:line="264" w:lineRule="auto"/>
            <w:ind w:hanging="425"/>
            <w:rPr>
              <w:ins w:id="1361" w:author="Westerlund, Johan" w:date="2020-10-15T12:32:00Z"/>
              <w:lang w:val="en-GB"/>
              <w:rPrChange w:id="1362" w:author="Westerlund, Johan" w:date="2021-04-22T14:05:00Z">
                <w:rPr>
                  <w:ins w:id="1363" w:author="Westerlund, Johan" w:date="2020-10-15T12:32:00Z"/>
                </w:rPr>
              </w:rPrChange>
            </w:rPr>
          </w:pPr>
          <w:ins w:id="1364" w:author="Westerlund, Johan" w:date="2020-10-15T12:32:00Z">
            <w:r w:rsidRPr="00C63958">
              <w:rPr>
                <w:b/>
                <w:color w:val="00548C"/>
                <w:lang w:val="en-GB"/>
                <w:rPrChange w:id="1365" w:author="Westerlund, Johan" w:date="2021-04-22T14:05:00Z">
                  <w:rPr>
                    <w:b/>
                    <w:color w:val="00548C"/>
                  </w:rPr>
                </w:rPrChange>
              </w:rPr>
              <w:t>ACRONYMS ........................................................................................................................................ 16</w:t>
            </w:r>
            <w:r w:rsidRPr="00C63958">
              <w:rPr>
                <w:sz w:val="24"/>
                <w:lang w:val="en-GB"/>
                <w:rPrChange w:id="1366" w:author="Westerlund, Johan" w:date="2021-04-22T14:05:00Z">
                  <w:rPr>
                    <w:sz w:val="24"/>
                  </w:rPr>
                </w:rPrChange>
              </w:rPr>
              <w:t xml:space="preserve"> </w:t>
            </w:r>
          </w:ins>
        </w:p>
        <w:p w14:paraId="45AF3429" w14:textId="77777777" w:rsidR="009A779E" w:rsidRPr="00C63958" w:rsidRDefault="009A779E" w:rsidP="009A779E">
          <w:pPr>
            <w:numPr>
              <w:ilvl w:val="0"/>
              <w:numId w:val="1"/>
            </w:numPr>
            <w:spacing w:after="4" w:line="264" w:lineRule="auto"/>
            <w:ind w:hanging="425"/>
            <w:rPr>
              <w:ins w:id="1367" w:author="Westerlund, Johan" w:date="2020-10-15T12:32:00Z"/>
              <w:lang w:val="en-GB"/>
              <w:rPrChange w:id="1368" w:author="Westerlund, Johan" w:date="2021-04-22T14:05:00Z">
                <w:rPr>
                  <w:ins w:id="1369" w:author="Westerlund, Johan" w:date="2020-10-15T12:32:00Z"/>
                </w:rPr>
              </w:rPrChange>
            </w:rPr>
          </w:pPr>
          <w:ins w:id="1370" w:author="Westerlund, Johan" w:date="2020-10-15T12:32:00Z">
            <w:r w:rsidRPr="00C63958">
              <w:rPr>
                <w:b/>
                <w:color w:val="00548C"/>
                <w:lang w:val="en-GB"/>
                <w:rPrChange w:id="1371" w:author="Westerlund, Johan" w:date="2021-04-22T14:05:00Z">
                  <w:rPr>
                    <w:b/>
                    <w:color w:val="00548C"/>
                    <w:lang w:val="en-US"/>
                  </w:rPr>
                </w:rPrChange>
              </w:rPr>
              <w:t>REFERENCES ...................................................................................................................................... 17</w:t>
            </w:r>
          </w:ins>
        </w:p>
        <w:p w14:paraId="2B806E46" w14:textId="77777777" w:rsidR="00B21364" w:rsidRPr="00C63958" w:rsidRDefault="00C03868">
          <w:pPr>
            <w:rPr>
              <w:lang w:val="en-GB"/>
              <w:rPrChange w:id="1372" w:author="Westerlund, Johan" w:date="2021-04-22T14:05:00Z">
                <w:rPr/>
              </w:rPrChange>
            </w:rPr>
          </w:pPr>
        </w:p>
      </w:sdtContent>
    </w:sdt>
    <w:p w14:paraId="791339B6" w14:textId="584169D3" w:rsidR="00B21364" w:rsidRPr="00C63958" w:rsidDel="009A779E" w:rsidRDefault="00945698" w:rsidP="00DD3E13">
      <w:pPr>
        <w:spacing w:after="0" w:line="259" w:lineRule="auto"/>
        <w:ind w:left="0" w:firstLine="0"/>
        <w:rPr>
          <w:del w:id="1373" w:author="Westerlund, Johan" w:date="2020-10-15T12:31:00Z"/>
          <w:lang w:val="en-GB"/>
          <w:rPrChange w:id="1374" w:author="Westerlund, Johan" w:date="2021-04-22T14:05:00Z">
            <w:rPr>
              <w:del w:id="1375" w:author="Westerlund, Johan" w:date="2020-10-15T12:31:00Z"/>
            </w:rPr>
          </w:rPrChange>
        </w:rPr>
      </w:pPr>
      <w:del w:id="1376" w:author="Westerlund, Johan" w:date="2020-10-15T12:31:00Z">
        <w:r w:rsidRPr="00C63958" w:rsidDel="009A779E">
          <w:rPr>
            <w:sz w:val="20"/>
            <w:lang w:val="en-GB"/>
            <w:rPrChange w:id="1377" w:author="Westerlund, Johan" w:date="2021-04-22T14:05:00Z">
              <w:rPr>
                <w:sz w:val="20"/>
              </w:rPr>
            </w:rPrChange>
          </w:rPr>
          <w:delText xml:space="preserve"> </w:delText>
        </w:r>
      </w:del>
    </w:p>
    <w:p w14:paraId="7199E37D" w14:textId="03C09C60" w:rsidR="00B21364" w:rsidRPr="00C63958" w:rsidDel="009A779E" w:rsidRDefault="00945698">
      <w:pPr>
        <w:spacing w:after="83" w:line="259" w:lineRule="auto"/>
        <w:ind w:left="0" w:right="-30" w:firstLine="0"/>
        <w:rPr>
          <w:del w:id="1378" w:author="Westerlund, Johan" w:date="2020-10-15T12:31:00Z"/>
          <w:lang w:val="en-GB"/>
          <w:rPrChange w:id="1379" w:author="Westerlund, Johan" w:date="2021-04-22T14:05:00Z">
            <w:rPr>
              <w:del w:id="1380" w:author="Westerlund, Johan" w:date="2020-10-15T12:31:00Z"/>
            </w:rPr>
          </w:rPrChange>
        </w:rPr>
        <w:pPrChange w:id="1381" w:author="Westerlund, Johan" w:date="2020-10-15T12:31:00Z">
          <w:pPr>
            <w:spacing w:after="83" w:line="259" w:lineRule="auto"/>
            <w:ind w:left="-30" w:right="-30" w:firstLine="0"/>
          </w:pPr>
        </w:pPrChange>
      </w:pPr>
      <w:del w:id="1382" w:author="Westerlund, Johan" w:date="2020-10-15T12:31:00Z">
        <w:r w:rsidRPr="00C03868" w:rsidDel="009A779E">
          <w:rPr>
            <w:noProof/>
            <w:lang w:val="sv-SE" w:eastAsia="sv-SE"/>
          </w:rPr>
          <mc:AlternateContent>
            <mc:Choice Requires="wpg">
              <w:drawing>
                <wp:inline distT="0" distB="0" distL="0" distR="0" wp14:anchorId="5B894C60" wp14:editId="3D43F15E">
                  <wp:extent cx="6518148" cy="6096"/>
                  <wp:effectExtent l="0" t="0" r="0" b="0"/>
                  <wp:docPr id="24522" name="Group 24522"/>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085" name="Shape 32085"/>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4522" style="width:513.24pt;height:0.47998pt;mso-position-horizontal-relative:char;mso-position-vertical-relative:line" coordsize="65181,60">
                  <v:shape id="Shape 32086" style="position:absolute;width:65181;height:91;left:0;top:0;" coordsize="6518148,9144" path="m0,0l6518148,0l6518148,9144l0,9144l0,0">
                    <v:stroke weight="0pt" endcap="flat" joinstyle="miter" miterlimit="10" on="false" color="#000000" opacity="0"/>
                    <v:fill on="true" color="#000000"/>
                  </v:shape>
                </v:group>
              </w:pict>
            </mc:Fallback>
          </mc:AlternateContent>
        </w:r>
      </w:del>
    </w:p>
    <w:p w14:paraId="37B933AA" w14:textId="24AF7FAC" w:rsidR="00B21364" w:rsidRPr="00C63958" w:rsidDel="009A779E" w:rsidRDefault="00945698" w:rsidP="00DD3E13">
      <w:pPr>
        <w:spacing w:after="18" w:line="259" w:lineRule="auto"/>
        <w:ind w:left="0" w:firstLine="0"/>
        <w:rPr>
          <w:del w:id="1383" w:author="Westerlund, Johan" w:date="2020-10-15T12:31:00Z"/>
          <w:lang w:val="en-GB"/>
          <w:rPrChange w:id="1384" w:author="Westerlund, Johan" w:date="2021-04-22T14:05:00Z">
            <w:rPr>
              <w:del w:id="1385" w:author="Westerlund, Johan" w:date="2020-10-15T12:31:00Z"/>
            </w:rPr>
          </w:rPrChange>
        </w:rPr>
      </w:pPr>
      <w:del w:id="1386" w:author="Westerlund, Johan" w:date="2020-10-15T12:31:00Z">
        <w:r w:rsidRPr="00C63958" w:rsidDel="009A779E">
          <w:rPr>
            <w:b/>
            <w:color w:val="00548C"/>
            <w:sz w:val="15"/>
            <w:lang w:val="en-GB"/>
            <w:rPrChange w:id="1387" w:author="Westerlund, Johan" w:date="2021-04-22T14:05:00Z">
              <w:rPr>
                <w:b/>
                <w:color w:val="00548C"/>
                <w:sz w:val="15"/>
              </w:rPr>
            </w:rPrChange>
          </w:rPr>
          <w:delText xml:space="preserve"> </w:delText>
        </w:r>
      </w:del>
    </w:p>
    <w:p w14:paraId="56FFC0F8" w14:textId="567DB730" w:rsidR="00B21364" w:rsidRPr="00C63958" w:rsidDel="009A779E" w:rsidRDefault="00945698">
      <w:pPr>
        <w:spacing w:after="28" w:line="259" w:lineRule="auto"/>
        <w:ind w:left="0" w:firstLine="0"/>
        <w:rPr>
          <w:del w:id="1388" w:author="Westerlund, Johan" w:date="2020-10-15T12:31:00Z"/>
          <w:lang w:val="en-GB"/>
          <w:rPrChange w:id="1389" w:author="Westerlund, Johan" w:date="2021-04-22T14:05:00Z">
            <w:rPr>
              <w:del w:id="1390" w:author="Westerlund, Johan" w:date="2020-10-15T12:31:00Z"/>
              <w:lang w:val="en-US"/>
            </w:rPr>
          </w:rPrChange>
        </w:rPr>
        <w:pPrChange w:id="1391" w:author="Westerlund, Johan" w:date="2020-10-15T12:31:00Z">
          <w:pPr>
            <w:spacing w:after="28" w:line="259" w:lineRule="auto"/>
            <w:ind w:left="-5"/>
          </w:pPr>
        </w:pPrChange>
      </w:pPr>
      <w:del w:id="1392" w:author="Westerlund, Johan" w:date="2020-10-15T12:31:00Z">
        <w:r w:rsidRPr="00C63958" w:rsidDel="009A779E">
          <w:rPr>
            <w:b/>
            <w:color w:val="00548C"/>
            <w:sz w:val="15"/>
            <w:lang w:val="en-GB"/>
            <w:rPrChange w:id="1393" w:author="Westerlund, Johan" w:date="2021-04-22T14:05:00Z">
              <w:rPr>
                <w:b/>
                <w:color w:val="00548C"/>
                <w:sz w:val="15"/>
                <w:lang w:val="en-US"/>
              </w:rPr>
            </w:rPrChange>
          </w:rPr>
          <w:delText xml:space="preserve">IALA Guideline 1052 – Quality Management Systems for Aids to Navigation Service Delivery </w:delText>
        </w:r>
      </w:del>
    </w:p>
    <w:p w14:paraId="2C9ADD7C" w14:textId="2F5226A0" w:rsidR="00B21364" w:rsidRPr="00C63958" w:rsidDel="009A779E" w:rsidRDefault="00945698">
      <w:pPr>
        <w:tabs>
          <w:tab w:val="right" w:pos="10205"/>
        </w:tabs>
        <w:spacing w:after="28" w:line="259" w:lineRule="auto"/>
        <w:ind w:left="0" w:firstLine="0"/>
        <w:rPr>
          <w:del w:id="1394" w:author="Westerlund, Johan" w:date="2020-10-15T12:31:00Z"/>
          <w:lang w:val="en-GB"/>
          <w:rPrChange w:id="1395" w:author="Westerlund, Johan" w:date="2021-04-22T14:05:00Z">
            <w:rPr>
              <w:del w:id="1396" w:author="Westerlund, Johan" w:date="2020-10-15T12:31:00Z"/>
            </w:rPr>
          </w:rPrChange>
        </w:rPr>
        <w:pPrChange w:id="1397" w:author="Westerlund, Johan" w:date="2020-10-15T12:31:00Z">
          <w:pPr>
            <w:tabs>
              <w:tab w:val="right" w:pos="10205"/>
            </w:tabs>
            <w:spacing w:after="28" w:line="259" w:lineRule="auto"/>
            <w:ind w:left="-15" w:firstLine="0"/>
          </w:pPr>
        </w:pPrChange>
      </w:pPr>
      <w:del w:id="1398" w:author="Westerlund, Johan" w:date="2020-10-15T12:31:00Z">
        <w:r w:rsidRPr="00C63958" w:rsidDel="009A779E">
          <w:rPr>
            <w:b/>
            <w:color w:val="00548C"/>
            <w:sz w:val="15"/>
            <w:lang w:val="en-GB"/>
            <w:rPrChange w:id="1399" w:author="Westerlund, Johan" w:date="2021-04-22T14:05:00Z">
              <w:rPr>
                <w:b/>
                <w:color w:val="00548C"/>
                <w:sz w:val="15"/>
              </w:rPr>
            </w:rPrChange>
          </w:rPr>
          <w:delText xml:space="preserve">Edition 3.0 </w:delText>
        </w:r>
        <w:r w:rsidRPr="00C63958" w:rsidDel="009A779E">
          <w:rPr>
            <w:b/>
            <w:color w:val="00548C"/>
            <w:sz w:val="15"/>
            <w:lang w:val="en-GB"/>
            <w:rPrChange w:id="1400" w:author="Westerlund, Johan" w:date="2021-04-22T14:05:00Z">
              <w:rPr>
                <w:b/>
                <w:color w:val="00548C"/>
                <w:sz w:val="15"/>
              </w:rPr>
            </w:rPrChange>
          </w:rPr>
          <w:tab/>
          <w:delText xml:space="preserve">P 3 </w:delText>
        </w:r>
      </w:del>
    </w:p>
    <w:p w14:paraId="4C2FAD65" w14:textId="16A33035" w:rsidR="00B21364" w:rsidRPr="00C63958" w:rsidDel="009A779E" w:rsidRDefault="00945698" w:rsidP="00DD3E13">
      <w:pPr>
        <w:spacing w:after="0" w:line="259" w:lineRule="auto"/>
        <w:ind w:left="0" w:firstLine="0"/>
        <w:rPr>
          <w:del w:id="1401" w:author="Westerlund, Johan" w:date="2020-10-15T12:31:00Z"/>
          <w:lang w:val="en-GB"/>
          <w:rPrChange w:id="1402" w:author="Westerlund, Johan" w:date="2021-04-22T14:05:00Z">
            <w:rPr>
              <w:del w:id="1403" w:author="Westerlund, Johan" w:date="2020-10-15T12:31:00Z"/>
            </w:rPr>
          </w:rPrChange>
        </w:rPr>
      </w:pPr>
      <w:del w:id="1404" w:author="Westerlund, Johan" w:date="2020-10-15T12:31:00Z">
        <w:r w:rsidRPr="00C63958" w:rsidDel="009A779E">
          <w:rPr>
            <w:sz w:val="20"/>
            <w:lang w:val="en-GB"/>
            <w:rPrChange w:id="1405" w:author="Westerlund, Johan" w:date="2021-04-22T14:05:00Z">
              <w:rPr>
                <w:sz w:val="20"/>
              </w:rPr>
            </w:rPrChange>
          </w:rPr>
          <w:delText xml:space="preserve"> </w:delText>
        </w:r>
      </w:del>
    </w:p>
    <w:p w14:paraId="5C1BE33E" w14:textId="138290BF" w:rsidR="00B21364" w:rsidRPr="00C63958" w:rsidDel="009A779E" w:rsidRDefault="00945698" w:rsidP="00DD3E13">
      <w:pPr>
        <w:spacing w:after="0" w:line="259" w:lineRule="auto"/>
        <w:ind w:left="0" w:firstLine="0"/>
        <w:rPr>
          <w:del w:id="1406" w:author="Westerlund, Johan" w:date="2020-10-15T12:31:00Z"/>
          <w:lang w:val="en-GB"/>
          <w:rPrChange w:id="1407" w:author="Westerlund, Johan" w:date="2021-04-22T14:05:00Z">
            <w:rPr>
              <w:del w:id="1408" w:author="Westerlund, Johan" w:date="2020-10-15T12:31:00Z"/>
            </w:rPr>
          </w:rPrChange>
        </w:rPr>
      </w:pPr>
      <w:del w:id="1409" w:author="Westerlund, Johan" w:date="2020-10-15T12:31:00Z">
        <w:r w:rsidRPr="00C63958" w:rsidDel="009A779E">
          <w:rPr>
            <w:sz w:val="20"/>
            <w:lang w:val="en-GB"/>
            <w:rPrChange w:id="1410" w:author="Westerlund, Johan" w:date="2021-04-22T14:05:00Z">
              <w:rPr>
                <w:sz w:val="20"/>
              </w:rPr>
            </w:rPrChange>
          </w:rPr>
          <w:delText xml:space="preserve"> </w:delText>
        </w:r>
      </w:del>
    </w:p>
    <w:p w14:paraId="34E99C6A" w14:textId="40FC0C49" w:rsidR="00B21364" w:rsidRPr="00C63958" w:rsidDel="009A779E" w:rsidRDefault="00945698">
      <w:pPr>
        <w:spacing w:after="0" w:line="259" w:lineRule="auto"/>
        <w:ind w:left="0" w:firstLine="0"/>
        <w:rPr>
          <w:del w:id="1411" w:author="Westerlund, Johan" w:date="2020-10-15T12:31:00Z"/>
          <w:lang w:val="en-GB"/>
          <w:rPrChange w:id="1412" w:author="Westerlund, Johan" w:date="2021-04-22T14:05:00Z">
            <w:rPr>
              <w:del w:id="1413" w:author="Westerlund, Johan" w:date="2020-10-15T12:31:00Z"/>
            </w:rPr>
          </w:rPrChange>
        </w:rPr>
      </w:pPr>
      <w:del w:id="1414" w:author="Westerlund, Johan" w:date="2020-10-15T12:31:00Z">
        <w:r w:rsidRPr="00C63958" w:rsidDel="009A779E">
          <w:rPr>
            <w:sz w:val="20"/>
            <w:lang w:val="en-GB"/>
            <w:rPrChange w:id="1415" w:author="Westerlund, Johan" w:date="2021-04-22T14:05:00Z">
              <w:rPr>
                <w:sz w:val="20"/>
              </w:rPr>
            </w:rPrChange>
          </w:rPr>
          <w:delText xml:space="preserve"> </w:delText>
        </w:r>
      </w:del>
    </w:p>
    <w:p w14:paraId="01224EA7" w14:textId="09096E45" w:rsidR="00B21364" w:rsidRPr="00C63958" w:rsidDel="009A779E" w:rsidRDefault="00945698">
      <w:pPr>
        <w:spacing w:after="332" w:line="259" w:lineRule="auto"/>
        <w:ind w:left="0" w:firstLine="0"/>
        <w:rPr>
          <w:del w:id="1416" w:author="Westerlund, Johan" w:date="2020-10-15T12:31:00Z"/>
          <w:lang w:val="en-GB"/>
          <w:rPrChange w:id="1417" w:author="Westerlund, Johan" w:date="2021-04-22T14:05:00Z">
            <w:rPr>
              <w:del w:id="1418" w:author="Westerlund, Johan" w:date="2020-10-15T12:31:00Z"/>
            </w:rPr>
          </w:rPrChange>
        </w:rPr>
      </w:pPr>
      <w:del w:id="1419" w:author="Westerlund, Johan" w:date="2020-10-15T12:31:00Z">
        <w:r w:rsidRPr="00C63958" w:rsidDel="009A779E">
          <w:rPr>
            <w:sz w:val="20"/>
            <w:lang w:val="en-GB"/>
            <w:rPrChange w:id="1420" w:author="Westerlund, Johan" w:date="2021-04-22T14:05:00Z">
              <w:rPr>
                <w:sz w:val="20"/>
              </w:rPr>
            </w:rPrChange>
          </w:rPr>
          <w:lastRenderedPageBreak/>
          <w:delText xml:space="preserve"> </w:delText>
        </w:r>
      </w:del>
    </w:p>
    <w:p w14:paraId="1C2FFC5D" w14:textId="003D534A" w:rsidR="00B21364" w:rsidRPr="00C63958" w:rsidDel="009A779E" w:rsidRDefault="00945698">
      <w:pPr>
        <w:spacing w:after="0" w:line="259" w:lineRule="auto"/>
        <w:ind w:left="0" w:firstLine="0"/>
        <w:rPr>
          <w:del w:id="1421" w:author="Westerlund, Johan" w:date="2020-10-15T12:31:00Z"/>
          <w:lang w:val="en-GB"/>
          <w:rPrChange w:id="1422" w:author="Westerlund, Johan" w:date="2021-04-22T14:05:00Z">
            <w:rPr>
              <w:del w:id="1423" w:author="Westerlund, Johan" w:date="2020-10-15T12:31:00Z"/>
            </w:rPr>
          </w:rPrChange>
        </w:rPr>
        <w:pPrChange w:id="1424" w:author="Westerlund, Johan" w:date="2020-10-15T12:31:00Z">
          <w:pPr>
            <w:spacing w:after="0" w:line="259" w:lineRule="auto"/>
            <w:ind w:left="-5"/>
          </w:pPr>
        </w:pPrChange>
      </w:pPr>
      <w:del w:id="1425" w:author="Westerlund, Johan" w:date="2020-10-15T12:31:00Z">
        <w:r w:rsidRPr="00C63958" w:rsidDel="009A779E">
          <w:rPr>
            <w:b/>
            <w:color w:val="009FE3"/>
            <w:sz w:val="56"/>
            <w:lang w:val="en-GB"/>
            <w:rPrChange w:id="1426" w:author="Westerlund, Johan" w:date="2021-04-22T14:05:00Z">
              <w:rPr>
                <w:b/>
                <w:color w:val="009FE3"/>
                <w:sz w:val="56"/>
              </w:rPr>
            </w:rPrChange>
          </w:rPr>
          <w:delText xml:space="preserve">CONTENTS </w:delText>
        </w:r>
      </w:del>
    </w:p>
    <w:p w14:paraId="77F14F41" w14:textId="0247F92D" w:rsidR="00B21364" w:rsidRPr="00C63958" w:rsidDel="009A779E" w:rsidRDefault="00945698">
      <w:pPr>
        <w:spacing w:after="0" w:line="259" w:lineRule="auto"/>
        <w:ind w:left="0" w:right="-30" w:firstLine="0"/>
        <w:rPr>
          <w:del w:id="1427" w:author="Westerlund, Johan" w:date="2020-10-15T12:31:00Z"/>
          <w:lang w:val="en-GB"/>
          <w:rPrChange w:id="1428" w:author="Westerlund, Johan" w:date="2021-04-22T14:05:00Z">
            <w:rPr>
              <w:del w:id="1429" w:author="Westerlund, Johan" w:date="2020-10-15T12:31:00Z"/>
            </w:rPr>
          </w:rPrChange>
        </w:rPr>
        <w:pPrChange w:id="1430" w:author="Westerlund, Johan" w:date="2020-10-15T12:31:00Z">
          <w:pPr>
            <w:spacing w:after="0" w:line="259" w:lineRule="auto"/>
            <w:ind w:left="-30" w:right="-30" w:firstLine="0"/>
          </w:pPr>
        </w:pPrChange>
      </w:pPr>
      <w:del w:id="1431" w:author="Westerlund, Johan" w:date="2020-10-15T12:31:00Z">
        <w:r w:rsidRPr="00C03868" w:rsidDel="009A779E">
          <w:rPr>
            <w:noProof/>
            <w:lang w:val="sv-SE" w:eastAsia="sv-SE"/>
          </w:rPr>
          <mc:AlternateContent>
            <mc:Choice Requires="wpg">
              <w:drawing>
                <wp:inline distT="0" distB="0" distL="0" distR="0" wp14:anchorId="728F6B9A" wp14:editId="031FE597">
                  <wp:extent cx="6518148" cy="12192"/>
                  <wp:effectExtent l="0" t="0" r="0" b="0"/>
                  <wp:docPr id="22407" name="Group 22407"/>
                  <wp:cNvGraphicFramePr/>
                  <a:graphic xmlns:a="http://schemas.openxmlformats.org/drawingml/2006/main">
                    <a:graphicData uri="http://schemas.microsoft.com/office/word/2010/wordprocessingGroup">
                      <wpg:wgp>
                        <wpg:cNvGrpSpPr/>
                        <wpg:grpSpPr>
                          <a:xfrm>
                            <a:off x="0" y="0"/>
                            <a:ext cx="6518148" cy="12192"/>
                            <a:chOff x="0" y="0"/>
                            <a:chExt cx="6518148" cy="12192"/>
                          </a:xfrm>
                        </wpg:grpSpPr>
                        <wps:wsp>
                          <wps:cNvPr id="32087" name="Shape 32087"/>
                          <wps:cNvSpPr/>
                          <wps:spPr>
                            <a:xfrm>
                              <a:off x="0" y="0"/>
                              <a:ext cx="6518148" cy="12192"/>
                            </a:xfrm>
                            <a:custGeom>
                              <a:avLst/>
                              <a:gdLst/>
                              <a:ahLst/>
                              <a:cxnLst/>
                              <a:rect l="0" t="0" r="0" b="0"/>
                              <a:pathLst>
                                <a:path w="6518148" h="12192">
                                  <a:moveTo>
                                    <a:pt x="0" y="0"/>
                                  </a:moveTo>
                                  <a:lnTo>
                                    <a:pt x="6518148" y="0"/>
                                  </a:lnTo>
                                  <a:lnTo>
                                    <a:pt x="6518148"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2407" style="width:513.24pt;height:0.960022pt;mso-position-horizontal-relative:char;mso-position-vertical-relative:line" coordsize="65181,121">
                  <v:shape id="Shape 32088" style="position:absolute;width:65181;height:121;left:0;top:0;" coordsize="6518148,12192" path="m0,0l6518148,0l6518148,12192l0,12192l0,0">
                    <v:stroke weight="0pt" endcap="flat" joinstyle="miter" miterlimit="10" on="false" color="#000000" opacity="0"/>
                    <v:fill on="true" color="#00548c"/>
                  </v:shape>
                </v:group>
              </w:pict>
            </mc:Fallback>
          </mc:AlternateContent>
        </w:r>
        <w:r w:rsidRPr="00C63958" w:rsidDel="009A779E">
          <w:rPr>
            <w:sz w:val="20"/>
            <w:lang w:val="en-GB"/>
            <w:rPrChange w:id="1432" w:author="Westerlund, Johan" w:date="2021-04-22T14:05:00Z">
              <w:rPr>
                <w:sz w:val="20"/>
              </w:rPr>
            </w:rPrChange>
          </w:rPr>
          <w:delText xml:space="preserve"> </w:delText>
        </w:r>
      </w:del>
    </w:p>
    <w:p w14:paraId="7F7A634A" w14:textId="09205568" w:rsidR="00B21364" w:rsidRPr="00C63958" w:rsidDel="009A779E" w:rsidRDefault="00945698" w:rsidP="00DD3E13">
      <w:pPr>
        <w:spacing w:after="36" w:line="259" w:lineRule="auto"/>
        <w:ind w:left="0" w:firstLine="0"/>
        <w:rPr>
          <w:del w:id="1433" w:author="Westerlund, Johan" w:date="2020-10-15T12:31:00Z"/>
          <w:lang w:val="en-GB"/>
          <w:rPrChange w:id="1434" w:author="Westerlund, Johan" w:date="2021-04-22T14:05:00Z">
            <w:rPr>
              <w:del w:id="1435" w:author="Westerlund, Johan" w:date="2020-10-15T12:31:00Z"/>
            </w:rPr>
          </w:rPrChange>
        </w:rPr>
      </w:pPr>
      <w:del w:id="1436" w:author="Westerlund, Johan" w:date="2020-10-15T12:31:00Z">
        <w:r w:rsidRPr="00C63958" w:rsidDel="009A779E">
          <w:rPr>
            <w:sz w:val="20"/>
            <w:lang w:val="en-GB"/>
            <w:rPrChange w:id="1437" w:author="Westerlund, Johan" w:date="2021-04-22T14:05:00Z">
              <w:rPr>
                <w:sz w:val="20"/>
              </w:rPr>
            </w:rPrChange>
          </w:rPr>
          <w:delText xml:space="preserve"> </w:delText>
        </w:r>
      </w:del>
    </w:p>
    <w:p w14:paraId="153FFB0E" w14:textId="694F1852" w:rsidR="00B21364" w:rsidRPr="00C63958" w:rsidDel="009A779E" w:rsidRDefault="00945698">
      <w:pPr>
        <w:tabs>
          <w:tab w:val="center" w:pos="5245"/>
        </w:tabs>
        <w:spacing w:after="60" w:line="259" w:lineRule="auto"/>
        <w:ind w:left="0" w:firstLine="0"/>
        <w:rPr>
          <w:del w:id="1438" w:author="Westerlund, Johan" w:date="2020-10-15T12:32:00Z"/>
          <w:lang w:val="en-GB"/>
          <w:rPrChange w:id="1439" w:author="Westerlund, Johan" w:date="2021-04-22T14:05:00Z">
            <w:rPr>
              <w:del w:id="1440" w:author="Westerlund, Johan" w:date="2020-10-15T12:32:00Z"/>
            </w:rPr>
          </w:rPrChange>
        </w:rPr>
        <w:pPrChange w:id="1441" w:author="Westerlund, Johan" w:date="2020-10-15T12:31:00Z">
          <w:pPr>
            <w:tabs>
              <w:tab w:val="center" w:pos="5245"/>
            </w:tabs>
            <w:spacing w:after="60" w:line="259" w:lineRule="auto"/>
            <w:ind w:left="-15" w:firstLine="0"/>
          </w:pPr>
        </w:pPrChange>
      </w:pPr>
      <w:del w:id="1442" w:author="Westerlund, Johan" w:date="2020-10-15T12:32:00Z">
        <w:r w:rsidRPr="00C63958" w:rsidDel="009A779E">
          <w:rPr>
            <w:color w:val="00548C"/>
            <w:lang w:val="en-GB"/>
            <w:rPrChange w:id="1443" w:author="Westerlund, Johan" w:date="2021-04-22T14:05:00Z">
              <w:rPr>
                <w:color w:val="00548C"/>
              </w:rPr>
            </w:rPrChange>
          </w:rPr>
          <w:delText>5.6.</w:delText>
        </w:r>
        <w:r w:rsidRPr="00C63958" w:rsidDel="009A779E">
          <w:rPr>
            <w:sz w:val="24"/>
            <w:lang w:val="en-GB"/>
            <w:rPrChange w:id="1444" w:author="Westerlund, Johan" w:date="2021-04-22T14:05:00Z">
              <w:rPr>
                <w:sz w:val="24"/>
              </w:rPr>
            </w:rPrChange>
          </w:rPr>
          <w:delText xml:space="preserve"> </w:delText>
        </w:r>
        <w:r w:rsidRPr="00C63958" w:rsidDel="009A779E">
          <w:rPr>
            <w:sz w:val="24"/>
            <w:lang w:val="en-GB"/>
            <w:rPrChange w:id="1445" w:author="Westerlund, Johan" w:date="2021-04-22T14:05:00Z">
              <w:rPr>
                <w:sz w:val="24"/>
              </w:rPr>
            </w:rPrChange>
          </w:rPr>
          <w:tab/>
        </w:r>
        <w:r w:rsidRPr="00C63958" w:rsidDel="009A779E">
          <w:rPr>
            <w:color w:val="00548C"/>
            <w:lang w:val="en-GB"/>
            <w:rPrChange w:id="1446" w:author="Westerlund, Johan" w:date="2021-04-22T14:05:00Z">
              <w:rPr>
                <w:color w:val="00548C"/>
              </w:rPr>
            </w:rPrChange>
          </w:rPr>
          <w:delText>Audit of the Quality Management System ............................................................................................ 15</w:delText>
        </w:r>
        <w:r w:rsidRPr="00C63958" w:rsidDel="009A779E">
          <w:rPr>
            <w:sz w:val="24"/>
            <w:lang w:val="en-GB"/>
            <w:rPrChange w:id="1447" w:author="Westerlund, Johan" w:date="2021-04-22T14:05:00Z">
              <w:rPr>
                <w:sz w:val="24"/>
              </w:rPr>
            </w:rPrChange>
          </w:rPr>
          <w:delText xml:space="preserve"> </w:delText>
        </w:r>
      </w:del>
    </w:p>
    <w:p w14:paraId="528F1496" w14:textId="19895C2A" w:rsidR="00B21364" w:rsidRPr="00C63958" w:rsidDel="009A779E" w:rsidRDefault="00945698">
      <w:pPr>
        <w:tabs>
          <w:tab w:val="center" w:pos="5245"/>
        </w:tabs>
        <w:spacing w:after="60" w:line="259" w:lineRule="auto"/>
        <w:ind w:left="-15" w:firstLine="0"/>
        <w:rPr>
          <w:del w:id="1448" w:author="Westerlund, Johan" w:date="2020-10-15T12:32:00Z"/>
          <w:lang w:val="en-GB"/>
          <w:rPrChange w:id="1449" w:author="Westerlund, Johan" w:date="2021-04-22T14:05:00Z">
            <w:rPr>
              <w:del w:id="1450" w:author="Westerlund, Johan" w:date="2020-10-15T12:32:00Z"/>
            </w:rPr>
          </w:rPrChange>
        </w:rPr>
      </w:pPr>
      <w:del w:id="1451" w:author="Westerlund, Johan" w:date="2020-10-15T12:32:00Z">
        <w:r w:rsidRPr="00C63958" w:rsidDel="009A779E">
          <w:rPr>
            <w:color w:val="00548C"/>
            <w:lang w:val="en-GB"/>
            <w:rPrChange w:id="1452" w:author="Westerlund, Johan" w:date="2021-04-22T14:05:00Z">
              <w:rPr>
                <w:color w:val="00548C"/>
              </w:rPr>
            </w:rPrChange>
          </w:rPr>
          <w:delText>5.7.</w:delText>
        </w:r>
        <w:r w:rsidRPr="00C63958" w:rsidDel="009A779E">
          <w:rPr>
            <w:sz w:val="24"/>
            <w:lang w:val="en-GB"/>
            <w:rPrChange w:id="1453" w:author="Westerlund, Johan" w:date="2021-04-22T14:05:00Z">
              <w:rPr>
                <w:sz w:val="24"/>
              </w:rPr>
            </w:rPrChange>
          </w:rPr>
          <w:delText xml:space="preserve"> </w:delText>
        </w:r>
        <w:r w:rsidRPr="00C63958" w:rsidDel="009A779E">
          <w:rPr>
            <w:sz w:val="24"/>
            <w:lang w:val="en-GB"/>
            <w:rPrChange w:id="1454" w:author="Westerlund, Johan" w:date="2021-04-22T14:05:00Z">
              <w:rPr>
                <w:sz w:val="24"/>
              </w:rPr>
            </w:rPrChange>
          </w:rPr>
          <w:tab/>
        </w:r>
        <w:r w:rsidRPr="00C63958" w:rsidDel="009A779E">
          <w:rPr>
            <w:color w:val="00548C"/>
            <w:lang w:val="en-GB"/>
            <w:rPrChange w:id="1455" w:author="Westerlund, Johan" w:date="2021-04-22T14:05:00Z">
              <w:rPr>
                <w:color w:val="00548C"/>
              </w:rPr>
            </w:rPrChange>
          </w:rPr>
          <w:delText>Continuous Improvement ...................................................................................................................... 15</w:delText>
        </w:r>
        <w:r w:rsidRPr="00C63958" w:rsidDel="009A779E">
          <w:rPr>
            <w:sz w:val="24"/>
            <w:lang w:val="en-GB"/>
            <w:rPrChange w:id="1456" w:author="Westerlund, Johan" w:date="2021-04-22T14:05:00Z">
              <w:rPr>
                <w:sz w:val="24"/>
              </w:rPr>
            </w:rPrChange>
          </w:rPr>
          <w:delText xml:space="preserve"> </w:delText>
        </w:r>
      </w:del>
    </w:p>
    <w:p w14:paraId="5615A9CA" w14:textId="188BD900" w:rsidR="00B21364" w:rsidRPr="00C63958" w:rsidDel="009A779E" w:rsidRDefault="00945698">
      <w:pPr>
        <w:numPr>
          <w:ilvl w:val="0"/>
          <w:numId w:val="1"/>
        </w:numPr>
        <w:spacing w:after="56" w:line="264" w:lineRule="auto"/>
        <w:ind w:hanging="425"/>
        <w:rPr>
          <w:del w:id="1457" w:author="Westerlund, Johan" w:date="2020-10-15T12:32:00Z"/>
          <w:lang w:val="en-GB"/>
          <w:rPrChange w:id="1458" w:author="Westerlund, Johan" w:date="2021-04-22T14:05:00Z">
            <w:rPr>
              <w:del w:id="1459" w:author="Westerlund, Johan" w:date="2020-10-15T12:32:00Z"/>
            </w:rPr>
          </w:rPrChange>
        </w:rPr>
      </w:pPr>
      <w:del w:id="1460" w:author="Westerlund, Johan" w:date="2020-10-15T12:32:00Z">
        <w:r w:rsidRPr="00C63958" w:rsidDel="009A779E">
          <w:rPr>
            <w:b/>
            <w:color w:val="00548C"/>
            <w:lang w:val="en-GB"/>
            <w:rPrChange w:id="1461" w:author="Westerlund, Johan" w:date="2021-04-22T14:05:00Z">
              <w:rPr>
                <w:b/>
                <w:color w:val="00548C"/>
              </w:rPr>
            </w:rPrChange>
          </w:rPr>
          <w:delText>DEFINITIONS ...................................................................................................................................... 16</w:delText>
        </w:r>
        <w:r w:rsidRPr="00C63958" w:rsidDel="009A779E">
          <w:rPr>
            <w:sz w:val="24"/>
            <w:lang w:val="en-GB"/>
            <w:rPrChange w:id="1462" w:author="Westerlund, Johan" w:date="2021-04-22T14:05:00Z">
              <w:rPr>
                <w:sz w:val="24"/>
              </w:rPr>
            </w:rPrChange>
          </w:rPr>
          <w:delText xml:space="preserve"> </w:delText>
        </w:r>
      </w:del>
    </w:p>
    <w:p w14:paraId="181F886C" w14:textId="237706AE" w:rsidR="00B21364" w:rsidRPr="00C63958" w:rsidDel="009A779E" w:rsidRDefault="00945698">
      <w:pPr>
        <w:numPr>
          <w:ilvl w:val="0"/>
          <w:numId w:val="1"/>
        </w:numPr>
        <w:spacing w:after="56" w:line="264" w:lineRule="auto"/>
        <w:ind w:hanging="425"/>
        <w:rPr>
          <w:del w:id="1463" w:author="Westerlund, Johan" w:date="2020-10-15T12:32:00Z"/>
          <w:lang w:val="en-GB"/>
          <w:rPrChange w:id="1464" w:author="Westerlund, Johan" w:date="2021-04-22T14:05:00Z">
            <w:rPr>
              <w:del w:id="1465" w:author="Westerlund, Johan" w:date="2020-10-15T12:32:00Z"/>
            </w:rPr>
          </w:rPrChange>
        </w:rPr>
      </w:pPr>
      <w:del w:id="1466" w:author="Westerlund, Johan" w:date="2020-10-15T12:32:00Z">
        <w:r w:rsidRPr="00C63958" w:rsidDel="009A779E">
          <w:rPr>
            <w:b/>
            <w:color w:val="00548C"/>
            <w:lang w:val="en-GB"/>
            <w:rPrChange w:id="1467" w:author="Westerlund, Johan" w:date="2021-04-22T14:05:00Z">
              <w:rPr>
                <w:b/>
                <w:color w:val="00548C"/>
              </w:rPr>
            </w:rPrChange>
          </w:rPr>
          <w:delText>ACRONYMS ........................................................................................................................................ 16</w:delText>
        </w:r>
        <w:r w:rsidRPr="00C63958" w:rsidDel="009A779E">
          <w:rPr>
            <w:sz w:val="24"/>
            <w:lang w:val="en-GB"/>
            <w:rPrChange w:id="1468" w:author="Westerlund, Johan" w:date="2021-04-22T14:05:00Z">
              <w:rPr>
                <w:sz w:val="24"/>
              </w:rPr>
            </w:rPrChange>
          </w:rPr>
          <w:delText xml:space="preserve"> </w:delText>
        </w:r>
      </w:del>
    </w:p>
    <w:p w14:paraId="0CC14924" w14:textId="580C2B4B" w:rsidR="00B21364" w:rsidRPr="00C63958" w:rsidRDefault="00945698">
      <w:pPr>
        <w:spacing w:after="4" w:line="264" w:lineRule="auto"/>
        <w:ind w:left="0" w:firstLine="0"/>
        <w:rPr>
          <w:lang w:val="en-GB"/>
          <w:rPrChange w:id="1469" w:author="Westerlund, Johan" w:date="2021-04-22T14:05:00Z">
            <w:rPr/>
          </w:rPrChange>
        </w:rPr>
        <w:pPrChange w:id="1470" w:author="Westerlund, Johan" w:date="2020-10-15T12:31:00Z">
          <w:pPr>
            <w:numPr>
              <w:numId w:val="1"/>
            </w:numPr>
            <w:spacing w:after="4" w:line="264" w:lineRule="auto"/>
            <w:ind w:left="425" w:hanging="425"/>
          </w:pPr>
        </w:pPrChange>
      </w:pPr>
      <w:del w:id="1471" w:author="Westerlund, Johan" w:date="2020-10-15T12:32:00Z">
        <w:r w:rsidRPr="00C63958" w:rsidDel="009A779E">
          <w:rPr>
            <w:b/>
            <w:color w:val="00548C"/>
            <w:lang w:val="en-GB"/>
            <w:rPrChange w:id="1472" w:author="Westerlund, Johan" w:date="2021-04-22T14:05:00Z">
              <w:rPr>
                <w:b/>
                <w:color w:val="00548C"/>
                <w:lang w:val="en-US"/>
              </w:rPr>
            </w:rPrChange>
          </w:rPr>
          <w:delText xml:space="preserve">REFERENCES ...................................................................................................................................... </w:delText>
        </w:r>
      </w:del>
      <w:del w:id="1473" w:author="Westerlund, Johan" w:date="2020-10-15T12:31:00Z">
        <w:r w:rsidRPr="00C63958" w:rsidDel="009A779E">
          <w:rPr>
            <w:b/>
            <w:color w:val="00548C"/>
            <w:lang w:val="en-GB"/>
            <w:rPrChange w:id="1474" w:author="Westerlund, Johan" w:date="2021-04-22T14:05:00Z">
              <w:rPr>
                <w:b/>
                <w:color w:val="00548C"/>
                <w:lang w:val="en-US"/>
              </w:rPr>
            </w:rPrChange>
          </w:rPr>
          <w:delText>17</w:delText>
        </w:r>
        <w:r w:rsidRPr="00C63958" w:rsidDel="009A779E">
          <w:rPr>
            <w:sz w:val="24"/>
            <w:lang w:val="en-GB"/>
            <w:rPrChange w:id="1475" w:author="Westerlund, Johan" w:date="2021-04-22T14:05:00Z">
              <w:rPr>
                <w:sz w:val="24"/>
                <w:lang w:val="en-US"/>
              </w:rPr>
            </w:rPrChange>
          </w:rPr>
          <w:delText xml:space="preserve"> </w:delText>
        </w:r>
      </w:del>
      <w:r w:rsidRPr="00C63958">
        <w:rPr>
          <w:b/>
          <w:color w:val="00548C"/>
          <w:lang w:val="en-GB"/>
          <w:rPrChange w:id="1476" w:author="Westerlund, Johan" w:date="2021-04-22T14:05:00Z">
            <w:rPr>
              <w:b/>
              <w:color w:val="00548C"/>
              <w:lang w:val="en-US"/>
            </w:rPr>
          </w:rPrChange>
        </w:rPr>
        <w:t>ANNEX A</w:t>
      </w:r>
      <w:r w:rsidRPr="00C63958">
        <w:rPr>
          <w:sz w:val="24"/>
          <w:lang w:val="en-GB"/>
          <w:rPrChange w:id="1477" w:author="Westerlund, Johan" w:date="2021-04-22T14:05:00Z">
            <w:rPr>
              <w:sz w:val="24"/>
              <w:lang w:val="en-US"/>
            </w:rPr>
          </w:rPrChange>
        </w:rPr>
        <w:t xml:space="preserve"> </w:t>
      </w:r>
      <w:r w:rsidRPr="00C63958">
        <w:rPr>
          <w:b/>
          <w:color w:val="00548C"/>
          <w:lang w:val="en-GB"/>
          <w:rPrChange w:id="1478" w:author="Westerlund, Johan" w:date="2021-04-22T14:05:00Z">
            <w:rPr>
              <w:b/>
              <w:color w:val="00548C"/>
              <w:lang w:val="en-US"/>
            </w:rPr>
          </w:rPrChange>
        </w:rPr>
        <w:t xml:space="preserve">PROCESS DIAGRAMS ...................................................................................................................... </w:t>
      </w:r>
      <w:r w:rsidRPr="00C63958">
        <w:rPr>
          <w:b/>
          <w:color w:val="00548C"/>
          <w:lang w:val="en-GB"/>
          <w:rPrChange w:id="1479" w:author="Westerlund, Johan" w:date="2021-04-22T14:05:00Z">
            <w:rPr>
              <w:b/>
              <w:color w:val="00548C"/>
            </w:rPr>
          </w:rPrChange>
        </w:rPr>
        <w:t>18</w:t>
      </w:r>
      <w:r w:rsidRPr="00C63958">
        <w:rPr>
          <w:sz w:val="24"/>
          <w:lang w:val="en-GB"/>
          <w:rPrChange w:id="1480" w:author="Westerlund, Johan" w:date="2021-04-22T14:05:00Z">
            <w:rPr>
              <w:sz w:val="24"/>
            </w:rPr>
          </w:rPrChange>
        </w:rPr>
        <w:t xml:space="preserve"> </w:t>
      </w:r>
    </w:p>
    <w:p w14:paraId="6E1F9C81" w14:textId="77777777" w:rsidR="00B21364" w:rsidRPr="00C63958" w:rsidRDefault="00945698">
      <w:pPr>
        <w:tabs>
          <w:tab w:val="right" w:pos="10205"/>
        </w:tabs>
        <w:spacing w:after="0" w:line="264" w:lineRule="auto"/>
        <w:ind w:left="-15" w:firstLine="0"/>
        <w:rPr>
          <w:lang w:val="en-GB"/>
          <w:rPrChange w:id="1481" w:author="Westerlund, Johan" w:date="2021-04-22T14:05:00Z">
            <w:rPr>
              <w:lang w:val="en-US"/>
            </w:rPr>
          </w:rPrChange>
        </w:rPr>
      </w:pPr>
      <w:r w:rsidRPr="00C63958">
        <w:rPr>
          <w:b/>
          <w:color w:val="00548C"/>
          <w:lang w:val="en-GB"/>
          <w:rPrChange w:id="1482" w:author="Westerlund, Johan" w:date="2021-04-22T14:05:00Z">
            <w:rPr>
              <w:b/>
              <w:color w:val="00548C"/>
              <w:lang w:val="en-US"/>
            </w:rPr>
          </w:rPrChange>
        </w:rPr>
        <w:t>ANNEX B</w:t>
      </w:r>
      <w:r w:rsidRPr="00C63958">
        <w:rPr>
          <w:sz w:val="24"/>
          <w:lang w:val="en-GB"/>
          <w:rPrChange w:id="1483" w:author="Westerlund, Johan" w:date="2021-04-22T14:05:00Z">
            <w:rPr>
              <w:sz w:val="24"/>
              <w:lang w:val="en-US"/>
            </w:rPr>
          </w:rPrChange>
        </w:rPr>
        <w:t xml:space="preserve"> </w:t>
      </w:r>
      <w:r w:rsidRPr="00C63958">
        <w:rPr>
          <w:sz w:val="24"/>
          <w:lang w:val="en-GB"/>
          <w:rPrChange w:id="1484" w:author="Westerlund, Johan" w:date="2021-04-22T14:05:00Z">
            <w:rPr>
              <w:sz w:val="24"/>
              <w:lang w:val="en-US"/>
            </w:rPr>
          </w:rPrChange>
        </w:rPr>
        <w:tab/>
      </w:r>
      <w:r w:rsidRPr="00C63958">
        <w:rPr>
          <w:b/>
          <w:color w:val="00548C"/>
          <w:lang w:val="en-GB"/>
          <w:rPrChange w:id="1485" w:author="Westerlund, Johan" w:date="2021-04-22T14:05:00Z">
            <w:rPr>
              <w:b/>
              <w:color w:val="00548C"/>
              <w:lang w:val="en-US"/>
            </w:rPr>
          </w:rPrChange>
        </w:rPr>
        <w:t>CHECKLIST FOR DEVELOPING A QMS .............................................................................................. 23</w:t>
      </w:r>
      <w:r w:rsidRPr="00C63958">
        <w:rPr>
          <w:sz w:val="24"/>
          <w:lang w:val="en-GB"/>
          <w:rPrChange w:id="1486" w:author="Westerlund, Johan" w:date="2021-04-22T14:05:00Z">
            <w:rPr>
              <w:sz w:val="24"/>
              <w:lang w:val="en-US"/>
            </w:rPr>
          </w:rPrChange>
        </w:rPr>
        <w:t xml:space="preserve"> </w:t>
      </w:r>
    </w:p>
    <w:p w14:paraId="4DC3E411" w14:textId="77777777" w:rsidR="00B21364" w:rsidRPr="00C63958" w:rsidRDefault="00945698">
      <w:pPr>
        <w:spacing w:after="191" w:line="259" w:lineRule="auto"/>
        <w:ind w:left="0" w:firstLine="0"/>
        <w:rPr>
          <w:lang w:val="en-GB"/>
          <w:rPrChange w:id="1487" w:author="Westerlund, Johan" w:date="2021-04-22T14:05:00Z">
            <w:rPr>
              <w:lang w:val="en-US"/>
            </w:rPr>
          </w:rPrChange>
        </w:rPr>
      </w:pPr>
      <w:del w:id="1488" w:author="Westerlund, Johan" w:date="2020-10-15T12:33:00Z">
        <w:r w:rsidRPr="00C63958" w:rsidDel="00390226">
          <w:rPr>
            <w:sz w:val="18"/>
            <w:lang w:val="en-GB"/>
            <w:rPrChange w:id="1489" w:author="Westerlund, Johan" w:date="2021-04-22T14:05:00Z">
              <w:rPr>
                <w:sz w:val="18"/>
                <w:lang w:val="en-US"/>
              </w:rPr>
            </w:rPrChange>
          </w:rPr>
          <w:delText xml:space="preserve"> </w:delText>
        </w:r>
      </w:del>
    </w:p>
    <w:p w14:paraId="6F114CE5" w14:textId="77777777" w:rsidR="00B21364" w:rsidRPr="00C63958" w:rsidRDefault="00945698">
      <w:pPr>
        <w:spacing w:after="44" w:line="259" w:lineRule="auto"/>
        <w:ind w:left="-5"/>
        <w:rPr>
          <w:lang w:val="en-GB"/>
          <w:rPrChange w:id="1490" w:author="Westerlund, Johan" w:date="2021-04-22T14:05:00Z">
            <w:rPr>
              <w:lang w:val="en-US"/>
            </w:rPr>
          </w:rPrChange>
        </w:rPr>
      </w:pPr>
      <w:r w:rsidRPr="00C63958">
        <w:rPr>
          <w:b/>
          <w:color w:val="009FE3"/>
          <w:sz w:val="40"/>
          <w:lang w:val="en-GB"/>
          <w:rPrChange w:id="1491" w:author="Westerlund, Johan" w:date="2021-04-22T14:05:00Z">
            <w:rPr>
              <w:b/>
              <w:color w:val="009FE3"/>
              <w:sz w:val="40"/>
              <w:lang w:val="en-US"/>
            </w:rPr>
          </w:rPrChange>
        </w:rPr>
        <w:t xml:space="preserve">List of Tables </w:t>
      </w:r>
    </w:p>
    <w:p w14:paraId="05BFDC8A" w14:textId="77777777" w:rsidR="00B21364" w:rsidRPr="00C63958" w:rsidRDefault="00945698">
      <w:pPr>
        <w:tabs>
          <w:tab w:val="center" w:pos="5526"/>
        </w:tabs>
        <w:spacing w:after="61" w:line="250" w:lineRule="auto"/>
        <w:ind w:left="0" w:firstLine="0"/>
        <w:rPr>
          <w:lang w:val="en-GB"/>
          <w:rPrChange w:id="1492" w:author="Westerlund, Johan" w:date="2021-04-22T14:05:00Z">
            <w:rPr/>
          </w:rPrChange>
        </w:rPr>
      </w:pPr>
      <w:r w:rsidRPr="00C63958">
        <w:rPr>
          <w:i/>
          <w:lang w:val="en-GB"/>
          <w:rPrChange w:id="1493" w:author="Westerlund, Johan" w:date="2021-04-22T14:05:00Z">
            <w:rPr>
              <w:i/>
              <w:lang w:val="en-US"/>
            </w:rPr>
          </w:rPrChange>
        </w:rPr>
        <w:t>Table 1</w:t>
      </w:r>
      <w:r w:rsidRPr="00C63958">
        <w:rPr>
          <w:lang w:val="en-GB"/>
          <w:rPrChange w:id="1494" w:author="Westerlund, Johan" w:date="2021-04-22T14:05:00Z">
            <w:rPr>
              <w:lang w:val="en-US"/>
            </w:rPr>
          </w:rPrChange>
        </w:rPr>
        <w:t xml:space="preserve"> </w:t>
      </w:r>
      <w:r w:rsidRPr="00C63958">
        <w:rPr>
          <w:lang w:val="en-GB"/>
          <w:rPrChange w:id="1495" w:author="Westerlund, Johan" w:date="2021-04-22T14:05:00Z">
            <w:rPr>
              <w:lang w:val="en-US"/>
            </w:rPr>
          </w:rPrChange>
        </w:rPr>
        <w:tab/>
      </w:r>
      <w:r w:rsidRPr="00C63958">
        <w:rPr>
          <w:i/>
          <w:lang w:val="en-GB"/>
          <w:rPrChange w:id="1496" w:author="Westerlund, Johan" w:date="2021-04-22T14:05:00Z">
            <w:rPr>
              <w:i/>
              <w:lang w:val="en-US"/>
            </w:rPr>
          </w:rPrChange>
        </w:rPr>
        <w:t xml:space="preserve">Process map for marine Aids to Navigation ................................................................................ </w:t>
      </w:r>
      <w:r w:rsidRPr="00C63958">
        <w:rPr>
          <w:i/>
          <w:lang w:val="en-GB"/>
          <w:rPrChange w:id="1497" w:author="Westerlund, Johan" w:date="2021-04-22T14:05:00Z">
            <w:rPr>
              <w:i/>
            </w:rPr>
          </w:rPrChange>
        </w:rPr>
        <w:t>20</w:t>
      </w:r>
      <w:r w:rsidRPr="00C63958">
        <w:rPr>
          <w:lang w:val="en-GB"/>
          <w:rPrChange w:id="1498" w:author="Westerlund, Johan" w:date="2021-04-22T14:05:00Z">
            <w:rPr/>
          </w:rPrChange>
        </w:rPr>
        <w:t xml:space="preserve"> </w:t>
      </w:r>
    </w:p>
    <w:p w14:paraId="2C7C4A9D" w14:textId="77777777" w:rsidR="00B21364" w:rsidRPr="00C63958" w:rsidDel="00390226" w:rsidRDefault="00945698">
      <w:pPr>
        <w:tabs>
          <w:tab w:val="center" w:pos="5528"/>
        </w:tabs>
        <w:spacing w:after="11" w:line="250" w:lineRule="auto"/>
        <w:ind w:left="0" w:firstLine="0"/>
        <w:rPr>
          <w:del w:id="1499" w:author="Westerlund, Johan" w:date="2020-10-15T12:34:00Z"/>
          <w:lang w:val="en-GB"/>
          <w:rPrChange w:id="1500" w:author="Westerlund, Johan" w:date="2021-04-22T14:05:00Z">
            <w:rPr>
              <w:del w:id="1501" w:author="Westerlund, Johan" w:date="2020-10-15T12:34:00Z"/>
            </w:rPr>
          </w:rPrChange>
        </w:rPr>
      </w:pPr>
      <w:r w:rsidRPr="00C63958">
        <w:rPr>
          <w:i/>
          <w:lang w:val="en-GB"/>
          <w:rPrChange w:id="1502" w:author="Westerlund, Johan" w:date="2021-04-22T14:05:00Z">
            <w:rPr>
              <w:i/>
            </w:rPr>
          </w:rPrChange>
        </w:rPr>
        <w:t>Table 2</w:t>
      </w:r>
      <w:r w:rsidRPr="00C63958">
        <w:rPr>
          <w:lang w:val="en-GB"/>
          <w:rPrChange w:id="1503" w:author="Westerlund, Johan" w:date="2021-04-22T14:05:00Z">
            <w:rPr/>
          </w:rPrChange>
        </w:rPr>
        <w:t xml:space="preserve"> </w:t>
      </w:r>
      <w:r w:rsidRPr="00C63958">
        <w:rPr>
          <w:lang w:val="en-GB"/>
          <w:rPrChange w:id="1504" w:author="Westerlund, Johan" w:date="2021-04-22T14:05:00Z">
            <w:rPr/>
          </w:rPrChange>
        </w:rPr>
        <w:tab/>
      </w:r>
      <w:r w:rsidRPr="00C63958">
        <w:rPr>
          <w:i/>
          <w:lang w:val="en-GB"/>
          <w:rPrChange w:id="1505" w:author="Westerlund, Johan" w:date="2021-04-22T14:05:00Z">
            <w:rPr>
              <w:i/>
            </w:rPr>
          </w:rPrChange>
        </w:rPr>
        <w:t>Checklist for developing a QMS ................................................................................................... 23</w:t>
      </w:r>
      <w:r w:rsidRPr="00C63958">
        <w:rPr>
          <w:lang w:val="en-GB"/>
          <w:rPrChange w:id="1506" w:author="Westerlund, Johan" w:date="2021-04-22T14:05:00Z">
            <w:rPr/>
          </w:rPrChange>
        </w:rPr>
        <w:t xml:space="preserve"> </w:t>
      </w:r>
    </w:p>
    <w:p w14:paraId="37473085" w14:textId="77777777" w:rsidR="00B21364" w:rsidRPr="00C63958" w:rsidRDefault="00945698">
      <w:pPr>
        <w:tabs>
          <w:tab w:val="center" w:pos="5528"/>
        </w:tabs>
        <w:spacing w:after="11" w:line="250" w:lineRule="auto"/>
        <w:ind w:left="0" w:firstLine="0"/>
        <w:rPr>
          <w:lang w:val="en-GB"/>
          <w:rPrChange w:id="1507" w:author="Westerlund, Johan" w:date="2021-04-22T14:05:00Z">
            <w:rPr/>
          </w:rPrChange>
        </w:rPr>
        <w:pPrChange w:id="1508" w:author="Westerlund, Johan" w:date="2020-10-15T12:34:00Z">
          <w:pPr>
            <w:spacing w:after="191" w:line="259" w:lineRule="auto"/>
            <w:ind w:left="0" w:firstLine="0"/>
          </w:pPr>
        </w:pPrChange>
      </w:pPr>
      <w:del w:id="1509" w:author="Westerlund, Johan" w:date="2020-10-15T12:34:00Z">
        <w:r w:rsidRPr="00C63958" w:rsidDel="00390226">
          <w:rPr>
            <w:sz w:val="18"/>
            <w:lang w:val="en-GB"/>
            <w:rPrChange w:id="1510" w:author="Westerlund, Johan" w:date="2021-04-22T14:05:00Z">
              <w:rPr>
                <w:sz w:val="18"/>
              </w:rPr>
            </w:rPrChange>
          </w:rPr>
          <w:delText xml:space="preserve"> </w:delText>
        </w:r>
      </w:del>
    </w:p>
    <w:p w14:paraId="411D1CBB" w14:textId="77777777" w:rsidR="00B21364" w:rsidRPr="00C63958" w:rsidRDefault="00945698">
      <w:pPr>
        <w:spacing w:after="0" w:line="259" w:lineRule="auto"/>
        <w:ind w:left="-5"/>
        <w:rPr>
          <w:lang w:val="en-GB"/>
          <w:rPrChange w:id="1511" w:author="Westerlund, Johan" w:date="2021-04-22T14:05:00Z">
            <w:rPr/>
          </w:rPrChange>
        </w:rPr>
      </w:pPr>
      <w:r w:rsidRPr="00C63958">
        <w:rPr>
          <w:b/>
          <w:color w:val="009FE3"/>
          <w:sz w:val="40"/>
          <w:lang w:val="en-GB"/>
          <w:rPrChange w:id="1512" w:author="Westerlund, Johan" w:date="2021-04-22T14:05:00Z">
            <w:rPr>
              <w:b/>
              <w:color w:val="009FE3"/>
              <w:sz w:val="40"/>
            </w:rPr>
          </w:rPrChange>
        </w:rPr>
        <w:t xml:space="preserve">List of Figures </w:t>
      </w:r>
    </w:p>
    <w:tbl>
      <w:tblPr>
        <w:tblStyle w:val="TableGrid"/>
        <w:tblW w:w="9835" w:type="dxa"/>
        <w:tblInd w:w="0" w:type="dxa"/>
        <w:tblCellMar>
          <w:top w:w="14" w:type="dxa"/>
        </w:tblCellMar>
        <w:tblLook w:val="04A0" w:firstRow="1" w:lastRow="0" w:firstColumn="1" w:lastColumn="0" w:noHBand="0" w:noVBand="1"/>
      </w:tblPr>
      <w:tblGrid>
        <w:gridCol w:w="1276"/>
        <w:gridCol w:w="8559"/>
      </w:tblGrid>
      <w:tr w:rsidR="00B21364" w:rsidRPr="00C63958" w14:paraId="617BEA2B" w14:textId="77777777">
        <w:trPr>
          <w:trHeight w:val="287"/>
        </w:trPr>
        <w:tc>
          <w:tcPr>
            <w:tcW w:w="1276" w:type="dxa"/>
            <w:tcBorders>
              <w:top w:val="nil"/>
              <w:left w:val="nil"/>
              <w:bottom w:val="nil"/>
              <w:right w:val="nil"/>
            </w:tcBorders>
          </w:tcPr>
          <w:p w14:paraId="14E4178A" w14:textId="77777777" w:rsidR="00B21364" w:rsidRPr="00C63958" w:rsidRDefault="00945698">
            <w:pPr>
              <w:spacing w:after="0" w:line="259" w:lineRule="auto"/>
              <w:ind w:left="0" w:firstLine="0"/>
              <w:rPr>
                <w:lang w:val="en-GB"/>
                <w:rPrChange w:id="1513" w:author="Westerlund, Johan" w:date="2021-04-22T14:05:00Z">
                  <w:rPr/>
                </w:rPrChange>
              </w:rPr>
            </w:pPr>
            <w:r w:rsidRPr="00C63958">
              <w:rPr>
                <w:i/>
                <w:lang w:val="en-GB"/>
                <w:rPrChange w:id="1514" w:author="Westerlund, Johan" w:date="2021-04-22T14:05:00Z">
                  <w:rPr>
                    <w:i/>
                  </w:rPr>
                </w:rPrChange>
              </w:rPr>
              <w:t>Figure 1</w:t>
            </w:r>
            <w:r w:rsidRPr="00C63958">
              <w:rPr>
                <w:sz w:val="24"/>
                <w:lang w:val="en-GB"/>
                <w:rPrChange w:id="1515" w:author="Westerlund, Johan" w:date="2021-04-22T14:05:00Z">
                  <w:rPr>
                    <w:sz w:val="24"/>
                  </w:rPr>
                </w:rPrChange>
              </w:rPr>
              <w:t xml:space="preserve"> </w:t>
            </w:r>
          </w:p>
        </w:tc>
        <w:tc>
          <w:tcPr>
            <w:tcW w:w="8560" w:type="dxa"/>
            <w:tcBorders>
              <w:top w:val="nil"/>
              <w:left w:val="nil"/>
              <w:bottom w:val="nil"/>
              <w:right w:val="nil"/>
            </w:tcBorders>
          </w:tcPr>
          <w:p w14:paraId="0D67C84D" w14:textId="77777777" w:rsidR="00B21364" w:rsidRPr="00C63958" w:rsidRDefault="00945698">
            <w:pPr>
              <w:spacing w:after="0" w:line="259" w:lineRule="auto"/>
              <w:ind w:left="0" w:firstLine="0"/>
              <w:jc w:val="both"/>
              <w:rPr>
                <w:lang w:val="en-GB"/>
                <w:rPrChange w:id="1516" w:author="Westerlund, Johan" w:date="2021-04-22T14:05:00Z">
                  <w:rPr/>
                </w:rPrChange>
              </w:rPr>
            </w:pPr>
            <w:r w:rsidRPr="00C63958">
              <w:rPr>
                <w:i/>
                <w:lang w:val="en-GB"/>
                <w:rPrChange w:id="1517" w:author="Westerlund, Johan" w:date="2021-04-22T14:05:00Z">
                  <w:rPr>
                    <w:i/>
                  </w:rPr>
                </w:rPrChange>
              </w:rPr>
              <w:t>Quality Management System ........................................................................................................ 8</w:t>
            </w:r>
            <w:r w:rsidRPr="00C63958">
              <w:rPr>
                <w:sz w:val="24"/>
                <w:lang w:val="en-GB"/>
                <w:rPrChange w:id="1518" w:author="Westerlund, Johan" w:date="2021-04-22T14:05:00Z">
                  <w:rPr>
                    <w:sz w:val="24"/>
                  </w:rPr>
                </w:rPrChange>
              </w:rPr>
              <w:t xml:space="preserve"> </w:t>
            </w:r>
          </w:p>
        </w:tc>
      </w:tr>
      <w:tr w:rsidR="00B21364" w:rsidRPr="00C63958" w14:paraId="5A6B4B9F" w14:textId="77777777">
        <w:trPr>
          <w:trHeight w:val="329"/>
        </w:trPr>
        <w:tc>
          <w:tcPr>
            <w:tcW w:w="1276" w:type="dxa"/>
            <w:tcBorders>
              <w:top w:val="nil"/>
              <w:left w:val="nil"/>
              <w:bottom w:val="nil"/>
              <w:right w:val="nil"/>
            </w:tcBorders>
          </w:tcPr>
          <w:p w14:paraId="69D3564D" w14:textId="77777777" w:rsidR="00B21364" w:rsidRPr="00C63958" w:rsidRDefault="00945698">
            <w:pPr>
              <w:spacing w:after="0" w:line="259" w:lineRule="auto"/>
              <w:ind w:left="0" w:firstLine="0"/>
              <w:rPr>
                <w:lang w:val="en-GB"/>
                <w:rPrChange w:id="1519" w:author="Westerlund, Johan" w:date="2021-04-22T14:05:00Z">
                  <w:rPr/>
                </w:rPrChange>
              </w:rPr>
            </w:pPr>
            <w:r w:rsidRPr="00C63958">
              <w:rPr>
                <w:i/>
                <w:lang w:val="en-GB"/>
                <w:rPrChange w:id="1520" w:author="Westerlund, Johan" w:date="2021-04-22T14:05:00Z">
                  <w:rPr>
                    <w:i/>
                  </w:rPr>
                </w:rPrChange>
              </w:rPr>
              <w:t>Figure 2</w:t>
            </w:r>
            <w:r w:rsidRPr="00C63958">
              <w:rPr>
                <w:sz w:val="24"/>
                <w:lang w:val="en-GB"/>
                <w:rPrChange w:id="1521" w:author="Westerlund, Johan" w:date="2021-04-22T14:05:00Z">
                  <w:rPr>
                    <w:sz w:val="24"/>
                  </w:rPr>
                </w:rPrChange>
              </w:rPr>
              <w:t xml:space="preserve"> </w:t>
            </w:r>
          </w:p>
        </w:tc>
        <w:tc>
          <w:tcPr>
            <w:tcW w:w="8560" w:type="dxa"/>
            <w:tcBorders>
              <w:top w:val="nil"/>
              <w:left w:val="nil"/>
              <w:bottom w:val="nil"/>
              <w:right w:val="nil"/>
            </w:tcBorders>
          </w:tcPr>
          <w:p w14:paraId="6BA2AA47" w14:textId="77777777" w:rsidR="00B21364" w:rsidRPr="00C63958" w:rsidRDefault="00945698">
            <w:pPr>
              <w:spacing w:after="0" w:line="259" w:lineRule="auto"/>
              <w:ind w:left="0" w:firstLine="0"/>
              <w:jc w:val="both"/>
              <w:rPr>
                <w:lang w:val="en-GB"/>
                <w:rPrChange w:id="1522" w:author="Westerlund, Johan" w:date="2021-04-22T14:05:00Z">
                  <w:rPr/>
                </w:rPrChange>
              </w:rPr>
            </w:pPr>
            <w:r w:rsidRPr="00C63958">
              <w:rPr>
                <w:i/>
                <w:lang w:val="en-GB"/>
                <w:rPrChange w:id="1523" w:author="Westerlund, Johan" w:date="2021-04-22T14:05:00Z">
                  <w:rPr>
                    <w:i/>
                  </w:rPr>
                </w:rPrChange>
              </w:rPr>
              <w:t>Management by Process ............................................................................................................... 9</w:t>
            </w:r>
            <w:r w:rsidRPr="00C63958">
              <w:rPr>
                <w:sz w:val="24"/>
                <w:lang w:val="en-GB"/>
                <w:rPrChange w:id="1524" w:author="Westerlund, Johan" w:date="2021-04-22T14:05:00Z">
                  <w:rPr>
                    <w:sz w:val="24"/>
                  </w:rPr>
                </w:rPrChange>
              </w:rPr>
              <w:t xml:space="preserve"> </w:t>
            </w:r>
          </w:p>
        </w:tc>
      </w:tr>
      <w:tr w:rsidR="00B21364" w:rsidRPr="00C63958" w14:paraId="6C7A9418" w14:textId="77777777">
        <w:trPr>
          <w:trHeight w:val="329"/>
        </w:trPr>
        <w:tc>
          <w:tcPr>
            <w:tcW w:w="1276" w:type="dxa"/>
            <w:tcBorders>
              <w:top w:val="nil"/>
              <w:left w:val="nil"/>
              <w:bottom w:val="nil"/>
              <w:right w:val="nil"/>
            </w:tcBorders>
          </w:tcPr>
          <w:p w14:paraId="6140E6E8" w14:textId="77777777" w:rsidR="00B21364" w:rsidRPr="00C63958" w:rsidRDefault="00945698">
            <w:pPr>
              <w:spacing w:after="0" w:line="259" w:lineRule="auto"/>
              <w:ind w:left="0" w:firstLine="0"/>
              <w:rPr>
                <w:lang w:val="en-GB"/>
                <w:rPrChange w:id="1525" w:author="Westerlund, Johan" w:date="2021-04-22T14:05:00Z">
                  <w:rPr/>
                </w:rPrChange>
              </w:rPr>
            </w:pPr>
            <w:r w:rsidRPr="00C63958">
              <w:rPr>
                <w:i/>
                <w:lang w:val="en-GB"/>
                <w:rPrChange w:id="1526" w:author="Westerlund, Johan" w:date="2021-04-22T14:05:00Z">
                  <w:rPr>
                    <w:i/>
                  </w:rPr>
                </w:rPrChange>
              </w:rPr>
              <w:t>Figure 3</w:t>
            </w:r>
            <w:r w:rsidRPr="00C63958">
              <w:rPr>
                <w:sz w:val="24"/>
                <w:lang w:val="en-GB"/>
                <w:rPrChange w:id="1527" w:author="Westerlund, Johan" w:date="2021-04-22T14:05:00Z">
                  <w:rPr>
                    <w:sz w:val="24"/>
                  </w:rPr>
                </w:rPrChange>
              </w:rPr>
              <w:t xml:space="preserve"> </w:t>
            </w:r>
          </w:p>
        </w:tc>
        <w:tc>
          <w:tcPr>
            <w:tcW w:w="8560" w:type="dxa"/>
            <w:tcBorders>
              <w:top w:val="nil"/>
              <w:left w:val="nil"/>
              <w:bottom w:val="nil"/>
              <w:right w:val="nil"/>
            </w:tcBorders>
          </w:tcPr>
          <w:p w14:paraId="11E72B73" w14:textId="77777777" w:rsidR="00B21364" w:rsidRPr="00C63958" w:rsidRDefault="00945698">
            <w:pPr>
              <w:spacing w:after="0" w:line="259" w:lineRule="auto"/>
              <w:ind w:left="0" w:firstLine="0"/>
              <w:jc w:val="both"/>
              <w:rPr>
                <w:lang w:val="en-GB"/>
                <w:rPrChange w:id="1528" w:author="Westerlund, Johan" w:date="2021-04-22T14:05:00Z">
                  <w:rPr>
                    <w:lang w:val="en-US"/>
                  </w:rPr>
                </w:rPrChange>
              </w:rPr>
            </w:pPr>
            <w:r w:rsidRPr="00C63958">
              <w:rPr>
                <w:i/>
                <w:lang w:val="en-GB"/>
                <w:rPrChange w:id="1529" w:author="Westerlund, Johan" w:date="2021-04-22T14:05:00Z">
                  <w:rPr>
                    <w:i/>
                    <w:lang w:val="en-US"/>
                  </w:rPr>
                </w:rPrChange>
              </w:rPr>
              <w:t>Model of a continuous improvement cycle of a QMS .................................................................. 14</w:t>
            </w:r>
            <w:r w:rsidRPr="00C63958">
              <w:rPr>
                <w:sz w:val="24"/>
                <w:lang w:val="en-GB"/>
                <w:rPrChange w:id="1530" w:author="Westerlund, Johan" w:date="2021-04-22T14:05:00Z">
                  <w:rPr>
                    <w:sz w:val="24"/>
                    <w:lang w:val="en-US"/>
                  </w:rPr>
                </w:rPrChange>
              </w:rPr>
              <w:t xml:space="preserve"> </w:t>
            </w:r>
          </w:p>
        </w:tc>
      </w:tr>
      <w:tr w:rsidR="00B21364" w:rsidRPr="00C63958" w14:paraId="00883AB1" w14:textId="77777777">
        <w:trPr>
          <w:trHeight w:val="328"/>
        </w:trPr>
        <w:tc>
          <w:tcPr>
            <w:tcW w:w="1276" w:type="dxa"/>
            <w:tcBorders>
              <w:top w:val="nil"/>
              <w:left w:val="nil"/>
              <w:bottom w:val="nil"/>
              <w:right w:val="nil"/>
            </w:tcBorders>
          </w:tcPr>
          <w:p w14:paraId="35905B33" w14:textId="77777777" w:rsidR="00B21364" w:rsidRPr="00C63958" w:rsidRDefault="00945698">
            <w:pPr>
              <w:spacing w:after="0" w:line="259" w:lineRule="auto"/>
              <w:ind w:left="0" w:firstLine="0"/>
              <w:rPr>
                <w:lang w:val="en-GB"/>
                <w:rPrChange w:id="1531" w:author="Westerlund, Johan" w:date="2021-04-22T14:05:00Z">
                  <w:rPr/>
                </w:rPrChange>
              </w:rPr>
            </w:pPr>
            <w:r w:rsidRPr="00C63958">
              <w:rPr>
                <w:i/>
                <w:lang w:val="en-GB"/>
                <w:rPrChange w:id="1532" w:author="Westerlund, Johan" w:date="2021-04-22T14:05:00Z">
                  <w:rPr>
                    <w:i/>
                  </w:rPr>
                </w:rPrChange>
              </w:rPr>
              <w:t>Figure 4</w:t>
            </w:r>
            <w:r w:rsidRPr="00C63958">
              <w:rPr>
                <w:sz w:val="24"/>
                <w:lang w:val="en-GB"/>
                <w:rPrChange w:id="1533" w:author="Westerlund, Johan" w:date="2021-04-22T14:05:00Z">
                  <w:rPr>
                    <w:sz w:val="24"/>
                  </w:rPr>
                </w:rPrChange>
              </w:rPr>
              <w:t xml:space="preserve"> </w:t>
            </w:r>
          </w:p>
        </w:tc>
        <w:tc>
          <w:tcPr>
            <w:tcW w:w="8560" w:type="dxa"/>
            <w:tcBorders>
              <w:top w:val="nil"/>
              <w:left w:val="nil"/>
              <w:bottom w:val="nil"/>
              <w:right w:val="nil"/>
            </w:tcBorders>
          </w:tcPr>
          <w:p w14:paraId="7E077E61" w14:textId="77777777" w:rsidR="00B21364" w:rsidRPr="00C63958" w:rsidRDefault="00945698">
            <w:pPr>
              <w:spacing w:after="0" w:line="259" w:lineRule="auto"/>
              <w:ind w:left="0" w:firstLine="0"/>
              <w:jc w:val="both"/>
              <w:rPr>
                <w:lang w:val="en-GB"/>
                <w:rPrChange w:id="1534" w:author="Westerlund, Johan" w:date="2021-04-22T14:05:00Z">
                  <w:rPr/>
                </w:rPrChange>
              </w:rPr>
            </w:pPr>
            <w:r w:rsidRPr="00C63958">
              <w:rPr>
                <w:i/>
                <w:lang w:val="en-GB"/>
                <w:rPrChange w:id="1535" w:author="Westerlund, Johan" w:date="2021-04-22T14:05:00Z">
                  <w:rPr>
                    <w:i/>
                    <w:lang w:val="en-US"/>
                  </w:rPr>
                </w:rPrChange>
              </w:rPr>
              <w:t xml:space="preserve">Core business (key processes), of Trinity House .......................................................................... </w:t>
            </w:r>
            <w:r w:rsidRPr="00C63958">
              <w:rPr>
                <w:i/>
                <w:lang w:val="en-GB"/>
                <w:rPrChange w:id="1536" w:author="Westerlund, Johan" w:date="2021-04-22T14:05:00Z">
                  <w:rPr>
                    <w:i/>
                  </w:rPr>
                </w:rPrChange>
              </w:rPr>
              <w:t>19</w:t>
            </w:r>
            <w:r w:rsidRPr="00C63958">
              <w:rPr>
                <w:sz w:val="24"/>
                <w:lang w:val="en-GB"/>
                <w:rPrChange w:id="1537" w:author="Westerlund, Johan" w:date="2021-04-22T14:05:00Z">
                  <w:rPr>
                    <w:sz w:val="24"/>
                  </w:rPr>
                </w:rPrChange>
              </w:rPr>
              <w:t xml:space="preserve"> </w:t>
            </w:r>
          </w:p>
        </w:tc>
      </w:tr>
      <w:tr w:rsidR="00B21364" w:rsidRPr="00C63958" w14:paraId="680427EB" w14:textId="77777777">
        <w:trPr>
          <w:trHeight w:val="328"/>
        </w:trPr>
        <w:tc>
          <w:tcPr>
            <w:tcW w:w="1276" w:type="dxa"/>
            <w:tcBorders>
              <w:top w:val="nil"/>
              <w:left w:val="nil"/>
              <w:bottom w:val="nil"/>
              <w:right w:val="nil"/>
            </w:tcBorders>
          </w:tcPr>
          <w:p w14:paraId="054037B3" w14:textId="77777777" w:rsidR="00B21364" w:rsidRPr="00C63958" w:rsidRDefault="00945698">
            <w:pPr>
              <w:spacing w:after="0" w:line="259" w:lineRule="auto"/>
              <w:ind w:left="0" w:firstLine="0"/>
              <w:rPr>
                <w:lang w:val="en-GB"/>
                <w:rPrChange w:id="1538" w:author="Westerlund, Johan" w:date="2021-04-22T14:05:00Z">
                  <w:rPr/>
                </w:rPrChange>
              </w:rPr>
            </w:pPr>
            <w:r w:rsidRPr="00C63958">
              <w:rPr>
                <w:i/>
                <w:lang w:val="en-GB"/>
                <w:rPrChange w:id="1539" w:author="Westerlund, Johan" w:date="2021-04-22T14:05:00Z">
                  <w:rPr>
                    <w:i/>
                  </w:rPr>
                </w:rPrChange>
              </w:rPr>
              <w:t>Figure 5</w:t>
            </w:r>
            <w:r w:rsidRPr="00C63958">
              <w:rPr>
                <w:sz w:val="24"/>
                <w:lang w:val="en-GB"/>
                <w:rPrChange w:id="1540" w:author="Westerlund, Johan" w:date="2021-04-22T14:05:00Z">
                  <w:rPr>
                    <w:sz w:val="24"/>
                  </w:rPr>
                </w:rPrChange>
              </w:rPr>
              <w:t xml:space="preserve"> </w:t>
            </w:r>
          </w:p>
        </w:tc>
        <w:tc>
          <w:tcPr>
            <w:tcW w:w="8560" w:type="dxa"/>
            <w:tcBorders>
              <w:top w:val="nil"/>
              <w:left w:val="nil"/>
              <w:bottom w:val="nil"/>
              <w:right w:val="nil"/>
            </w:tcBorders>
          </w:tcPr>
          <w:p w14:paraId="0BA585A1" w14:textId="77777777" w:rsidR="00B21364" w:rsidRPr="00C63958" w:rsidRDefault="00945698">
            <w:pPr>
              <w:spacing w:after="0" w:line="259" w:lineRule="auto"/>
              <w:ind w:left="0" w:firstLine="0"/>
              <w:jc w:val="both"/>
              <w:rPr>
                <w:lang w:val="en-GB"/>
                <w:rPrChange w:id="1541" w:author="Westerlund, Johan" w:date="2021-04-22T14:05:00Z">
                  <w:rPr/>
                </w:rPrChange>
              </w:rPr>
            </w:pPr>
            <w:r w:rsidRPr="00C63958">
              <w:rPr>
                <w:i/>
                <w:lang w:val="en-GB"/>
                <w:rPrChange w:id="1542" w:author="Westerlund, Johan" w:date="2021-04-22T14:05:00Z">
                  <w:rPr>
                    <w:i/>
                    <w:lang w:val="en-US"/>
                  </w:rPr>
                </w:rPrChange>
              </w:rPr>
              <w:t xml:space="preserve">Normative, Regulating and Reference Framework ..................................................................... </w:t>
            </w:r>
            <w:r w:rsidRPr="00C63958">
              <w:rPr>
                <w:i/>
                <w:lang w:val="en-GB"/>
                <w:rPrChange w:id="1543" w:author="Westerlund, Johan" w:date="2021-04-22T14:05:00Z">
                  <w:rPr>
                    <w:i/>
                  </w:rPr>
                </w:rPrChange>
              </w:rPr>
              <w:t>21</w:t>
            </w:r>
            <w:r w:rsidRPr="00C63958">
              <w:rPr>
                <w:sz w:val="24"/>
                <w:lang w:val="en-GB"/>
                <w:rPrChange w:id="1544" w:author="Westerlund, Johan" w:date="2021-04-22T14:05:00Z">
                  <w:rPr>
                    <w:sz w:val="24"/>
                  </w:rPr>
                </w:rPrChange>
              </w:rPr>
              <w:t xml:space="preserve"> </w:t>
            </w:r>
          </w:p>
        </w:tc>
      </w:tr>
      <w:tr w:rsidR="00B21364" w:rsidRPr="00C63958" w14:paraId="07AEA603" w14:textId="77777777">
        <w:trPr>
          <w:trHeight w:val="287"/>
        </w:trPr>
        <w:tc>
          <w:tcPr>
            <w:tcW w:w="1276" w:type="dxa"/>
            <w:tcBorders>
              <w:top w:val="nil"/>
              <w:left w:val="nil"/>
              <w:bottom w:val="nil"/>
              <w:right w:val="nil"/>
            </w:tcBorders>
          </w:tcPr>
          <w:p w14:paraId="027C4650" w14:textId="77777777" w:rsidR="00B21364" w:rsidRPr="00C63958" w:rsidRDefault="00945698">
            <w:pPr>
              <w:spacing w:after="0" w:line="259" w:lineRule="auto"/>
              <w:ind w:left="0" w:firstLine="0"/>
              <w:rPr>
                <w:lang w:val="en-GB"/>
                <w:rPrChange w:id="1545" w:author="Westerlund, Johan" w:date="2021-04-22T14:05:00Z">
                  <w:rPr/>
                </w:rPrChange>
              </w:rPr>
            </w:pPr>
            <w:r w:rsidRPr="00C63958">
              <w:rPr>
                <w:i/>
                <w:lang w:val="en-GB"/>
                <w:rPrChange w:id="1546" w:author="Westerlund, Johan" w:date="2021-04-22T14:05:00Z">
                  <w:rPr>
                    <w:i/>
                  </w:rPr>
                </w:rPrChange>
              </w:rPr>
              <w:t>Figure 6</w:t>
            </w:r>
            <w:r w:rsidRPr="00C63958">
              <w:rPr>
                <w:sz w:val="24"/>
                <w:lang w:val="en-GB"/>
                <w:rPrChange w:id="1547" w:author="Westerlund, Johan" w:date="2021-04-22T14:05:00Z">
                  <w:rPr>
                    <w:sz w:val="24"/>
                  </w:rPr>
                </w:rPrChange>
              </w:rPr>
              <w:t xml:space="preserve"> </w:t>
            </w:r>
          </w:p>
        </w:tc>
        <w:tc>
          <w:tcPr>
            <w:tcW w:w="8560" w:type="dxa"/>
            <w:tcBorders>
              <w:top w:val="nil"/>
              <w:left w:val="nil"/>
              <w:bottom w:val="nil"/>
              <w:right w:val="nil"/>
            </w:tcBorders>
          </w:tcPr>
          <w:p w14:paraId="74A20BE1" w14:textId="77777777" w:rsidR="00B21364" w:rsidRPr="00C63958" w:rsidRDefault="00945698">
            <w:pPr>
              <w:spacing w:after="0" w:line="259" w:lineRule="auto"/>
              <w:ind w:left="0" w:firstLine="0"/>
              <w:jc w:val="both"/>
              <w:rPr>
                <w:lang w:val="en-GB"/>
                <w:rPrChange w:id="1548" w:author="Westerlund, Johan" w:date="2021-04-22T14:05:00Z">
                  <w:rPr/>
                </w:rPrChange>
              </w:rPr>
            </w:pPr>
            <w:r w:rsidRPr="00C63958">
              <w:rPr>
                <w:i/>
                <w:lang w:val="en-GB"/>
                <w:rPrChange w:id="1549" w:author="Westerlund, Johan" w:date="2021-04-22T14:05:00Z">
                  <w:rPr>
                    <w:i/>
                  </w:rPr>
                </w:rPrChange>
              </w:rPr>
              <w:t>Process Diagram .......................................................................................................................... 22</w:t>
            </w:r>
            <w:r w:rsidRPr="00C63958">
              <w:rPr>
                <w:sz w:val="24"/>
                <w:lang w:val="en-GB"/>
                <w:rPrChange w:id="1550" w:author="Westerlund, Johan" w:date="2021-04-22T14:05:00Z">
                  <w:rPr>
                    <w:sz w:val="24"/>
                  </w:rPr>
                </w:rPrChange>
              </w:rPr>
              <w:t xml:space="preserve"> </w:t>
            </w:r>
          </w:p>
        </w:tc>
      </w:tr>
    </w:tbl>
    <w:p w14:paraId="52238174" w14:textId="77777777" w:rsidR="00B21364" w:rsidRPr="00C63958" w:rsidRDefault="00945698">
      <w:pPr>
        <w:spacing w:after="19" w:line="259" w:lineRule="auto"/>
        <w:ind w:left="0" w:firstLine="0"/>
        <w:rPr>
          <w:lang w:val="en-GB"/>
          <w:rPrChange w:id="1551" w:author="Westerlund, Johan" w:date="2021-04-22T14:05:00Z">
            <w:rPr/>
          </w:rPrChange>
        </w:rPr>
      </w:pPr>
      <w:r w:rsidRPr="00C63958">
        <w:rPr>
          <w:sz w:val="18"/>
          <w:lang w:val="en-GB"/>
          <w:rPrChange w:id="1552" w:author="Westerlund, Johan" w:date="2021-04-22T14:05:00Z">
            <w:rPr>
              <w:sz w:val="18"/>
            </w:rPr>
          </w:rPrChange>
        </w:rPr>
        <w:t xml:space="preserve"> </w:t>
      </w:r>
    </w:p>
    <w:p w14:paraId="372A1A1B" w14:textId="7E2CC5DA" w:rsidR="00B21364" w:rsidRPr="00C63958" w:rsidDel="00390226" w:rsidRDefault="00945698">
      <w:pPr>
        <w:spacing w:after="4815" w:line="259" w:lineRule="auto"/>
        <w:ind w:left="0" w:firstLine="0"/>
        <w:rPr>
          <w:del w:id="1553" w:author="Westerlund, Johan" w:date="2020-10-15T12:41:00Z"/>
          <w:lang w:val="en-GB"/>
          <w:rPrChange w:id="1554" w:author="Westerlund, Johan" w:date="2021-04-22T14:05:00Z">
            <w:rPr>
              <w:del w:id="1555" w:author="Westerlund, Johan" w:date="2020-10-15T12:41:00Z"/>
            </w:rPr>
          </w:rPrChange>
        </w:rPr>
      </w:pPr>
      <w:del w:id="1556" w:author="Westerlund, Johan" w:date="2020-10-15T12:41:00Z">
        <w:r w:rsidRPr="00C63958" w:rsidDel="00390226">
          <w:rPr>
            <w:lang w:val="en-GB"/>
            <w:rPrChange w:id="1557" w:author="Westerlund, Johan" w:date="2021-04-22T14:05:00Z">
              <w:rPr/>
            </w:rPrChange>
          </w:rPr>
          <w:delText xml:space="preserve"> </w:delText>
        </w:r>
      </w:del>
    </w:p>
    <w:p w14:paraId="653844EA" w14:textId="63F0CDD4" w:rsidR="00B21364" w:rsidRPr="00C63958" w:rsidDel="00390226" w:rsidRDefault="00945698">
      <w:pPr>
        <w:spacing w:after="4815" w:line="259" w:lineRule="auto"/>
        <w:ind w:left="0" w:firstLine="0"/>
        <w:rPr>
          <w:del w:id="1558" w:author="Westerlund, Johan" w:date="2020-10-15T12:41:00Z"/>
          <w:lang w:val="en-GB"/>
          <w:rPrChange w:id="1559" w:author="Westerlund, Johan" w:date="2021-04-22T14:05:00Z">
            <w:rPr>
              <w:del w:id="1560" w:author="Westerlund, Johan" w:date="2020-10-15T12:41:00Z"/>
            </w:rPr>
          </w:rPrChange>
        </w:rPr>
        <w:pPrChange w:id="1561" w:author="Westerlund, Johan" w:date="2020-10-15T12:41:00Z">
          <w:pPr>
            <w:spacing w:after="0" w:line="259" w:lineRule="auto"/>
            <w:ind w:left="0" w:firstLine="0"/>
          </w:pPr>
        </w:pPrChange>
      </w:pPr>
      <w:del w:id="1562" w:author="Westerlund, Johan" w:date="2020-10-15T12:41:00Z">
        <w:r w:rsidRPr="00C63958" w:rsidDel="00390226">
          <w:rPr>
            <w:sz w:val="15"/>
            <w:lang w:val="en-GB"/>
            <w:rPrChange w:id="1563" w:author="Westerlund, Johan" w:date="2021-04-22T14:05:00Z">
              <w:rPr>
                <w:sz w:val="15"/>
              </w:rPr>
            </w:rPrChange>
          </w:rPr>
          <w:delText xml:space="preserve"> </w:delText>
        </w:r>
      </w:del>
    </w:p>
    <w:p w14:paraId="3AB8AD4F" w14:textId="77777777" w:rsidR="00B21364" w:rsidRPr="00C63958" w:rsidRDefault="00945698">
      <w:pPr>
        <w:spacing w:after="0" w:line="259" w:lineRule="auto"/>
        <w:ind w:left="0" w:firstLine="0"/>
        <w:rPr>
          <w:lang w:val="en-GB"/>
          <w:rPrChange w:id="1564" w:author="Westerlund, Johan" w:date="2021-04-22T14:05:00Z">
            <w:rPr/>
          </w:rPrChange>
        </w:rPr>
        <w:pPrChange w:id="1565" w:author="Westerlund, Johan" w:date="2020-10-15T12:41:00Z">
          <w:pPr>
            <w:spacing w:after="83" w:line="259" w:lineRule="auto"/>
            <w:ind w:left="-30" w:right="-30" w:firstLine="0"/>
          </w:pPr>
        </w:pPrChange>
      </w:pPr>
      <w:r w:rsidRPr="00C03868">
        <w:rPr>
          <w:noProof/>
          <w:lang w:val="sv-SE" w:eastAsia="sv-SE"/>
        </w:rPr>
        <w:lastRenderedPageBreak/>
        <mc:AlternateContent>
          <mc:Choice Requires="wpg">
            <w:drawing>
              <wp:inline distT="0" distB="0" distL="0" distR="0" wp14:anchorId="79B78208" wp14:editId="1004653F">
                <wp:extent cx="6518148" cy="6096"/>
                <wp:effectExtent l="0" t="0" r="0" b="0"/>
                <wp:docPr id="22408" name="Group 22408"/>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089" name="Shape 32089"/>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408" style="width:513.24pt;height:0.47998pt;mso-position-horizontal-relative:char;mso-position-vertical-relative:line" coordsize="65181,60">
                <v:shape id="Shape 32090" style="position:absolute;width:65181;height:91;left:0;top:0;" coordsize="6518148,9144" path="m0,0l6518148,0l6518148,9144l0,9144l0,0">
                  <v:stroke weight="0pt" endcap="flat" joinstyle="miter" miterlimit="10" on="false" color="#000000" opacity="0"/>
                  <v:fill on="true" color="#000000"/>
                </v:shape>
              </v:group>
            </w:pict>
          </mc:Fallback>
        </mc:AlternateContent>
      </w:r>
    </w:p>
    <w:p w14:paraId="59DD838B" w14:textId="509F352B" w:rsidR="00B21364" w:rsidRPr="00C63958" w:rsidDel="00390226" w:rsidRDefault="00945698">
      <w:pPr>
        <w:spacing w:after="18" w:line="259" w:lineRule="auto"/>
        <w:ind w:left="0" w:firstLine="0"/>
        <w:rPr>
          <w:del w:id="1566" w:author="Westerlund, Johan" w:date="2020-10-15T12:41:00Z"/>
          <w:lang w:val="en-GB"/>
          <w:rPrChange w:id="1567" w:author="Westerlund, Johan" w:date="2021-04-22T14:05:00Z">
            <w:rPr>
              <w:del w:id="1568" w:author="Westerlund, Johan" w:date="2020-10-15T12:41:00Z"/>
            </w:rPr>
          </w:rPrChange>
        </w:rPr>
      </w:pPr>
      <w:del w:id="1569" w:author="Westerlund, Johan" w:date="2020-10-15T12:41:00Z">
        <w:r w:rsidRPr="00C63958" w:rsidDel="00390226">
          <w:rPr>
            <w:b/>
            <w:color w:val="00548C"/>
            <w:sz w:val="15"/>
            <w:lang w:val="en-GB"/>
            <w:rPrChange w:id="1570" w:author="Westerlund, Johan" w:date="2021-04-22T14:05:00Z">
              <w:rPr>
                <w:b/>
                <w:color w:val="00548C"/>
                <w:sz w:val="15"/>
              </w:rPr>
            </w:rPrChange>
          </w:rPr>
          <w:delText xml:space="preserve"> </w:delText>
        </w:r>
      </w:del>
    </w:p>
    <w:p w14:paraId="220C4F27" w14:textId="1459E155" w:rsidR="00B21364" w:rsidRPr="00C63958" w:rsidDel="00390226" w:rsidRDefault="00945698">
      <w:pPr>
        <w:spacing w:after="18" w:line="259" w:lineRule="auto"/>
        <w:ind w:left="0"/>
        <w:rPr>
          <w:del w:id="1571" w:author="Westerlund, Johan" w:date="2020-10-15T12:41:00Z"/>
          <w:lang w:val="en-GB"/>
          <w:rPrChange w:id="1572" w:author="Westerlund, Johan" w:date="2021-04-22T14:05:00Z">
            <w:rPr>
              <w:del w:id="1573" w:author="Westerlund, Johan" w:date="2020-10-15T12:41:00Z"/>
              <w:lang w:val="en-US"/>
            </w:rPr>
          </w:rPrChange>
        </w:rPr>
        <w:pPrChange w:id="1574" w:author="Westerlund, Johan" w:date="2020-10-15T12:41:00Z">
          <w:pPr>
            <w:spacing w:after="28" w:line="259" w:lineRule="auto"/>
            <w:ind w:left="-5"/>
          </w:pPr>
        </w:pPrChange>
      </w:pPr>
      <w:del w:id="1575" w:author="Westerlund, Johan" w:date="2020-10-15T12:41:00Z">
        <w:r w:rsidRPr="00C63958" w:rsidDel="00390226">
          <w:rPr>
            <w:b/>
            <w:color w:val="00548C"/>
            <w:sz w:val="15"/>
            <w:lang w:val="en-GB"/>
            <w:rPrChange w:id="1576" w:author="Westerlund, Johan" w:date="2021-04-22T14:05:00Z">
              <w:rPr>
                <w:b/>
                <w:color w:val="00548C"/>
                <w:sz w:val="15"/>
                <w:lang w:val="en-US"/>
              </w:rPr>
            </w:rPrChange>
          </w:rPr>
          <w:delText xml:space="preserve">IALA Guideline 1052 – Quality Management Systems for Aids to Navigation Service Delivery </w:delText>
        </w:r>
      </w:del>
    </w:p>
    <w:p w14:paraId="4D4554F9" w14:textId="77EB546A" w:rsidR="00B21364" w:rsidRPr="00C63958" w:rsidDel="00390226" w:rsidRDefault="00945698">
      <w:pPr>
        <w:tabs>
          <w:tab w:val="right" w:pos="10205"/>
        </w:tabs>
        <w:spacing w:after="28" w:line="259" w:lineRule="auto"/>
        <w:ind w:left="-15" w:firstLine="0"/>
        <w:rPr>
          <w:del w:id="1577" w:author="Westerlund, Johan" w:date="2020-10-15T12:41:00Z"/>
          <w:lang w:val="en-GB"/>
          <w:rPrChange w:id="1578" w:author="Westerlund, Johan" w:date="2021-04-22T14:05:00Z">
            <w:rPr>
              <w:del w:id="1579" w:author="Westerlund, Johan" w:date="2020-10-15T12:41:00Z"/>
            </w:rPr>
          </w:rPrChange>
        </w:rPr>
      </w:pPr>
      <w:del w:id="1580" w:author="Westerlund, Johan" w:date="2020-10-15T12:41:00Z">
        <w:r w:rsidRPr="00C63958" w:rsidDel="00390226">
          <w:rPr>
            <w:b/>
            <w:color w:val="00548C"/>
            <w:sz w:val="15"/>
            <w:lang w:val="en-GB"/>
            <w:rPrChange w:id="1581" w:author="Westerlund, Johan" w:date="2021-04-22T14:05:00Z">
              <w:rPr>
                <w:b/>
                <w:color w:val="00548C"/>
                <w:sz w:val="15"/>
              </w:rPr>
            </w:rPrChange>
          </w:rPr>
          <w:delText xml:space="preserve">Edition 3.0  December 2013 </w:delText>
        </w:r>
        <w:r w:rsidRPr="00C63958" w:rsidDel="00390226">
          <w:rPr>
            <w:b/>
            <w:color w:val="00548C"/>
            <w:sz w:val="15"/>
            <w:lang w:val="en-GB"/>
            <w:rPrChange w:id="1582" w:author="Westerlund, Johan" w:date="2021-04-22T14:05:00Z">
              <w:rPr>
                <w:b/>
                <w:color w:val="00548C"/>
                <w:sz w:val="15"/>
              </w:rPr>
            </w:rPrChange>
          </w:rPr>
          <w:tab/>
          <w:delText xml:space="preserve">P 4 </w:delText>
        </w:r>
      </w:del>
    </w:p>
    <w:p w14:paraId="5357858E" w14:textId="77777777" w:rsidR="00447D28" w:rsidRPr="00447D28" w:rsidRDefault="00447D28" w:rsidP="00447D28">
      <w:pPr>
        <w:tabs>
          <w:tab w:val="right" w:pos="10205"/>
        </w:tabs>
        <w:spacing w:after="28" w:line="259" w:lineRule="auto"/>
        <w:ind w:left="-15" w:firstLine="0"/>
        <w:rPr>
          <w:lang w:val="en-GB"/>
          <w:rPrChange w:id="1583" w:author="Westerlund, Johan" w:date="2021-04-22T14:05:00Z">
            <w:rPr/>
          </w:rPrChange>
        </w:rPr>
        <w:sectPr w:rsidR="00447D28" w:rsidRPr="00447D28">
          <w:headerReference w:type="even" r:id="rId17"/>
          <w:headerReference w:type="default" r:id="rId18"/>
          <w:footerReference w:type="even" r:id="rId19"/>
          <w:footerReference w:type="default" r:id="rId20"/>
          <w:headerReference w:type="first" r:id="rId21"/>
          <w:footerReference w:type="first" r:id="rId22"/>
          <w:pgSz w:w="11904" w:h="16840"/>
          <w:pgMar w:top="609" w:right="792" w:bottom="563" w:left="907" w:header="708" w:footer="708" w:gutter="0"/>
          <w:cols w:space="708"/>
          <w:titlePg/>
        </w:sectPr>
        <w:pPrChange w:id="1588" w:author="Westerlund, Johan" w:date="2020-10-15T12:41:00Z">
          <w:pPr/>
        </w:pPrChange>
      </w:pPr>
    </w:p>
    <w:p w14:paraId="5FAB8096" w14:textId="77777777" w:rsidR="00B21364" w:rsidRPr="00C63958" w:rsidRDefault="00945698">
      <w:pPr>
        <w:pStyle w:val="Heading1"/>
        <w:ind w:left="694" w:hanging="709"/>
        <w:rPr>
          <w:lang w:val="en-GB"/>
          <w:rPrChange w:id="1589" w:author="Westerlund, Johan" w:date="2021-04-22T14:05:00Z">
            <w:rPr/>
          </w:rPrChange>
        </w:rPr>
      </w:pPr>
      <w:bookmarkStart w:id="1590" w:name="_Toc53658264"/>
      <w:r w:rsidRPr="00C63958">
        <w:rPr>
          <w:lang w:val="en-GB"/>
          <w:rPrChange w:id="1591" w:author="Westerlund, Johan" w:date="2021-04-22T14:05:00Z">
            <w:rPr/>
          </w:rPrChange>
        </w:rPr>
        <w:lastRenderedPageBreak/>
        <w:t>INTRODUCTION</w:t>
      </w:r>
      <w:bookmarkEnd w:id="1590"/>
      <w:r w:rsidRPr="00C63958">
        <w:rPr>
          <w:lang w:val="en-GB"/>
          <w:rPrChange w:id="1592" w:author="Westerlund, Johan" w:date="2021-04-22T14:05:00Z">
            <w:rPr/>
          </w:rPrChange>
        </w:rPr>
        <w:t xml:space="preserve"> </w:t>
      </w:r>
    </w:p>
    <w:p w14:paraId="5170D8D3" w14:textId="77777777" w:rsidR="00B21364" w:rsidRPr="00C63958" w:rsidRDefault="00945698">
      <w:pPr>
        <w:spacing w:after="96" w:line="259" w:lineRule="auto"/>
        <w:ind w:left="-30" w:firstLine="0"/>
        <w:rPr>
          <w:lang w:val="en-GB"/>
          <w:rPrChange w:id="1593" w:author="Westerlund, Johan" w:date="2021-04-22T14:05:00Z">
            <w:rPr/>
          </w:rPrChange>
        </w:rPr>
      </w:pPr>
      <w:r w:rsidRPr="00C03868">
        <w:rPr>
          <w:noProof/>
          <w:lang w:val="sv-SE" w:eastAsia="sv-SE"/>
        </w:rPr>
        <mc:AlternateContent>
          <mc:Choice Requires="wpg">
            <w:drawing>
              <wp:inline distT="0" distB="0" distL="0" distR="0" wp14:anchorId="13ACE181" wp14:editId="6A53CD81">
                <wp:extent cx="937260" cy="12192"/>
                <wp:effectExtent l="0" t="0" r="0" b="0"/>
                <wp:docPr id="22801" name="Group 22801"/>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091" name="Shape 32091"/>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2801" style="width:73.8pt;height:0.959961pt;mso-position-horizontal-relative:char;mso-position-vertical-relative:line" coordsize="9372,121">
                <v:shape id="Shape 32092"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C63958">
        <w:rPr>
          <w:lang w:val="en-GB"/>
          <w:rPrChange w:id="1594" w:author="Westerlund, Johan" w:date="2021-04-22T14:05:00Z">
            <w:rPr/>
          </w:rPrChange>
        </w:rPr>
        <w:t xml:space="preserve"> </w:t>
      </w:r>
    </w:p>
    <w:p w14:paraId="713B0ACA" w14:textId="77777777" w:rsidR="00B21364" w:rsidRPr="00C63958" w:rsidRDefault="00945698">
      <w:pPr>
        <w:ind w:left="-5"/>
        <w:rPr>
          <w:lang w:val="en-GB"/>
          <w:rPrChange w:id="1595" w:author="Westerlund, Johan" w:date="2021-04-22T14:05:00Z">
            <w:rPr>
              <w:lang w:val="en-US"/>
            </w:rPr>
          </w:rPrChange>
        </w:rPr>
      </w:pPr>
      <w:r w:rsidRPr="00C63958">
        <w:rPr>
          <w:lang w:val="en-GB"/>
          <w:rPrChange w:id="1596" w:author="Westerlund, Johan" w:date="2021-04-22T14:05:00Z">
            <w:rPr>
              <w:lang w:val="en-US"/>
            </w:rPr>
          </w:rPrChange>
        </w:rPr>
        <w:t xml:space="preserve">Although there are unique circumstances surrounding the work that Aids to Navigation (AtoN) authorities undertake, in many ways the overall objectives of all businesses are the same: </w:t>
      </w:r>
    </w:p>
    <w:p w14:paraId="0119D60E" w14:textId="77777777" w:rsidR="00B21364" w:rsidRPr="00C63958" w:rsidRDefault="00945698">
      <w:pPr>
        <w:spacing w:after="126" w:line="250" w:lineRule="auto"/>
        <w:ind w:left="553" w:firstLine="0"/>
        <w:rPr>
          <w:lang w:val="en-GB"/>
          <w:rPrChange w:id="1597" w:author="Westerlund, Johan" w:date="2021-04-22T14:05:00Z">
            <w:rPr>
              <w:lang w:val="en-US"/>
            </w:rPr>
          </w:rPrChange>
        </w:rPr>
      </w:pPr>
      <w:r w:rsidRPr="00C63958">
        <w:rPr>
          <w:i/>
          <w:lang w:val="en-GB"/>
          <w:rPrChange w:id="1598" w:author="Westerlund, Johan" w:date="2021-04-22T14:05:00Z">
            <w:rPr>
              <w:i/>
              <w:lang w:val="en-US"/>
            </w:rPr>
          </w:rPrChange>
        </w:rPr>
        <w:t xml:space="preserve">To perform satisfactorily, meet customer requirements and continuously improve. </w:t>
      </w:r>
    </w:p>
    <w:p w14:paraId="57359580" w14:textId="77777777" w:rsidR="00B21364" w:rsidRPr="00C63958" w:rsidRDefault="00945698">
      <w:pPr>
        <w:ind w:left="-5"/>
        <w:rPr>
          <w:lang w:val="en-GB"/>
          <w:rPrChange w:id="1599" w:author="Westerlund, Johan" w:date="2021-04-22T14:05:00Z">
            <w:rPr>
              <w:lang w:val="en-US"/>
            </w:rPr>
          </w:rPrChange>
        </w:rPr>
      </w:pPr>
      <w:r w:rsidRPr="00C63958">
        <w:rPr>
          <w:lang w:val="en-GB"/>
          <w:rPrChange w:id="1600" w:author="Westerlund, Johan" w:date="2021-04-22T14:05:00Z">
            <w:rPr>
              <w:lang w:val="en-US"/>
            </w:rPr>
          </w:rPrChange>
        </w:rPr>
        <w:t xml:space="preserve">In the case of the provision of AtoN, the customer is the mariner and the aim is to assist the mariner in making safe and efficient passage.  Ensuring maritime safety and efficient passage has significant social, environmental and economic benefits.  The customer also requires consistency of performance, with confidence that the organisation delivers what it says it will deliver. </w:t>
      </w:r>
    </w:p>
    <w:p w14:paraId="3DB5351B" w14:textId="77777777" w:rsidR="00B21364" w:rsidRPr="00C63958" w:rsidRDefault="00945698">
      <w:pPr>
        <w:ind w:left="-5"/>
        <w:rPr>
          <w:lang w:val="en-GB"/>
          <w:rPrChange w:id="1601" w:author="Westerlund, Johan" w:date="2021-04-22T14:05:00Z">
            <w:rPr>
              <w:lang w:val="en-US"/>
            </w:rPr>
          </w:rPrChange>
        </w:rPr>
      </w:pPr>
      <w:r w:rsidRPr="00C63958">
        <w:rPr>
          <w:lang w:val="en-GB"/>
          <w:rPrChange w:id="1602" w:author="Westerlund, Johan" w:date="2021-04-22T14:05:00Z">
            <w:rPr>
              <w:lang w:val="en-US"/>
            </w:rPr>
          </w:rPrChange>
        </w:rPr>
        <w:t xml:space="preserve">Many organisations have recognised the need to operate more efficiently, with due regard for cost effectiveness and value for money.  AtoN organisations endeavour to identify best practices in service delivery that results in optimum use of management and staff.  In addition, this will assist in effective planning; ensuring that funds are invested wisely in new technology; eliminating duplication and waste; and measuring performance to ensure that targets are met and to address areas of risk.  Customers expect higher levels of accountability and greater transparency in regard to an organisation’s management and operations.  The result is a growing need to provide and demonstrate quality service delivery, as evidenced through the development and maintenance of a Quality Management System (QMS). </w:t>
      </w:r>
    </w:p>
    <w:p w14:paraId="2BED352C" w14:textId="77777777" w:rsidR="006031BE" w:rsidRPr="00C63958" w:rsidRDefault="00945698">
      <w:pPr>
        <w:ind w:left="-5"/>
        <w:rPr>
          <w:ins w:id="1603" w:author="Westerlund, Johan" w:date="2020-10-09T08:51:00Z"/>
          <w:lang w:val="en-GB"/>
          <w:rPrChange w:id="1604" w:author="Westerlund, Johan" w:date="2021-04-22T14:05:00Z">
            <w:rPr>
              <w:ins w:id="1605" w:author="Westerlund, Johan" w:date="2020-10-09T08:51:00Z"/>
              <w:lang w:val="en-US"/>
            </w:rPr>
          </w:rPrChange>
        </w:rPr>
      </w:pPr>
      <w:r w:rsidRPr="00C63958">
        <w:rPr>
          <w:lang w:val="en-GB"/>
          <w:rPrChange w:id="1606" w:author="Westerlund, Johan" w:date="2021-04-22T14:05:00Z">
            <w:rPr>
              <w:lang w:val="en-US"/>
            </w:rPr>
          </w:rPrChange>
        </w:rPr>
        <w:t>In some respect quality management and environmental management are closely linked requiring similar strategies and approaches in delivering the AtoN service.</w:t>
      </w:r>
    </w:p>
    <w:p w14:paraId="73980C2E" w14:textId="4D06C7E8" w:rsidR="006031BE" w:rsidRPr="00C63958" w:rsidRDefault="006031BE" w:rsidP="006031BE">
      <w:pPr>
        <w:spacing w:after="9"/>
        <w:ind w:left="-5"/>
        <w:rPr>
          <w:ins w:id="1607" w:author="Westerlund, Johan" w:date="2020-10-09T08:51:00Z"/>
          <w:rFonts w:ascii="Times New Roman" w:eastAsiaTheme="minorHAnsi" w:hAnsi="Times New Roman" w:cs="Times New Roman"/>
          <w:color w:val="auto"/>
          <w:lang w:val="en-GB"/>
          <w:rPrChange w:id="1608" w:author="Westerlund, Johan" w:date="2021-04-22T14:05:00Z">
            <w:rPr>
              <w:ins w:id="1609" w:author="Westerlund, Johan" w:date="2020-10-09T08:51:00Z"/>
              <w:rFonts w:ascii="Times New Roman" w:eastAsiaTheme="minorHAnsi" w:hAnsi="Times New Roman" w:cs="Times New Roman"/>
              <w:color w:val="auto"/>
            </w:rPr>
          </w:rPrChange>
        </w:rPr>
      </w:pPr>
      <w:ins w:id="1610" w:author="Westerlund, Johan" w:date="2020-10-09T08:51:00Z">
        <w:r w:rsidRPr="00C63958">
          <w:rPr>
            <w:lang w:val="en-GB"/>
            <w:rPrChange w:id="1611" w:author="Westerlund, Johan" w:date="2021-04-22T14:05:00Z">
              <w:rPr>
                <w:lang w:val="en-US"/>
              </w:rPr>
            </w:rPrChange>
          </w:rPr>
          <w:t xml:space="preserve">At its 28th Session, the IMO Assembly adopted Resolution A.1067(28) Framework and Procedures for the IMO Member State Audit Scheme, A.1068(28) Transition from the voluntary IMO Member State Audit Scheme to the IMO Member State Scheme and A.1070(28) IMO Instruments Implementation Code. Meanwhile, the 2014 Amendments to the SOLAS 1974 convention were adopted by the </w:t>
        </w:r>
        <w:r w:rsidRPr="00C63958">
          <w:rPr>
            <w:lang w:val="en-GB"/>
            <w:rPrChange w:id="1612" w:author="Westerlund, Johan" w:date="2021-04-22T14:05:00Z">
              <w:rPr/>
            </w:rPrChange>
          </w:rPr>
          <w:t>MSC(93). As a result of the adoption of these IMO documents, an institutionalized IMO Member State Audit Scheme came into force on January</w:t>
        </w:r>
      </w:ins>
      <w:ins w:id="1613" w:author="Westerlund, Johan" w:date="2020-10-09T08:53:00Z">
        <w:r w:rsidRPr="00C63958">
          <w:rPr>
            <w:lang w:val="en-GB"/>
            <w:rPrChange w:id="1614" w:author="Westerlund, Johan" w:date="2021-04-22T14:05:00Z">
              <w:rPr/>
            </w:rPrChange>
          </w:rPr>
          <w:t xml:space="preserve"> 1st</w:t>
        </w:r>
      </w:ins>
      <w:ins w:id="1615" w:author="Westerlund, Johan" w:date="2020-10-09T08:51:00Z">
        <w:r w:rsidRPr="00C63958">
          <w:rPr>
            <w:lang w:val="en-GB"/>
            <w:rPrChange w:id="1616" w:author="Westerlund, Johan" w:date="2021-04-22T14:05:00Z">
              <w:rPr/>
            </w:rPrChange>
          </w:rPr>
          <w:t xml:space="preserve"> 2016. An established QMS will assist members when preparing for such an audit. </w:t>
        </w:r>
      </w:ins>
    </w:p>
    <w:p w14:paraId="6BC3176F" w14:textId="2A5C2466" w:rsidR="00B21364" w:rsidRPr="00C63958" w:rsidRDefault="00945698">
      <w:pPr>
        <w:ind w:left="-5"/>
        <w:rPr>
          <w:lang w:val="en-GB"/>
          <w:rPrChange w:id="1617" w:author="Westerlund, Johan" w:date="2021-04-22T14:05:00Z">
            <w:rPr>
              <w:lang w:val="en-US"/>
            </w:rPr>
          </w:rPrChange>
        </w:rPr>
      </w:pPr>
      <w:del w:id="1618" w:author="Westerlund, Johan" w:date="2020-10-08T15:06:00Z">
        <w:r w:rsidRPr="00C63958" w:rsidDel="00064F90">
          <w:rPr>
            <w:lang w:val="en-GB"/>
            <w:rPrChange w:id="1619" w:author="Westerlund, Johan" w:date="2021-04-22T14:05:00Z">
              <w:rPr>
                <w:lang w:val="en-US"/>
              </w:rPr>
            </w:rPrChange>
          </w:rPr>
          <w:delText xml:space="preserve"> </w:delText>
        </w:r>
      </w:del>
    </w:p>
    <w:p w14:paraId="3666FA3B" w14:textId="665F7A80" w:rsidR="00B21364" w:rsidRPr="00C63958" w:rsidDel="00064F90" w:rsidRDefault="00945698" w:rsidP="00643B41">
      <w:pPr>
        <w:spacing w:after="9"/>
        <w:ind w:left="-5"/>
        <w:rPr>
          <w:del w:id="1620" w:author="Westerlund, Johan" w:date="2020-10-08T15:06:00Z"/>
          <w:color w:val="000000" w:themeColor="text1"/>
          <w:highlight w:val="yellow"/>
          <w:lang w:val="en-GB"/>
          <w:rPrChange w:id="1621" w:author="Westerlund, Johan" w:date="2021-04-22T14:05:00Z">
            <w:rPr>
              <w:del w:id="1622" w:author="Westerlund, Johan" w:date="2020-10-08T15:06:00Z"/>
              <w:lang w:val="en-US"/>
            </w:rPr>
          </w:rPrChange>
        </w:rPr>
      </w:pPr>
      <w:del w:id="1623" w:author="Westerlund, Johan" w:date="2020-10-09T08:51:00Z">
        <w:r w:rsidRPr="00C63958" w:rsidDel="006031BE">
          <w:rPr>
            <w:color w:val="000000" w:themeColor="text1"/>
            <w:highlight w:val="yellow"/>
            <w:lang w:val="en-GB"/>
            <w:rPrChange w:id="1624" w:author="Westerlund, Johan" w:date="2021-04-22T14:05:00Z">
              <w:rPr>
                <w:lang w:val="en-US"/>
              </w:rPr>
            </w:rPrChange>
          </w:rPr>
          <w:delText>At its 2</w:delText>
        </w:r>
      </w:del>
      <w:del w:id="1625" w:author="Westerlund, Johan" w:date="2020-10-08T15:05:00Z">
        <w:r w:rsidRPr="00C63958" w:rsidDel="00064F90">
          <w:rPr>
            <w:color w:val="000000" w:themeColor="text1"/>
            <w:highlight w:val="yellow"/>
            <w:lang w:val="en-GB"/>
            <w:rPrChange w:id="1626" w:author="Westerlund, Johan" w:date="2021-04-22T14:05:00Z">
              <w:rPr>
                <w:lang w:val="en-US"/>
              </w:rPr>
            </w:rPrChange>
          </w:rPr>
          <w:delText>6</w:delText>
        </w:r>
      </w:del>
      <w:del w:id="1627" w:author="Westerlund, Johan" w:date="2020-10-09T08:51:00Z">
        <w:r w:rsidRPr="00C63958" w:rsidDel="006031BE">
          <w:rPr>
            <w:color w:val="000000" w:themeColor="text1"/>
            <w:highlight w:val="yellow"/>
            <w:lang w:val="en-GB"/>
            <w:rPrChange w:id="1628" w:author="Westerlund, Johan" w:date="2021-04-22T14:05:00Z">
              <w:rPr>
                <w:lang w:val="en-US"/>
              </w:rPr>
            </w:rPrChange>
          </w:rPr>
          <w:delText xml:space="preserve">th Session the IMO Assembly adopted Resolution </w:delText>
        </w:r>
      </w:del>
      <w:del w:id="1629" w:author="Westerlund, Johan" w:date="2020-10-08T15:06:00Z">
        <w:r w:rsidRPr="00C63958" w:rsidDel="00064F90">
          <w:rPr>
            <w:color w:val="000000" w:themeColor="text1"/>
            <w:highlight w:val="yellow"/>
            <w:lang w:val="en-GB"/>
            <w:rPrChange w:id="1630" w:author="Westerlund, Johan" w:date="2021-04-22T14:05:00Z">
              <w:rPr>
                <w:lang w:val="en-US"/>
              </w:rPr>
            </w:rPrChange>
          </w:rPr>
          <w:delText xml:space="preserve">A.1018(26) Further Development of the Voluntary IMO </w:delText>
        </w:r>
      </w:del>
    </w:p>
    <w:p w14:paraId="279A7B7B" w14:textId="14713C8B" w:rsidR="00B21364" w:rsidRPr="00C63958" w:rsidDel="00480314" w:rsidRDefault="00945698" w:rsidP="00643B41">
      <w:pPr>
        <w:spacing w:after="9"/>
        <w:ind w:left="-5"/>
        <w:rPr>
          <w:del w:id="1631" w:author="Westerlund, Johan" w:date="2020-10-08T14:59:00Z"/>
          <w:color w:val="000000" w:themeColor="text1"/>
          <w:highlight w:val="yellow"/>
          <w:lang w:val="en-GB"/>
          <w:rPrChange w:id="1632" w:author="Westerlund, Johan" w:date="2021-04-22T14:05:00Z">
            <w:rPr>
              <w:del w:id="1633" w:author="Westerlund, Johan" w:date="2020-10-08T14:59:00Z"/>
              <w:lang w:val="en-US"/>
            </w:rPr>
          </w:rPrChange>
        </w:rPr>
      </w:pPr>
      <w:del w:id="1634" w:author="Westerlund, Johan" w:date="2020-10-08T15:06:00Z">
        <w:r w:rsidRPr="00C63958" w:rsidDel="00064F90">
          <w:rPr>
            <w:color w:val="000000" w:themeColor="text1"/>
            <w:highlight w:val="yellow"/>
            <w:lang w:val="en-GB"/>
            <w:rPrChange w:id="1635" w:author="Westerlund, Johan" w:date="2021-04-22T14:05:00Z">
              <w:rPr>
                <w:lang w:val="en-US"/>
              </w:rPr>
            </w:rPrChange>
          </w:rPr>
          <w:delText xml:space="preserve">Member State Audit Scheme.  This resolution is complementary to resolution </w:delText>
        </w:r>
      </w:del>
      <w:del w:id="1636" w:author="Westerlund, Johan" w:date="2020-10-08T15:07:00Z">
        <w:r w:rsidRPr="00C63958" w:rsidDel="00064F90">
          <w:rPr>
            <w:color w:val="000000" w:themeColor="text1"/>
            <w:highlight w:val="yellow"/>
            <w:lang w:val="en-GB"/>
            <w:rPrChange w:id="1637" w:author="Westerlund, Johan" w:date="2021-04-22T14:05:00Z">
              <w:rPr>
                <w:lang w:val="en-US"/>
              </w:rPr>
            </w:rPrChange>
          </w:rPr>
          <w:delText>A.</w:delText>
        </w:r>
      </w:del>
      <w:del w:id="1638" w:author="Westerlund, Johan" w:date="2020-10-08T14:58:00Z">
        <w:r w:rsidRPr="00C63958" w:rsidDel="00480314">
          <w:rPr>
            <w:color w:val="000000" w:themeColor="text1"/>
            <w:highlight w:val="yellow"/>
            <w:lang w:val="en-GB"/>
            <w:rPrChange w:id="1639" w:author="Westerlund, Johan" w:date="2021-04-22T14:05:00Z">
              <w:rPr>
                <w:lang w:val="en-US"/>
              </w:rPr>
            </w:rPrChange>
          </w:rPr>
          <w:delText>973</w:delText>
        </w:r>
      </w:del>
      <w:del w:id="1640" w:author="Westerlund, Johan" w:date="2020-10-08T15:07:00Z">
        <w:r w:rsidRPr="00C63958" w:rsidDel="00064F90">
          <w:rPr>
            <w:color w:val="000000" w:themeColor="text1"/>
            <w:highlight w:val="yellow"/>
            <w:lang w:val="en-GB"/>
            <w:rPrChange w:id="1641" w:author="Westerlund, Johan" w:date="2021-04-22T14:05:00Z">
              <w:rPr>
                <w:lang w:val="en-US"/>
              </w:rPr>
            </w:rPrChange>
          </w:rPr>
          <w:delText>(2</w:delText>
        </w:r>
      </w:del>
      <w:del w:id="1642" w:author="Westerlund, Johan" w:date="2020-10-08T15:00:00Z">
        <w:r w:rsidRPr="00C63958" w:rsidDel="00480314">
          <w:rPr>
            <w:color w:val="000000" w:themeColor="text1"/>
            <w:highlight w:val="yellow"/>
            <w:lang w:val="en-GB"/>
            <w:rPrChange w:id="1643" w:author="Westerlund, Johan" w:date="2021-04-22T14:05:00Z">
              <w:rPr>
                <w:lang w:val="en-US"/>
              </w:rPr>
            </w:rPrChange>
          </w:rPr>
          <w:delText>4</w:delText>
        </w:r>
      </w:del>
      <w:del w:id="1644" w:author="Westerlund, Johan" w:date="2020-10-08T15:07:00Z">
        <w:r w:rsidRPr="00C63958" w:rsidDel="00064F90">
          <w:rPr>
            <w:color w:val="000000" w:themeColor="text1"/>
            <w:highlight w:val="yellow"/>
            <w:lang w:val="en-GB"/>
            <w:rPrChange w:id="1645" w:author="Westerlund, Johan" w:date="2021-04-22T14:05:00Z">
              <w:rPr>
                <w:lang w:val="en-US"/>
              </w:rPr>
            </w:rPrChange>
          </w:rPr>
          <w:delText xml:space="preserve">) </w:delText>
        </w:r>
      </w:del>
      <w:del w:id="1646" w:author="Westerlund, Johan" w:date="2020-10-08T14:59:00Z">
        <w:r w:rsidRPr="00C63958" w:rsidDel="00480314">
          <w:rPr>
            <w:color w:val="000000" w:themeColor="text1"/>
            <w:highlight w:val="yellow"/>
            <w:lang w:val="en-GB"/>
            <w:rPrChange w:id="1647" w:author="Westerlund, Johan" w:date="2021-04-22T14:05:00Z">
              <w:rPr>
                <w:lang w:val="en-US"/>
              </w:rPr>
            </w:rPrChange>
          </w:rPr>
          <w:delText xml:space="preserve">Code for the </w:delText>
        </w:r>
      </w:del>
    </w:p>
    <w:p w14:paraId="6C7FF38D" w14:textId="563DD8E8" w:rsidR="00B21364" w:rsidRPr="00C63958" w:rsidDel="00064F90" w:rsidRDefault="00945698" w:rsidP="00643B41">
      <w:pPr>
        <w:spacing w:after="9"/>
        <w:ind w:left="-5"/>
        <w:rPr>
          <w:del w:id="1648" w:author="Westerlund, Johan" w:date="2020-10-08T15:06:00Z"/>
          <w:color w:val="000000" w:themeColor="text1"/>
          <w:highlight w:val="yellow"/>
          <w:lang w:val="en-GB"/>
          <w:rPrChange w:id="1649" w:author="Westerlund, Johan" w:date="2021-04-22T14:05:00Z">
            <w:rPr>
              <w:del w:id="1650" w:author="Westerlund, Johan" w:date="2020-10-08T15:06:00Z"/>
              <w:lang w:val="en-US"/>
            </w:rPr>
          </w:rPrChange>
        </w:rPr>
      </w:pPr>
      <w:del w:id="1651" w:author="Westerlund, Johan" w:date="2020-10-08T14:59:00Z">
        <w:r w:rsidRPr="00C63958" w:rsidDel="00480314">
          <w:rPr>
            <w:color w:val="000000" w:themeColor="text1"/>
            <w:highlight w:val="yellow"/>
            <w:lang w:val="en-GB"/>
            <w:rPrChange w:id="1652" w:author="Westerlund, Johan" w:date="2021-04-22T14:05:00Z">
              <w:rPr>
                <w:lang w:val="en-US"/>
              </w:rPr>
            </w:rPrChange>
          </w:rPr>
          <w:delText>Implementation of Mandatory IMO Instruments</w:delText>
        </w:r>
      </w:del>
      <w:del w:id="1653" w:author="Westerlund, Johan" w:date="2020-10-08T15:06:00Z">
        <w:r w:rsidRPr="00C63958" w:rsidDel="00064F90">
          <w:rPr>
            <w:color w:val="000000" w:themeColor="text1"/>
            <w:highlight w:val="yellow"/>
            <w:lang w:val="en-GB"/>
            <w:rPrChange w:id="1654" w:author="Westerlund, Johan" w:date="2021-04-22T14:05:00Z">
              <w:rPr>
                <w:lang w:val="en-US"/>
              </w:rPr>
            </w:rPrChange>
          </w:rPr>
          <w:delText>, A.</w:delText>
        </w:r>
      </w:del>
      <w:del w:id="1655" w:author="Westerlund, Johan" w:date="2020-10-08T15:01:00Z">
        <w:r w:rsidRPr="00C63958" w:rsidDel="00480314">
          <w:rPr>
            <w:color w:val="000000" w:themeColor="text1"/>
            <w:highlight w:val="yellow"/>
            <w:lang w:val="en-GB"/>
            <w:rPrChange w:id="1656" w:author="Westerlund, Johan" w:date="2021-04-22T14:05:00Z">
              <w:rPr>
                <w:lang w:val="en-US"/>
              </w:rPr>
            </w:rPrChange>
          </w:rPr>
          <w:delText>974</w:delText>
        </w:r>
      </w:del>
      <w:del w:id="1657" w:author="Westerlund, Johan" w:date="2020-10-08T15:06:00Z">
        <w:r w:rsidRPr="00C63958" w:rsidDel="00064F90">
          <w:rPr>
            <w:color w:val="000000" w:themeColor="text1"/>
            <w:highlight w:val="yellow"/>
            <w:lang w:val="en-GB"/>
            <w:rPrChange w:id="1658" w:author="Westerlund, Johan" w:date="2021-04-22T14:05:00Z">
              <w:rPr>
                <w:lang w:val="en-US"/>
              </w:rPr>
            </w:rPrChange>
          </w:rPr>
          <w:delText xml:space="preserve">(24) Framework and Procedures for the </w:delText>
        </w:r>
      </w:del>
      <w:del w:id="1659" w:author="Westerlund, Johan" w:date="2020-10-08T15:01:00Z">
        <w:r w:rsidRPr="00C63958" w:rsidDel="00480314">
          <w:rPr>
            <w:color w:val="000000" w:themeColor="text1"/>
            <w:highlight w:val="yellow"/>
            <w:lang w:val="en-GB"/>
            <w:rPrChange w:id="1660" w:author="Westerlund, Johan" w:date="2021-04-22T14:05:00Z">
              <w:rPr>
                <w:lang w:val="en-US"/>
              </w:rPr>
            </w:rPrChange>
          </w:rPr>
          <w:delText xml:space="preserve">Voluntary </w:delText>
        </w:r>
      </w:del>
      <w:del w:id="1661" w:author="Westerlund, Johan" w:date="2020-10-08T15:06:00Z">
        <w:r w:rsidRPr="00C63958" w:rsidDel="00064F90">
          <w:rPr>
            <w:color w:val="000000" w:themeColor="text1"/>
            <w:highlight w:val="yellow"/>
            <w:lang w:val="en-GB"/>
            <w:rPrChange w:id="1662" w:author="Westerlund, Johan" w:date="2021-04-22T14:05:00Z">
              <w:rPr>
                <w:lang w:val="en-US"/>
              </w:rPr>
            </w:rPrChange>
          </w:rPr>
          <w:delText xml:space="preserve">IMO </w:delText>
        </w:r>
      </w:del>
    </w:p>
    <w:p w14:paraId="03AF4836" w14:textId="3BDBC6B7" w:rsidR="00B21364" w:rsidRPr="00C63958" w:rsidDel="00064F90" w:rsidRDefault="00945698" w:rsidP="00643B41">
      <w:pPr>
        <w:spacing w:after="9"/>
        <w:ind w:left="-5"/>
        <w:rPr>
          <w:del w:id="1663" w:author="Westerlund, Johan" w:date="2020-10-08T15:03:00Z"/>
          <w:color w:val="000000" w:themeColor="text1"/>
          <w:highlight w:val="yellow"/>
          <w:lang w:val="en-GB"/>
          <w:rPrChange w:id="1664" w:author="Westerlund, Johan" w:date="2021-04-22T14:05:00Z">
            <w:rPr>
              <w:del w:id="1665" w:author="Westerlund, Johan" w:date="2020-10-08T15:03:00Z"/>
              <w:lang w:val="en-US"/>
            </w:rPr>
          </w:rPrChange>
        </w:rPr>
      </w:pPr>
      <w:del w:id="1666" w:author="Westerlund, Johan" w:date="2020-10-08T15:06:00Z">
        <w:r w:rsidRPr="00C63958" w:rsidDel="00064F90">
          <w:rPr>
            <w:color w:val="000000" w:themeColor="text1"/>
            <w:highlight w:val="yellow"/>
            <w:lang w:val="en-GB"/>
            <w:rPrChange w:id="1667" w:author="Westerlund, Johan" w:date="2021-04-22T14:05:00Z">
              <w:rPr>
                <w:lang w:val="en-US"/>
              </w:rPr>
            </w:rPrChange>
          </w:rPr>
          <w:delText>Member State Audit Scheme and A.</w:delText>
        </w:r>
      </w:del>
      <w:del w:id="1668" w:author="Westerlund, Johan" w:date="2020-10-08T15:01:00Z">
        <w:r w:rsidRPr="00C63958" w:rsidDel="00064F90">
          <w:rPr>
            <w:color w:val="000000" w:themeColor="text1"/>
            <w:highlight w:val="yellow"/>
            <w:lang w:val="en-GB"/>
            <w:rPrChange w:id="1669" w:author="Westerlund, Johan" w:date="2021-04-22T14:05:00Z">
              <w:rPr>
                <w:lang w:val="en-US"/>
              </w:rPr>
            </w:rPrChange>
          </w:rPr>
          <w:delText>97</w:delText>
        </w:r>
      </w:del>
      <w:del w:id="1670" w:author="Westerlund, Johan" w:date="2020-10-08T15:02:00Z">
        <w:r w:rsidRPr="00C63958" w:rsidDel="00064F90">
          <w:rPr>
            <w:color w:val="000000" w:themeColor="text1"/>
            <w:highlight w:val="yellow"/>
            <w:lang w:val="en-GB"/>
            <w:rPrChange w:id="1671" w:author="Westerlund, Johan" w:date="2021-04-22T14:05:00Z">
              <w:rPr>
                <w:lang w:val="en-US"/>
              </w:rPr>
            </w:rPrChange>
          </w:rPr>
          <w:delText>5</w:delText>
        </w:r>
      </w:del>
      <w:del w:id="1672" w:author="Westerlund, Johan" w:date="2020-10-08T15:06:00Z">
        <w:r w:rsidRPr="00C63958" w:rsidDel="00064F90">
          <w:rPr>
            <w:color w:val="000000" w:themeColor="text1"/>
            <w:highlight w:val="yellow"/>
            <w:lang w:val="en-GB"/>
            <w:rPrChange w:id="1673" w:author="Westerlund, Johan" w:date="2021-04-22T14:05:00Z">
              <w:rPr>
                <w:lang w:val="en-US"/>
              </w:rPr>
            </w:rPrChange>
          </w:rPr>
          <w:delText xml:space="preserve">(24) </w:delText>
        </w:r>
      </w:del>
      <w:del w:id="1674" w:author="Westerlund, Johan" w:date="2020-10-08T15:03:00Z">
        <w:r w:rsidRPr="00C63958" w:rsidDel="00064F90">
          <w:rPr>
            <w:color w:val="000000" w:themeColor="text1"/>
            <w:highlight w:val="yellow"/>
            <w:lang w:val="en-GB"/>
            <w:rPrChange w:id="1675" w:author="Westerlund, Johan" w:date="2021-04-22T14:05:00Z">
              <w:rPr>
                <w:lang w:val="en-US"/>
              </w:rPr>
            </w:rPrChange>
          </w:rPr>
          <w:delText xml:space="preserve">Future development of the Voluntary IMO Member State Audit </w:delText>
        </w:r>
      </w:del>
    </w:p>
    <w:p w14:paraId="09AD05B7" w14:textId="3D42FD30" w:rsidR="00064F90" w:rsidRPr="00C63958" w:rsidRDefault="00945698" w:rsidP="00064F90">
      <w:pPr>
        <w:spacing w:after="9"/>
        <w:ind w:left="-5"/>
        <w:rPr>
          <w:color w:val="000000" w:themeColor="text1"/>
          <w:lang w:val="en-GB"/>
          <w:rPrChange w:id="1676" w:author="Westerlund, Johan" w:date="2021-04-22T14:05:00Z">
            <w:rPr>
              <w:lang w:val="en-US"/>
            </w:rPr>
          </w:rPrChange>
        </w:rPr>
      </w:pPr>
      <w:del w:id="1677" w:author="Westerlund, Johan" w:date="2020-10-08T15:03:00Z">
        <w:r w:rsidRPr="00C63958" w:rsidDel="00064F90">
          <w:rPr>
            <w:color w:val="000000" w:themeColor="text1"/>
            <w:highlight w:val="yellow"/>
            <w:lang w:val="en-GB"/>
            <w:rPrChange w:id="1678" w:author="Westerlund, Johan" w:date="2021-04-22T14:05:00Z">
              <w:rPr>
                <w:lang w:val="en-US"/>
              </w:rPr>
            </w:rPrChange>
          </w:rPr>
          <w:delText>Scheme.  As a result of A.1018(26) the audit scheme will become mandatory on 1 January 2016</w:delText>
        </w:r>
      </w:del>
      <w:del w:id="1679" w:author="Westerlund, Johan" w:date="2020-10-08T15:06:00Z">
        <w:r w:rsidRPr="00C63958" w:rsidDel="00064F90">
          <w:rPr>
            <w:color w:val="000000" w:themeColor="text1"/>
            <w:highlight w:val="yellow"/>
            <w:lang w:val="en-GB"/>
            <w:rPrChange w:id="1680" w:author="Westerlund, Johan" w:date="2021-04-22T14:05:00Z">
              <w:rPr>
                <w:lang w:val="en-US"/>
              </w:rPr>
            </w:rPrChange>
          </w:rPr>
          <w:delText xml:space="preserve">. </w:delText>
        </w:r>
      </w:del>
      <w:del w:id="1681" w:author="Westerlund, Johan" w:date="2020-10-09T08:51:00Z">
        <w:r w:rsidRPr="00C63958" w:rsidDel="006031BE">
          <w:rPr>
            <w:color w:val="000000" w:themeColor="text1"/>
            <w:highlight w:val="yellow"/>
            <w:lang w:val="en-GB"/>
            <w:rPrChange w:id="1682" w:author="Westerlund, Johan" w:date="2021-04-22T14:05:00Z">
              <w:rPr>
                <w:lang w:val="en-US"/>
              </w:rPr>
            </w:rPrChange>
          </w:rPr>
          <w:delText>An established QMS will assist members when preparing for such an audit.</w:delText>
        </w:r>
        <w:r w:rsidRPr="00C63958" w:rsidDel="006031BE">
          <w:rPr>
            <w:color w:val="000000" w:themeColor="text1"/>
            <w:lang w:val="en-GB"/>
            <w:rPrChange w:id="1683" w:author="Westerlund, Johan" w:date="2021-04-22T14:05:00Z">
              <w:rPr>
                <w:lang w:val="en-US"/>
              </w:rPr>
            </w:rPrChange>
          </w:rPr>
          <w:delText xml:space="preserve"> </w:delText>
        </w:r>
      </w:del>
    </w:p>
    <w:p w14:paraId="0AB60658" w14:textId="77777777" w:rsidR="00B21364" w:rsidRPr="00C63958" w:rsidRDefault="00945698">
      <w:pPr>
        <w:pStyle w:val="Heading1"/>
        <w:ind w:left="694" w:hanging="709"/>
        <w:rPr>
          <w:lang w:val="en-GB"/>
          <w:rPrChange w:id="1684" w:author="Westerlund, Johan" w:date="2021-04-22T14:05:00Z">
            <w:rPr/>
          </w:rPrChange>
        </w:rPr>
      </w:pPr>
      <w:bookmarkStart w:id="1685" w:name="_Toc53658265"/>
      <w:r w:rsidRPr="00C63958">
        <w:rPr>
          <w:lang w:val="en-GB"/>
          <w:rPrChange w:id="1686" w:author="Westerlund, Johan" w:date="2021-04-22T14:05:00Z">
            <w:rPr/>
          </w:rPrChange>
        </w:rPr>
        <w:t>SCOPE</w:t>
      </w:r>
      <w:bookmarkEnd w:id="1685"/>
      <w:r w:rsidRPr="00C63958">
        <w:rPr>
          <w:lang w:val="en-GB"/>
          <w:rPrChange w:id="1687" w:author="Westerlund, Johan" w:date="2021-04-22T14:05:00Z">
            <w:rPr/>
          </w:rPrChange>
        </w:rPr>
        <w:t xml:space="preserve"> </w:t>
      </w:r>
    </w:p>
    <w:p w14:paraId="041E206F" w14:textId="77777777" w:rsidR="00B21364" w:rsidRPr="00C63958" w:rsidRDefault="00945698">
      <w:pPr>
        <w:spacing w:after="96" w:line="259" w:lineRule="auto"/>
        <w:ind w:left="-30" w:firstLine="0"/>
        <w:rPr>
          <w:lang w:val="en-GB"/>
          <w:rPrChange w:id="1688" w:author="Westerlund, Johan" w:date="2021-04-22T14:05:00Z">
            <w:rPr/>
          </w:rPrChange>
        </w:rPr>
      </w:pPr>
      <w:r w:rsidRPr="00C03868">
        <w:rPr>
          <w:noProof/>
          <w:lang w:val="sv-SE" w:eastAsia="sv-SE"/>
        </w:rPr>
        <mc:AlternateContent>
          <mc:Choice Requires="wpg">
            <w:drawing>
              <wp:inline distT="0" distB="0" distL="0" distR="0" wp14:anchorId="2BFFBE2F" wp14:editId="0D2FCF45">
                <wp:extent cx="937260" cy="12192"/>
                <wp:effectExtent l="0" t="0" r="0" b="0"/>
                <wp:docPr id="22802" name="Group 22802"/>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093" name="Shape 32093"/>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2802" style="width:73.8pt;height:0.959991pt;mso-position-horizontal-relative:char;mso-position-vertical-relative:line" coordsize="9372,121">
                <v:shape id="Shape 32094"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C63958">
        <w:rPr>
          <w:lang w:val="en-GB"/>
          <w:rPrChange w:id="1689" w:author="Westerlund, Johan" w:date="2021-04-22T14:05:00Z">
            <w:rPr/>
          </w:rPrChange>
        </w:rPr>
        <w:t xml:space="preserve"> </w:t>
      </w:r>
    </w:p>
    <w:p w14:paraId="12CEFA39" w14:textId="77777777" w:rsidR="00B21364" w:rsidRPr="00C63958" w:rsidRDefault="00945698">
      <w:pPr>
        <w:ind w:left="-5"/>
        <w:rPr>
          <w:lang w:val="en-GB"/>
          <w:rPrChange w:id="1690" w:author="Westerlund, Johan" w:date="2021-04-22T14:05:00Z">
            <w:rPr>
              <w:lang w:val="en-US"/>
            </w:rPr>
          </w:rPrChange>
        </w:rPr>
      </w:pPr>
      <w:r w:rsidRPr="00C63958">
        <w:rPr>
          <w:lang w:val="en-GB"/>
          <w:rPrChange w:id="1691" w:author="Westerlund, Johan" w:date="2021-04-22T14:05:00Z">
            <w:rPr>
              <w:lang w:val="en-US"/>
            </w:rPr>
          </w:rPrChange>
        </w:rPr>
        <w:t xml:space="preserve">This Guideline provides a basic platform for the implementation of a QMS. It is designed to encourage and assist competent authorities to consistently achieve the required outcomes in the delivery of AtoN services.  Competent Authorities can objectively evaluate compliance to established service levels. </w:t>
      </w:r>
    </w:p>
    <w:p w14:paraId="29622384" w14:textId="77777777" w:rsidR="00B21364" w:rsidRPr="00C63958" w:rsidRDefault="00945698">
      <w:pPr>
        <w:spacing w:after="9"/>
        <w:ind w:left="-5"/>
        <w:rPr>
          <w:lang w:val="en-GB"/>
          <w:rPrChange w:id="1692" w:author="Westerlund, Johan" w:date="2021-04-22T14:05:00Z">
            <w:rPr>
              <w:lang w:val="en-US"/>
            </w:rPr>
          </w:rPrChange>
        </w:rPr>
      </w:pPr>
      <w:r w:rsidRPr="00C63958">
        <w:rPr>
          <w:lang w:val="en-GB"/>
          <w:rPrChange w:id="1693" w:author="Westerlund, Johan" w:date="2021-04-22T14:05:00Z">
            <w:rPr>
              <w:lang w:val="en-US"/>
            </w:rPr>
          </w:rPrChange>
        </w:rPr>
        <w:t xml:space="preserve">This document provides a generic overview of QMS, and should be read in conjunction with IALA </w:t>
      </w:r>
    </w:p>
    <w:p w14:paraId="34F94B62" w14:textId="77777777" w:rsidR="00B21364" w:rsidRPr="00C63958" w:rsidRDefault="00945698">
      <w:pPr>
        <w:spacing w:after="139"/>
        <w:ind w:left="-5"/>
        <w:rPr>
          <w:lang w:val="en-GB"/>
          <w:rPrChange w:id="1694" w:author="Westerlund, Johan" w:date="2021-04-22T14:05:00Z">
            <w:rPr>
              <w:lang w:val="en-US"/>
            </w:rPr>
          </w:rPrChange>
        </w:rPr>
      </w:pPr>
      <w:r w:rsidRPr="00C63958">
        <w:rPr>
          <w:lang w:val="en-GB"/>
          <w:rPrChange w:id="1695" w:author="Westerlund, Johan" w:date="2021-04-22T14:05:00Z">
            <w:rPr>
              <w:lang w:val="en-US"/>
            </w:rPr>
          </w:rPrChange>
        </w:rPr>
        <w:t xml:space="preserve">Recommendation O‐132 on Quality Management for Aids to Navigation Authorities and related QMS standards documents as appropriate e.g. ISO 9000 series on quality management systems. In developing a QMS, Competent Authorities should note that a QMS may be certified to different levels: </w:t>
      </w:r>
    </w:p>
    <w:p w14:paraId="5ACDAC91" w14:textId="77777777" w:rsidR="00B21364" w:rsidRPr="00C63958" w:rsidRDefault="00945698">
      <w:pPr>
        <w:numPr>
          <w:ilvl w:val="0"/>
          <w:numId w:val="2"/>
        </w:numPr>
        <w:ind w:hanging="425"/>
        <w:rPr>
          <w:lang w:val="en-GB"/>
          <w:rPrChange w:id="1696" w:author="Westerlund, Johan" w:date="2021-04-22T14:05:00Z">
            <w:rPr>
              <w:lang w:val="en-US"/>
            </w:rPr>
          </w:rPrChange>
        </w:rPr>
      </w:pPr>
      <w:r w:rsidRPr="00C63958">
        <w:rPr>
          <w:lang w:val="en-GB"/>
          <w:rPrChange w:id="1697" w:author="Westerlund, Johan" w:date="2021-04-22T14:05:00Z">
            <w:rPr>
              <w:lang w:val="en-US"/>
            </w:rPr>
          </w:rPrChange>
        </w:rPr>
        <w:t xml:space="preserve">certification by an accredited third party; </w:t>
      </w:r>
    </w:p>
    <w:p w14:paraId="1F6218D6" w14:textId="77777777" w:rsidR="00B21364" w:rsidRPr="00C63958" w:rsidRDefault="00945698">
      <w:pPr>
        <w:numPr>
          <w:ilvl w:val="0"/>
          <w:numId w:val="2"/>
        </w:numPr>
        <w:ind w:hanging="425"/>
        <w:rPr>
          <w:lang w:val="en-GB"/>
          <w:rPrChange w:id="1698" w:author="Westerlund, Johan" w:date="2021-04-22T14:05:00Z">
            <w:rPr>
              <w:lang w:val="en-US"/>
            </w:rPr>
          </w:rPrChange>
        </w:rPr>
      </w:pPr>
      <w:r w:rsidRPr="00C63958">
        <w:rPr>
          <w:lang w:val="en-GB"/>
          <w:rPrChange w:id="1699" w:author="Westerlund, Johan" w:date="2021-04-22T14:05:00Z">
            <w:rPr>
              <w:lang w:val="en-US"/>
            </w:rPr>
          </w:rPrChange>
        </w:rPr>
        <w:t xml:space="preserve">assessment by a third party; </w:t>
      </w:r>
    </w:p>
    <w:p w14:paraId="115F7B46" w14:textId="77777777" w:rsidR="00B21364" w:rsidRPr="00C63958" w:rsidRDefault="00945698">
      <w:pPr>
        <w:numPr>
          <w:ilvl w:val="0"/>
          <w:numId w:val="2"/>
        </w:numPr>
        <w:spacing w:after="82"/>
        <w:ind w:hanging="425"/>
        <w:rPr>
          <w:lang w:val="en-GB"/>
          <w:rPrChange w:id="1700" w:author="Westerlund, Johan" w:date="2021-04-22T14:05:00Z">
            <w:rPr/>
          </w:rPrChange>
        </w:rPr>
      </w:pPr>
      <w:r w:rsidRPr="00C63958">
        <w:rPr>
          <w:lang w:val="en-GB"/>
          <w:rPrChange w:id="1701" w:author="Westerlund, Johan" w:date="2021-04-22T14:05:00Z">
            <w:rPr/>
          </w:rPrChange>
        </w:rPr>
        <w:lastRenderedPageBreak/>
        <w:t xml:space="preserve">self‐assessment. </w:t>
      </w:r>
    </w:p>
    <w:p w14:paraId="1708E262" w14:textId="77777777" w:rsidR="00B21364" w:rsidRPr="00C63958" w:rsidRDefault="00945698">
      <w:pPr>
        <w:spacing w:after="303"/>
        <w:ind w:left="-5"/>
        <w:rPr>
          <w:lang w:val="en-GB"/>
          <w:rPrChange w:id="1702" w:author="Westerlund, Johan" w:date="2021-04-22T14:05:00Z">
            <w:rPr>
              <w:lang w:val="en-US"/>
            </w:rPr>
          </w:rPrChange>
        </w:rPr>
      </w:pPr>
      <w:r w:rsidRPr="00C63958">
        <w:rPr>
          <w:lang w:val="en-GB"/>
          <w:rPrChange w:id="1703" w:author="Westerlund, Johan" w:date="2021-04-22T14:05:00Z">
            <w:rPr>
              <w:lang w:val="en-US"/>
            </w:rPr>
          </w:rPrChange>
        </w:rPr>
        <w:t xml:space="preserve">The process for implementing any of these mechanisms may vary between Competent Authorities. </w:t>
      </w:r>
    </w:p>
    <w:p w14:paraId="4AE174AF" w14:textId="77777777" w:rsidR="00B21364" w:rsidRPr="00C63958" w:rsidRDefault="00945698">
      <w:pPr>
        <w:pStyle w:val="Heading1"/>
        <w:ind w:left="694" w:hanging="709"/>
        <w:rPr>
          <w:lang w:val="en-GB"/>
          <w:rPrChange w:id="1704" w:author="Westerlund, Johan" w:date="2021-04-22T14:05:00Z">
            <w:rPr/>
          </w:rPrChange>
        </w:rPr>
      </w:pPr>
      <w:bookmarkStart w:id="1705" w:name="_Toc53658266"/>
      <w:r w:rsidRPr="00C63958">
        <w:rPr>
          <w:lang w:val="en-GB"/>
          <w:rPrChange w:id="1706" w:author="Westerlund, Johan" w:date="2021-04-22T14:05:00Z">
            <w:rPr/>
          </w:rPrChange>
        </w:rPr>
        <w:t>DEVELOPING A QUALITY MANAGEMENT SYSTEM</w:t>
      </w:r>
      <w:bookmarkEnd w:id="1705"/>
      <w:r w:rsidRPr="00C63958">
        <w:rPr>
          <w:lang w:val="en-GB"/>
          <w:rPrChange w:id="1707" w:author="Westerlund, Johan" w:date="2021-04-22T14:05:00Z">
            <w:rPr/>
          </w:rPrChange>
        </w:rPr>
        <w:t xml:space="preserve"> </w:t>
      </w:r>
    </w:p>
    <w:p w14:paraId="4646486C" w14:textId="77777777" w:rsidR="00B21364" w:rsidRPr="00C63958" w:rsidRDefault="00945698">
      <w:pPr>
        <w:spacing w:after="96" w:line="259" w:lineRule="auto"/>
        <w:ind w:left="-30" w:firstLine="0"/>
        <w:rPr>
          <w:lang w:val="en-GB"/>
          <w:rPrChange w:id="1708" w:author="Westerlund, Johan" w:date="2021-04-22T14:05:00Z">
            <w:rPr/>
          </w:rPrChange>
        </w:rPr>
      </w:pPr>
      <w:r w:rsidRPr="00C03868">
        <w:rPr>
          <w:noProof/>
          <w:lang w:val="sv-SE" w:eastAsia="sv-SE"/>
        </w:rPr>
        <mc:AlternateContent>
          <mc:Choice Requires="wpg">
            <w:drawing>
              <wp:inline distT="0" distB="0" distL="0" distR="0" wp14:anchorId="7E2F3466" wp14:editId="73FA1EF1">
                <wp:extent cx="937260" cy="12192"/>
                <wp:effectExtent l="0" t="0" r="0" b="0"/>
                <wp:docPr id="22803" name="Group 22803"/>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095" name="Shape 32095"/>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2803" style="width:73.8pt;height:0.960022pt;mso-position-horizontal-relative:char;mso-position-vertical-relative:line" coordsize="9372,121">
                <v:shape id="Shape 32096"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C63958">
        <w:rPr>
          <w:lang w:val="en-GB"/>
          <w:rPrChange w:id="1709" w:author="Westerlund, Johan" w:date="2021-04-22T14:05:00Z">
            <w:rPr/>
          </w:rPrChange>
        </w:rPr>
        <w:t xml:space="preserve"> </w:t>
      </w:r>
    </w:p>
    <w:p w14:paraId="115531D3" w14:textId="08886A32" w:rsidR="00B21364" w:rsidRPr="00C63958" w:rsidRDefault="00945698">
      <w:pPr>
        <w:spacing w:after="147"/>
        <w:ind w:left="-5"/>
        <w:rPr>
          <w:lang w:val="en-GB"/>
          <w:rPrChange w:id="1710" w:author="Westerlund, Johan" w:date="2021-04-22T14:05:00Z">
            <w:rPr>
              <w:lang w:val="en-US"/>
            </w:rPr>
          </w:rPrChange>
        </w:rPr>
      </w:pPr>
      <w:r w:rsidRPr="00C63958">
        <w:rPr>
          <w:lang w:val="en-GB"/>
          <w:rPrChange w:id="1711" w:author="Westerlund, Johan" w:date="2021-04-22T14:05:00Z">
            <w:rPr>
              <w:lang w:val="en-US"/>
            </w:rPr>
          </w:rPrChange>
        </w:rPr>
        <w:t>The main objective of a QMS</w:t>
      </w:r>
      <w:ins w:id="1712" w:author="Westerlund, Johan" w:date="2020-10-08T14:31:00Z">
        <w:r w:rsidR="00AE266D" w:rsidRPr="00C63958">
          <w:rPr>
            <w:lang w:val="en-GB"/>
            <w:rPrChange w:id="1713" w:author="Westerlund, Johan" w:date="2021-04-22T14:05:00Z">
              <w:rPr>
                <w:lang w:val="en-US"/>
              </w:rPr>
            </w:rPrChange>
          </w:rPr>
          <w:t xml:space="preserve"> in </w:t>
        </w:r>
      </w:ins>
      <w:ins w:id="1714" w:author="Westerlund, Johan" w:date="2020-10-15T11:19:00Z">
        <w:r w:rsidR="00FB75A1" w:rsidRPr="00C63958">
          <w:rPr>
            <w:lang w:val="en-GB"/>
            <w:rPrChange w:id="1715" w:author="Westerlund, Johan" w:date="2021-04-22T14:05:00Z">
              <w:rPr>
                <w:lang w:val="en-US"/>
              </w:rPr>
            </w:rPrChange>
          </w:rPr>
          <w:t xml:space="preserve">the </w:t>
        </w:r>
      </w:ins>
      <w:ins w:id="1716" w:author="Westerlund, Johan" w:date="2020-10-08T14:31:00Z">
        <w:r w:rsidR="00AE266D" w:rsidRPr="00C63958">
          <w:rPr>
            <w:lang w:val="en-GB"/>
            <w:rPrChange w:id="1717" w:author="Westerlund, Johan" w:date="2021-04-22T14:05:00Z">
              <w:rPr>
                <w:lang w:val="en-US"/>
              </w:rPr>
            </w:rPrChange>
          </w:rPr>
          <w:t>context</w:t>
        </w:r>
      </w:ins>
      <w:ins w:id="1718" w:author="Westerlund, Johan" w:date="2020-10-15T11:19:00Z">
        <w:r w:rsidR="00FB75A1" w:rsidRPr="00C63958">
          <w:rPr>
            <w:lang w:val="en-GB"/>
            <w:rPrChange w:id="1719" w:author="Westerlund, Johan" w:date="2021-04-22T14:05:00Z">
              <w:rPr>
                <w:lang w:val="en-US"/>
              </w:rPr>
            </w:rPrChange>
          </w:rPr>
          <w:t xml:space="preserve"> of this guideline</w:t>
        </w:r>
      </w:ins>
      <w:r w:rsidRPr="00C63958">
        <w:rPr>
          <w:lang w:val="en-GB"/>
          <w:rPrChange w:id="1720" w:author="Westerlund, Johan" w:date="2021-04-22T14:05:00Z">
            <w:rPr>
              <w:lang w:val="en-US"/>
            </w:rPr>
          </w:rPrChange>
        </w:rPr>
        <w:t xml:space="preserve"> is to provide</w:t>
      </w:r>
      <w:del w:id="1721" w:author="Westerlund, Johan" w:date="2020-10-15T11:19:00Z">
        <w:r w:rsidRPr="00C63958" w:rsidDel="00FB75A1">
          <w:rPr>
            <w:lang w:val="en-GB"/>
            <w:rPrChange w:id="1722" w:author="Westerlund, Johan" w:date="2021-04-22T14:05:00Z">
              <w:rPr>
                <w:lang w:val="en-US"/>
              </w:rPr>
            </w:rPrChange>
          </w:rPr>
          <w:delText xml:space="preserve"> the</w:delText>
        </w:r>
      </w:del>
      <w:r w:rsidRPr="00C63958">
        <w:rPr>
          <w:lang w:val="en-GB"/>
          <w:rPrChange w:id="1723" w:author="Westerlund, Johan" w:date="2021-04-22T14:05:00Z">
            <w:rPr>
              <w:lang w:val="en-US"/>
            </w:rPr>
          </w:rPrChange>
        </w:rPr>
        <w:t xml:space="preserve"> AtoN service effectively and efficiently.  QMS certification demonstrates that the service is being provided in accordance with the published aims of the organisation and adds a level of trust between the Competent Authority and the user.  Certification should not be the main objective of developing and implementing any QMS. </w:t>
      </w:r>
    </w:p>
    <w:p w14:paraId="0C653649" w14:textId="77777777" w:rsidR="00B21364" w:rsidRPr="00C63958" w:rsidRDefault="00945698">
      <w:pPr>
        <w:pStyle w:val="Heading2"/>
        <w:ind w:left="836" w:hanging="851"/>
        <w:rPr>
          <w:lang w:val="en-GB"/>
          <w:rPrChange w:id="1724" w:author="Westerlund, Johan" w:date="2021-04-22T14:05:00Z">
            <w:rPr/>
          </w:rPrChange>
        </w:rPr>
      </w:pPr>
      <w:bookmarkStart w:id="1725" w:name="_Toc53658267"/>
      <w:r w:rsidRPr="00C63958">
        <w:rPr>
          <w:lang w:val="en-GB"/>
          <w:rPrChange w:id="1726" w:author="Westerlund, Johan" w:date="2021-04-22T14:05:00Z">
            <w:rPr/>
          </w:rPrChange>
        </w:rPr>
        <w:t>GOVERNANCE FRAMEWORK</w:t>
      </w:r>
      <w:bookmarkEnd w:id="1725"/>
      <w:r w:rsidRPr="00C63958">
        <w:rPr>
          <w:lang w:val="en-GB"/>
          <w:rPrChange w:id="1727" w:author="Westerlund, Johan" w:date="2021-04-22T14:05:00Z">
            <w:rPr/>
          </w:rPrChange>
        </w:rPr>
        <w:t xml:space="preserve"> </w:t>
      </w:r>
    </w:p>
    <w:p w14:paraId="21E03EB3" w14:textId="77777777" w:rsidR="00B21364" w:rsidRPr="00C63958" w:rsidRDefault="00945698">
      <w:pPr>
        <w:spacing w:after="31" w:line="259" w:lineRule="auto"/>
        <w:ind w:left="-30" w:firstLine="0"/>
        <w:rPr>
          <w:lang w:val="en-GB"/>
          <w:rPrChange w:id="1728" w:author="Westerlund, Johan" w:date="2021-04-22T14:05:00Z">
            <w:rPr/>
          </w:rPrChange>
        </w:rPr>
      </w:pPr>
      <w:r w:rsidRPr="00C03868">
        <w:rPr>
          <w:noProof/>
          <w:lang w:val="sv-SE" w:eastAsia="sv-SE"/>
        </w:rPr>
        <mc:AlternateContent>
          <mc:Choice Requires="wpg">
            <w:drawing>
              <wp:inline distT="0" distB="0" distL="0" distR="0" wp14:anchorId="5D820759" wp14:editId="6060CEA7">
                <wp:extent cx="938784" cy="6096"/>
                <wp:effectExtent l="0" t="0" r="0" b="0"/>
                <wp:docPr id="23658" name="Group 23658"/>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097" name="Shape 3209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3658" style="width:73.92pt;height:0.47998pt;mso-position-horizontal-relative:char;mso-position-vertical-relative:line" coordsize="9387,60">
                <v:shape id="Shape 32098"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1729" w:author="Westerlund, Johan" w:date="2021-04-22T14:05:00Z">
            <w:rPr/>
          </w:rPrChange>
        </w:rPr>
        <w:t xml:space="preserve"> </w:t>
      </w:r>
    </w:p>
    <w:p w14:paraId="32D22B00" w14:textId="77777777" w:rsidR="00B21364" w:rsidRPr="00C63958" w:rsidRDefault="00945698">
      <w:pPr>
        <w:ind w:left="-5"/>
        <w:rPr>
          <w:lang w:val="en-GB"/>
          <w:rPrChange w:id="1730" w:author="Westerlund, Johan" w:date="2021-04-22T14:05:00Z">
            <w:rPr>
              <w:lang w:val="en-US"/>
            </w:rPr>
          </w:rPrChange>
        </w:rPr>
      </w:pPr>
      <w:r w:rsidRPr="00C63958">
        <w:rPr>
          <w:lang w:val="en-GB"/>
          <w:rPrChange w:id="1731" w:author="Westerlund, Johan" w:date="2021-04-22T14:05:00Z">
            <w:rPr>
              <w:lang w:val="en-US"/>
            </w:rPr>
          </w:rPrChange>
        </w:rPr>
        <w:t xml:space="preserve">The statutory basis for each Competent Authority should be set out in a way that specifies the legal basis for the provision of the service and/or the regulating activity.  The legal powers from which the responsibility flows should also be clearly identified. </w:t>
      </w:r>
    </w:p>
    <w:p w14:paraId="43C86DE6" w14:textId="77777777" w:rsidR="00B21364" w:rsidRPr="00C63958" w:rsidRDefault="00945698">
      <w:pPr>
        <w:spacing w:after="134"/>
        <w:ind w:left="-5"/>
        <w:rPr>
          <w:lang w:val="en-GB"/>
          <w:rPrChange w:id="1732" w:author="Westerlund, Johan" w:date="2021-04-22T14:05:00Z">
            <w:rPr>
              <w:lang w:val="en-US"/>
            </w:rPr>
          </w:rPrChange>
        </w:rPr>
      </w:pPr>
      <w:r w:rsidRPr="00C63958">
        <w:rPr>
          <w:lang w:val="en-GB"/>
          <w:rPrChange w:id="1733" w:author="Westerlund, Johan" w:date="2021-04-22T14:05:00Z">
            <w:rPr>
              <w:lang w:val="en-US"/>
            </w:rPr>
          </w:rPrChange>
        </w:rPr>
        <w:t>A QMS should include references to relevant sections of The International Convention for the Safety of Life at Sea (SOLAS), Chapter V</w:t>
      </w:r>
      <w:r w:rsidRPr="00C63958">
        <w:rPr>
          <w:vertAlign w:val="superscript"/>
          <w:lang w:val="en-GB"/>
          <w:rPrChange w:id="1734" w:author="Westerlund, Johan" w:date="2021-04-22T14:05:00Z">
            <w:rPr>
              <w:vertAlign w:val="superscript"/>
            </w:rPr>
          </w:rPrChange>
        </w:rPr>
        <w:footnoteReference w:id="1"/>
      </w:r>
      <w:r w:rsidRPr="00C63958">
        <w:rPr>
          <w:lang w:val="en-GB"/>
          <w:rPrChange w:id="1737" w:author="Westerlund, Johan" w:date="2021-04-22T14:05:00Z">
            <w:rPr>
              <w:lang w:val="en-US"/>
            </w:rPr>
          </w:rPrChange>
        </w:rPr>
        <w:t xml:space="preserve"> and the IALA NAVGUIDE. </w:t>
      </w:r>
    </w:p>
    <w:p w14:paraId="132ED246" w14:textId="77777777" w:rsidR="00B21364" w:rsidRPr="00C63958" w:rsidRDefault="00945698">
      <w:pPr>
        <w:ind w:left="-5"/>
        <w:rPr>
          <w:lang w:val="en-GB"/>
          <w:rPrChange w:id="1738" w:author="Westerlund, Johan" w:date="2021-04-22T14:05:00Z">
            <w:rPr>
              <w:lang w:val="en-US"/>
            </w:rPr>
          </w:rPrChange>
        </w:rPr>
      </w:pPr>
      <w:r w:rsidRPr="00C63958">
        <w:rPr>
          <w:lang w:val="en-GB"/>
          <w:rPrChange w:id="1739" w:author="Westerlund, Johan" w:date="2021-04-22T14:05:00Z">
            <w:rPr>
              <w:lang w:val="en-US"/>
            </w:rPr>
          </w:rPrChange>
        </w:rPr>
        <w:t xml:space="preserve">For VTS; SOLAS, Regulation 12, (Vessel Traffic Services) states: </w:t>
      </w:r>
    </w:p>
    <w:p w14:paraId="0645833A" w14:textId="77777777" w:rsidR="00B21364" w:rsidRPr="00C63958" w:rsidRDefault="00945698">
      <w:pPr>
        <w:numPr>
          <w:ilvl w:val="0"/>
          <w:numId w:val="3"/>
        </w:numPr>
        <w:spacing w:after="126" w:line="250" w:lineRule="auto"/>
        <w:ind w:left="1121" w:hanging="568"/>
        <w:rPr>
          <w:lang w:val="en-GB"/>
          <w:rPrChange w:id="1740" w:author="Westerlund, Johan" w:date="2021-04-22T14:05:00Z">
            <w:rPr>
              <w:lang w:val="en-US"/>
            </w:rPr>
          </w:rPrChange>
        </w:rPr>
      </w:pPr>
      <w:r w:rsidRPr="00C63958">
        <w:rPr>
          <w:i/>
          <w:lang w:val="en-GB"/>
          <w:rPrChange w:id="1741" w:author="Westerlund, Johan" w:date="2021-04-22T14:05:00Z">
            <w:rPr>
              <w:i/>
              <w:lang w:val="en-US"/>
            </w:rPr>
          </w:rPrChange>
        </w:rPr>
        <w:t xml:space="preserve">Vessel traffic services (VTS) contribute to safety of life at sea, safety and efficiency of navigation and protection of the marine environment, adjacent shore areas, work sites and offshore installations from possible adverse effects of maritime traffic. </w:t>
      </w:r>
    </w:p>
    <w:p w14:paraId="33C7F999" w14:textId="77777777" w:rsidR="00B21364" w:rsidRPr="00C63958" w:rsidRDefault="00945698">
      <w:pPr>
        <w:numPr>
          <w:ilvl w:val="0"/>
          <w:numId w:val="3"/>
        </w:numPr>
        <w:spacing w:after="126" w:line="250" w:lineRule="auto"/>
        <w:ind w:left="1121" w:hanging="568"/>
        <w:rPr>
          <w:lang w:val="en-GB"/>
          <w:rPrChange w:id="1742" w:author="Westerlund, Johan" w:date="2021-04-22T14:05:00Z">
            <w:rPr>
              <w:lang w:val="en-US"/>
            </w:rPr>
          </w:rPrChange>
        </w:rPr>
      </w:pPr>
      <w:r w:rsidRPr="00C63958">
        <w:rPr>
          <w:i/>
          <w:lang w:val="en-GB"/>
          <w:rPrChange w:id="1743" w:author="Westerlund, Johan" w:date="2021-04-22T14:05:00Z">
            <w:rPr>
              <w:i/>
              <w:lang w:val="en-US"/>
            </w:rPr>
          </w:rPrChange>
        </w:rPr>
        <w:t xml:space="preserve">Contracting Governments undertake to arrange for the establishment of VTS where, in their opinion, the volume of traffic or the degree of risk justifies such services. </w:t>
      </w:r>
    </w:p>
    <w:p w14:paraId="19BF3EE5" w14:textId="77777777" w:rsidR="00B21364" w:rsidRPr="00C63958" w:rsidRDefault="00945698">
      <w:pPr>
        <w:numPr>
          <w:ilvl w:val="0"/>
          <w:numId w:val="3"/>
        </w:numPr>
        <w:spacing w:after="126" w:line="250" w:lineRule="auto"/>
        <w:ind w:left="1121" w:hanging="568"/>
        <w:rPr>
          <w:lang w:val="en-GB"/>
          <w:rPrChange w:id="1744" w:author="Westerlund, Johan" w:date="2021-04-22T14:05:00Z">
            <w:rPr>
              <w:lang w:val="en-US"/>
            </w:rPr>
          </w:rPrChange>
        </w:rPr>
      </w:pPr>
      <w:r w:rsidRPr="00C63958">
        <w:rPr>
          <w:i/>
          <w:lang w:val="en-GB"/>
          <w:rPrChange w:id="1745" w:author="Westerlund, Johan" w:date="2021-04-22T14:05:00Z">
            <w:rPr>
              <w:i/>
              <w:lang w:val="en-US"/>
            </w:rPr>
          </w:rPrChange>
        </w:rPr>
        <w:t xml:space="preserve">Contracting Governments planning and implementing VTS shall, wherever possible, follow the guidelines developed by the Organisation.  The use of VTS may only be made mandatory in sea areas within the territorial seas of a coastal State. </w:t>
      </w:r>
    </w:p>
    <w:p w14:paraId="58DCA8A3" w14:textId="77777777" w:rsidR="00B21364" w:rsidRPr="00C63958" w:rsidRDefault="00945698">
      <w:pPr>
        <w:numPr>
          <w:ilvl w:val="0"/>
          <w:numId w:val="3"/>
        </w:numPr>
        <w:spacing w:after="126" w:line="250" w:lineRule="auto"/>
        <w:ind w:left="1121" w:hanging="568"/>
        <w:rPr>
          <w:lang w:val="en-GB"/>
          <w:rPrChange w:id="1746" w:author="Westerlund, Johan" w:date="2021-04-22T14:05:00Z">
            <w:rPr>
              <w:lang w:val="en-US"/>
            </w:rPr>
          </w:rPrChange>
        </w:rPr>
      </w:pPr>
      <w:r w:rsidRPr="00C63958">
        <w:rPr>
          <w:i/>
          <w:lang w:val="en-GB"/>
          <w:rPrChange w:id="1747" w:author="Westerlund, Johan" w:date="2021-04-22T14:05:00Z">
            <w:rPr>
              <w:i/>
              <w:lang w:val="en-US"/>
            </w:rPr>
          </w:rPrChange>
        </w:rPr>
        <w:t xml:space="preserve">Contracting Governments shall endeavour to secure the participation in, and compliance with, the provisions of vessel traffic services by ships entitled to fly their flag. </w:t>
      </w:r>
    </w:p>
    <w:p w14:paraId="243E6011" w14:textId="77777777" w:rsidR="00B21364" w:rsidRPr="00C63958" w:rsidRDefault="00945698">
      <w:pPr>
        <w:numPr>
          <w:ilvl w:val="0"/>
          <w:numId w:val="3"/>
        </w:numPr>
        <w:spacing w:after="126" w:line="250" w:lineRule="auto"/>
        <w:ind w:left="1121" w:hanging="568"/>
        <w:rPr>
          <w:lang w:val="en-GB"/>
          <w:rPrChange w:id="1748" w:author="Westerlund, Johan" w:date="2021-04-22T14:05:00Z">
            <w:rPr>
              <w:lang w:val="en-US"/>
            </w:rPr>
          </w:rPrChange>
        </w:rPr>
      </w:pPr>
      <w:r w:rsidRPr="00C63958">
        <w:rPr>
          <w:i/>
          <w:lang w:val="en-GB"/>
          <w:rPrChange w:id="1749" w:author="Westerlund, Johan" w:date="2021-04-22T14:05:00Z">
            <w:rPr>
              <w:i/>
              <w:lang w:val="en-US"/>
            </w:rPr>
          </w:rPrChange>
        </w:rPr>
        <w:t xml:space="preserve">Nothing in this regulation or the guidelines adopted by the Organisation shall prejudice the rights and duties of Governments under international law or the legal regimes of straits used for international navigation and archipelagic sea lanes. </w:t>
      </w:r>
    </w:p>
    <w:p w14:paraId="07F82068" w14:textId="77777777" w:rsidR="00B21364" w:rsidRPr="00C63958" w:rsidRDefault="00945698">
      <w:pPr>
        <w:ind w:left="-5"/>
        <w:rPr>
          <w:lang w:val="en-GB"/>
          <w:rPrChange w:id="1750" w:author="Westerlund, Johan" w:date="2021-04-22T14:05:00Z">
            <w:rPr>
              <w:lang w:val="en-US"/>
            </w:rPr>
          </w:rPrChange>
        </w:rPr>
      </w:pPr>
      <w:r w:rsidRPr="00C63958">
        <w:rPr>
          <w:lang w:val="en-GB"/>
          <w:rPrChange w:id="1751" w:author="Westerlund, Johan" w:date="2021-04-22T14:05:00Z">
            <w:rPr>
              <w:lang w:val="en-US"/>
            </w:rPr>
          </w:rPrChange>
        </w:rPr>
        <w:t xml:space="preserve">For Aids to Navigation; SOLAS, Regulation 13, (Establishment and operation of Aids to Navigation) states: </w:t>
      </w:r>
    </w:p>
    <w:p w14:paraId="54FFDA0C" w14:textId="77777777" w:rsidR="00B21364" w:rsidRPr="00C63958" w:rsidRDefault="00945698">
      <w:pPr>
        <w:numPr>
          <w:ilvl w:val="0"/>
          <w:numId w:val="5"/>
        </w:numPr>
        <w:spacing w:after="126" w:line="250" w:lineRule="auto"/>
        <w:ind w:left="1121" w:hanging="568"/>
        <w:rPr>
          <w:lang w:val="en-GB"/>
          <w:rPrChange w:id="1752" w:author="Westerlund, Johan" w:date="2021-04-22T14:05:00Z">
            <w:rPr>
              <w:lang w:val="en-US"/>
            </w:rPr>
          </w:rPrChange>
        </w:rPr>
      </w:pPr>
      <w:r w:rsidRPr="00C63958">
        <w:rPr>
          <w:i/>
          <w:lang w:val="en-GB"/>
          <w:rPrChange w:id="1753" w:author="Westerlund, Johan" w:date="2021-04-22T14:05:00Z">
            <w:rPr>
              <w:i/>
              <w:lang w:val="en-US"/>
            </w:rPr>
          </w:rPrChange>
        </w:rPr>
        <w:t xml:space="preserve">Each Contracting Government undertakes to provide, as it deems practical and necessary, either individually or in co‐operation with other Contracting Governments, such aids to navigation as the volume of traffic justifies and the degree of risk requires. </w:t>
      </w:r>
    </w:p>
    <w:p w14:paraId="765CD4E6" w14:textId="77777777" w:rsidR="00B21364" w:rsidRPr="00C63958" w:rsidRDefault="00945698">
      <w:pPr>
        <w:numPr>
          <w:ilvl w:val="0"/>
          <w:numId w:val="5"/>
        </w:numPr>
        <w:spacing w:after="126" w:line="250" w:lineRule="auto"/>
        <w:ind w:left="1121" w:hanging="568"/>
        <w:rPr>
          <w:lang w:val="en-GB"/>
          <w:rPrChange w:id="1754" w:author="Westerlund, Johan" w:date="2021-04-22T14:05:00Z">
            <w:rPr>
              <w:lang w:val="en-US"/>
            </w:rPr>
          </w:rPrChange>
        </w:rPr>
      </w:pPr>
      <w:r w:rsidRPr="00C63958">
        <w:rPr>
          <w:i/>
          <w:lang w:val="en-GB"/>
          <w:rPrChange w:id="1755" w:author="Westerlund, Johan" w:date="2021-04-22T14:05:00Z">
            <w:rPr>
              <w:i/>
              <w:lang w:val="en-US"/>
            </w:rPr>
          </w:rPrChange>
        </w:rPr>
        <w:t xml:space="preserve">In order to obtain the greatest possible uniformity in aids to navigation, Contracting Governments undertake to take into account the international recommendations and guidelines when establishing such aids. </w:t>
      </w:r>
    </w:p>
    <w:p w14:paraId="626073E3" w14:textId="77777777" w:rsidR="00B21364" w:rsidRPr="00C63958" w:rsidRDefault="00945698">
      <w:pPr>
        <w:numPr>
          <w:ilvl w:val="0"/>
          <w:numId w:val="5"/>
        </w:numPr>
        <w:spacing w:after="126" w:line="250" w:lineRule="auto"/>
        <w:ind w:left="1121" w:hanging="568"/>
        <w:rPr>
          <w:lang w:val="en-GB"/>
          <w:rPrChange w:id="1756" w:author="Westerlund, Johan" w:date="2021-04-22T14:05:00Z">
            <w:rPr>
              <w:lang w:val="en-US"/>
            </w:rPr>
          </w:rPrChange>
        </w:rPr>
      </w:pPr>
      <w:r w:rsidRPr="00C63958">
        <w:rPr>
          <w:i/>
          <w:lang w:val="en-GB"/>
          <w:rPrChange w:id="1757" w:author="Westerlund, Johan" w:date="2021-04-22T14:05:00Z">
            <w:rPr>
              <w:i/>
              <w:lang w:val="en-US"/>
            </w:rPr>
          </w:rPrChange>
        </w:rPr>
        <w:t xml:space="preserve">Contracting Governments undertake to arrange for information relating to aids to navigation to be made available to all concerned.  Changes in the transmissions of position‐fixing systems which could </w:t>
      </w:r>
      <w:r w:rsidRPr="00C63958">
        <w:rPr>
          <w:i/>
          <w:lang w:val="en-GB"/>
          <w:rPrChange w:id="1758" w:author="Westerlund, Johan" w:date="2021-04-22T14:05:00Z">
            <w:rPr>
              <w:i/>
              <w:lang w:val="en-US"/>
            </w:rPr>
          </w:rPrChange>
        </w:rPr>
        <w:lastRenderedPageBreak/>
        <w:t>adversely affect the performance of receivers fitted in ships shall be avoided as far as possible and only be effected after timely and adequate notice has been promulgated.</w:t>
      </w:r>
      <w:r w:rsidRPr="00C63958">
        <w:rPr>
          <w:lang w:val="en-GB"/>
          <w:rPrChange w:id="1759" w:author="Westerlund, Johan" w:date="2021-04-22T14:05:00Z">
            <w:rPr>
              <w:lang w:val="en-US"/>
            </w:rPr>
          </w:rPrChange>
        </w:rPr>
        <w:t xml:space="preserve">  </w:t>
      </w:r>
    </w:p>
    <w:p w14:paraId="294AC0E1" w14:textId="77777777" w:rsidR="00B21364" w:rsidRPr="00C63958" w:rsidRDefault="00945698">
      <w:pPr>
        <w:ind w:left="-5"/>
        <w:rPr>
          <w:lang w:val="en-GB"/>
          <w:rPrChange w:id="1760" w:author="Westerlund, Johan" w:date="2021-04-22T14:05:00Z">
            <w:rPr>
              <w:lang w:val="en-US"/>
            </w:rPr>
          </w:rPrChange>
        </w:rPr>
      </w:pPr>
      <w:r w:rsidRPr="00C63958">
        <w:rPr>
          <w:lang w:val="en-GB"/>
          <w:rPrChange w:id="1761" w:author="Westerlund, Johan" w:date="2021-04-22T14:05:00Z">
            <w:rPr>
              <w:lang w:val="en-US"/>
            </w:rPr>
          </w:rPrChange>
        </w:rPr>
        <w:t xml:space="preserve">For e‐Navigation; the definition of e‐Navigation adopted by the IMO is: </w:t>
      </w:r>
    </w:p>
    <w:p w14:paraId="33D6436B" w14:textId="77777777" w:rsidR="00B21364" w:rsidRPr="00C63958" w:rsidRDefault="00945698">
      <w:pPr>
        <w:spacing w:after="126" w:line="250" w:lineRule="auto"/>
        <w:ind w:left="0" w:firstLine="0"/>
        <w:rPr>
          <w:lang w:val="en-GB"/>
          <w:rPrChange w:id="1762" w:author="Westerlund, Johan" w:date="2021-04-22T14:05:00Z">
            <w:rPr>
              <w:lang w:val="en-US"/>
            </w:rPr>
          </w:rPrChange>
        </w:rPr>
      </w:pPr>
      <w:r w:rsidRPr="00C63958">
        <w:rPr>
          <w:i/>
          <w:lang w:val="en-GB"/>
          <w:rPrChange w:id="1763" w:author="Westerlund, Johan" w:date="2021-04-22T14:05:00Z">
            <w:rPr>
              <w:i/>
              <w:lang w:val="en-US"/>
            </w:rPr>
          </w:rPrChange>
        </w:rPr>
        <w:t xml:space="preserve">‘e‐Navigation is the harmonised collection, integration, exchange, presentation and analysis of maritime information on‐board and ashore by electronic means to enhance berth to berth navigation and related services, for safety and security at sea and protection of the marine environment.’ </w:t>
      </w:r>
    </w:p>
    <w:p w14:paraId="3DE524E1" w14:textId="65722D2E" w:rsidR="00B21364" w:rsidRPr="00C63958" w:rsidDel="00643B41" w:rsidRDefault="00945698">
      <w:pPr>
        <w:numPr>
          <w:ilvl w:val="0"/>
          <w:numId w:val="4"/>
        </w:numPr>
        <w:spacing w:after="460" w:line="250" w:lineRule="auto"/>
        <w:ind w:left="1121" w:hanging="568"/>
        <w:rPr>
          <w:del w:id="1764" w:author="Westerlund, Johan" w:date="2020-10-08T15:13:00Z"/>
          <w:lang w:val="en-GB"/>
          <w:rPrChange w:id="1765" w:author="Westerlund, Johan" w:date="2021-04-22T14:05:00Z">
            <w:rPr>
              <w:del w:id="1766" w:author="Westerlund, Johan" w:date="2020-10-08T15:13:00Z"/>
              <w:i/>
              <w:lang w:val="en-US"/>
            </w:rPr>
          </w:rPrChange>
        </w:rPr>
        <w:pPrChange w:id="1767" w:author="Westerlund, Johan" w:date="2020-10-08T15:13:00Z">
          <w:pPr>
            <w:numPr>
              <w:numId w:val="4"/>
            </w:numPr>
            <w:spacing w:after="126" w:line="250" w:lineRule="auto"/>
            <w:ind w:left="1121" w:hanging="568"/>
          </w:pPr>
        </w:pPrChange>
      </w:pPr>
      <w:r w:rsidRPr="00C63958">
        <w:rPr>
          <w:i/>
          <w:lang w:val="en-GB"/>
          <w:rPrChange w:id="1768" w:author="Westerlund, Johan" w:date="2021-04-22T14:05:00Z">
            <w:rPr>
              <w:i/>
              <w:lang w:val="en-US"/>
            </w:rPr>
          </w:rPrChange>
        </w:rPr>
        <w:t xml:space="preserve">e‐Navigation involves the utilisation and integration of all available navigational tools to ensure that a greater level of marine safety is achieved.  The implementation of e‐Navigation will deliver substantial operating efficiencies with resulting commercial and environmental benefits for Contracting Governments. </w:t>
      </w:r>
    </w:p>
    <w:p w14:paraId="683C3C6A" w14:textId="77777777" w:rsidR="00643B41" w:rsidRPr="00C63958" w:rsidRDefault="00643B41">
      <w:pPr>
        <w:numPr>
          <w:ilvl w:val="0"/>
          <w:numId w:val="4"/>
        </w:numPr>
        <w:spacing w:after="460" w:line="250" w:lineRule="auto"/>
        <w:ind w:left="1121" w:hanging="568"/>
        <w:rPr>
          <w:ins w:id="1769" w:author="Westerlund, Johan" w:date="2020-10-08T15:13:00Z"/>
          <w:lang w:val="en-GB"/>
          <w:rPrChange w:id="1770" w:author="Westerlund, Johan" w:date="2021-04-22T14:05:00Z">
            <w:rPr>
              <w:ins w:id="1771" w:author="Westerlund, Johan" w:date="2020-10-08T15:13:00Z"/>
              <w:lang w:val="en-US"/>
            </w:rPr>
          </w:rPrChange>
        </w:rPr>
      </w:pPr>
    </w:p>
    <w:p w14:paraId="1AC4B0BF" w14:textId="258B0E96" w:rsidR="00B21364" w:rsidRPr="00C63958" w:rsidDel="00643B41" w:rsidRDefault="00945698">
      <w:pPr>
        <w:numPr>
          <w:ilvl w:val="0"/>
          <w:numId w:val="4"/>
        </w:numPr>
        <w:spacing w:after="0" w:line="259" w:lineRule="auto"/>
        <w:ind w:left="0" w:firstLine="0"/>
        <w:rPr>
          <w:del w:id="1772" w:author="Westerlund, Johan" w:date="2020-10-08T15:13:00Z"/>
          <w:lang w:val="en-GB"/>
          <w:rPrChange w:id="1773" w:author="Westerlund, Johan" w:date="2021-04-22T14:05:00Z">
            <w:rPr>
              <w:del w:id="1774" w:author="Westerlund, Johan" w:date="2020-10-08T15:13:00Z"/>
              <w:lang w:val="en-US"/>
            </w:rPr>
          </w:rPrChange>
        </w:rPr>
        <w:pPrChange w:id="1775" w:author="Westerlund, Johan" w:date="2020-10-08T15:13:00Z">
          <w:pPr>
            <w:spacing w:after="0" w:line="259" w:lineRule="auto"/>
            <w:ind w:left="0" w:firstLine="0"/>
          </w:pPr>
        </w:pPrChange>
      </w:pPr>
      <w:del w:id="1776" w:author="Westerlund, Johan" w:date="2020-10-08T15:13:00Z">
        <w:r w:rsidRPr="00C63958" w:rsidDel="00643B41">
          <w:rPr>
            <w:sz w:val="18"/>
            <w:lang w:val="en-GB"/>
            <w:rPrChange w:id="1777" w:author="Westerlund, Johan" w:date="2021-04-22T14:05:00Z">
              <w:rPr>
                <w:sz w:val="18"/>
                <w:lang w:val="en-US"/>
              </w:rPr>
            </w:rPrChange>
          </w:rPr>
          <w:delText xml:space="preserve"> </w:delText>
        </w:r>
      </w:del>
    </w:p>
    <w:p w14:paraId="06BD3D2C" w14:textId="77777777" w:rsidR="00B21364" w:rsidRPr="00C63958" w:rsidRDefault="00945698">
      <w:pPr>
        <w:numPr>
          <w:ilvl w:val="0"/>
          <w:numId w:val="4"/>
        </w:numPr>
        <w:spacing w:after="460" w:line="250" w:lineRule="auto"/>
        <w:ind w:left="1121" w:hanging="568"/>
        <w:rPr>
          <w:lang w:val="en-GB"/>
          <w:rPrChange w:id="1778" w:author="Westerlund, Johan" w:date="2021-04-22T14:05:00Z">
            <w:rPr>
              <w:lang w:val="en-US"/>
            </w:rPr>
          </w:rPrChange>
        </w:rPr>
        <w:pPrChange w:id="1779" w:author="Westerlund, Johan" w:date="2020-10-08T15:13:00Z">
          <w:pPr>
            <w:numPr>
              <w:numId w:val="4"/>
            </w:numPr>
            <w:spacing w:after="126" w:line="250" w:lineRule="auto"/>
            <w:ind w:left="1121" w:hanging="568"/>
          </w:pPr>
        </w:pPrChange>
      </w:pPr>
      <w:r w:rsidRPr="00C63958">
        <w:rPr>
          <w:i/>
          <w:lang w:val="en-GB"/>
          <w:rPrChange w:id="1780" w:author="Westerlund, Johan" w:date="2021-04-22T14:05:00Z">
            <w:rPr>
              <w:i/>
              <w:lang w:val="en-US"/>
            </w:rPr>
          </w:rPrChange>
        </w:rPr>
        <w:t xml:space="preserve">e‐Navigation incorporates the use of new technologies that helps to enhance the various electronic navigational and communication systems/services. </w:t>
      </w:r>
    </w:p>
    <w:p w14:paraId="24E073CA" w14:textId="77777777" w:rsidR="00B21364" w:rsidRPr="00C63958" w:rsidRDefault="00945698">
      <w:pPr>
        <w:numPr>
          <w:ilvl w:val="0"/>
          <w:numId w:val="4"/>
        </w:numPr>
        <w:spacing w:after="126" w:line="250" w:lineRule="auto"/>
        <w:ind w:left="1121" w:hanging="568"/>
        <w:rPr>
          <w:lang w:val="en-GB"/>
          <w:rPrChange w:id="1781" w:author="Westerlund, Johan" w:date="2021-04-22T14:05:00Z">
            <w:rPr>
              <w:lang w:val="en-US"/>
            </w:rPr>
          </w:rPrChange>
        </w:rPr>
      </w:pPr>
      <w:r w:rsidRPr="00C63958">
        <w:rPr>
          <w:i/>
          <w:lang w:val="en-GB"/>
          <w:rPrChange w:id="1782" w:author="Westerlund, Johan" w:date="2021-04-22T14:05:00Z">
            <w:rPr>
              <w:i/>
              <w:lang w:val="en-US"/>
            </w:rPr>
          </w:rPrChange>
        </w:rPr>
        <w:t xml:space="preserve">e‐Navigation provides Contracting Governments the opportunity to optimise the use of technical developments and ensure the focus of future developments is based on an holistic approach to safe berth‐to‐berth navigation. </w:t>
      </w:r>
    </w:p>
    <w:p w14:paraId="51C6C5B4" w14:textId="77777777" w:rsidR="00B21364" w:rsidRPr="00C63958" w:rsidRDefault="00945698">
      <w:pPr>
        <w:pStyle w:val="Heading2"/>
        <w:ind w:left="836" w:hanging="851"/>
        <w:rPr>
          <w:lang w:val="en-GB"/>
          <w:rPrChange w:id="1783" w:author="Westerlund, Johan" w:date="2021-04-22T14:05:00Z">
            <w:rPr/>
          </w:rPrChange>
        </w:rPr>
      </w:pPr>
      <w:bookmarkStart w:id="1784" w:name="_Toc53658268"/>
      <w:r w:rsidRPr="00C63958">
        <w:rPr>
          <w:lang w:val="en-GB"/>
          <w:rPrChange w:id="1785" w:author="Westerlund, Johan" w:date="2021-04-22T14:05:00Z">
            <w:rPr/>
          </w:rPrChange>
        </w:rPr>
        <w:t>SERVICE DEFINITION</w:t>
      </w:r>
      <w:bookmarkEnd w:id="1784"/>
      <w:r w:rsidRPr="00C63958">
        <w:rPr>
          <w:lang w:val="en-GB"/>
          <w:rPrChange w:id="1786" w:author="Westerlund, Johan" w:date="2021-04-22T14:05:00Z">
            <w:rPr/>
          </w:rPrChange>
        </w:rPr>
        <w:t xml:space="preserve"> </w:t>
      </w:r>
    </w:p>
    <w:p w14:paraId="519B6281" w14:textId="77777777" w:rsidR="00B21364" w:rsidRPr="00C63958" w:rsidRDefault="00945698">
      <w:pPr>
        <w:spacing w:after="31" w:line="259" w:lineRule="auto"/>
        <w:ind w:left="-30" w:firstLine="0"/>
        <w:rPr>
          <w:lang w:val="en-GB"/>
          <w:rPrChange w:id="1787" w:author="Westerlund, Johan" w:date="2021-04-22T14:05:00Z">
            <w:rPr/>
          </w:rPrChange>
        </w:rPr>
      </w:pPr>
      <w:r w:rsidRPr="00C03868">
        <w:rPr>
          <w:noProof/>
          <w:lang w:val="sv-SE" w:eastAsia="sv-SE"/>
        </w:rPr>
        <mc:AlternateContent>
          <mc:Choice Requires="wpg">
            <w:drawing>
              <wp:inline distT="0" distB="0" distL="0" distR="0" wp14:anchorId="7CE4B707" wp14:editId="6D4E89FE">
                <wp:extent cx="938784" cy="6096"/>
                <wp:effectExtent l="0" t="0" r="0" b="0"/>
                <wp:docPr id="22525" name="Group 22525"/>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099" name="Shape 3209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2525" style="width:73.92pt;height:0.47998pt;mso-position-horizontal-relative:char;mso-position-vertical-relative:line" coordsize="9387,60">
                <v:shape id="Shape 32100"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1788" w:author="Westerlund, Johan" w:date="2021-04-22T14:05:00Z">
            <w:rPr/>
          </w:rPrChange>
        </w:rPr>
        <w:t xml:space="preserve"> </w:t>
      </w:r>
    </w:p>
    <w:p w14:paraId="511EE014" w14:textId="77777777" w:rsidR="00B21364" w:rsidRPr="00C63958" w:rsidRDefault="00945698">
      <w:pPr>
        <w:ind w:left="-5"/>
        <w:rPr>
          <w:lang w:val="en-GB"/>
          <w:rPrChange w:id="1789" w:author="Westerlund, Johan" w:date="2021-04-22T14:05:00Z">
            <w:rPr>
              <w:lang w:val="en-US"/>
            </w:rPr>
          </w:rPrChange>
        </w:rPr>
      </w:pPr>
      <w:r w:rsidRPr="00C63958">
        <w:rPr>
          <w:lang w:val="en-GB"/>
          <w:rPrChange w:id="1790" w:author="Westerlund, Johan" w:date="2021-04-22T14:05:00Z">
            <w:rPr>
              <w:lang w:val="en-US"/>
            </w:rPr>
          </w:rPrChange>
        </w:rPr>
        <w:t xml:space="preserve">Traditionally called maritime signals, all visual, acoustic or radio devices that are meant to improve navigation safety, facilitating traffic and preserving the environment, are considered Aids to Navigation (AtoN). </w:t>
      </w:r>
    </w:p>
    <w:p w14:paraId="28874AB7" w14:textId="77777777" w:rsidR="00B21364" w:rsidRPr="00C63958" w:rsidRDefault="00945698">
      <w:pPr>
        <w:ind w:left="-5"/>
        <w:rPr>
          <w:lang w:val="en-GB"/>
          <w:rPrChange w:id="1791" w:author="Westerlund, Johan" w:date="2021-04-22T14:05:00Z">
            <w:rPr>
              <w:lang w:val="en-US"/>
            </w:rPr>
          </w:rPrChange>
        </w:rPr>
      </w:pPr>
      <w:r w:rsidRPr="00C63958">
        <w:rPr>
          <w:lang w:val="en-GB"/>
          <w:rPrChange w:id="1792" w:author="Westerlund, Johan" w:date="2021-04-22T14:05:00Z">
            <w:rPr>
              <w:lang w:val="en-US"/>
            </w:rPr>
          </w:rPrChange>
        </w:rPr>
        <w:t xml:space="preserve">The service that provides and maintains these devices is called the AtoN service. To exist as such, it requires interaction between the service provider and the user (i.e. the mariner). </w:t>
      </w:r>
    </w:p>
    <w:p w14:paraId="694A1416" w14:textId="77777777" w:rsidR="00B21364" w:rsidRPr="00C63958" w:rsidRDefault="00945698">
      <w:pPr>
        <w:ind w:left="-5"/>
        <w:rPr>
          <w:lang w:val="en-GB"/>
          <w:rPrChange w:id="1793" w:author="Westerlund, Johan" w:date="2021-04-22T14:05:00Z">
            <w:rPr>
              <w:lang w:val="en-US"/>
            </w:rPr>
          </w:rPrChange>
        </w:rPr>
      </w:pPr>
      <w:r w:rsidRPr="00C63958">
        <w:rPr>
          <w:lang w:val="en-GB"/>
          <w:rPrChange w:id="1794" w:author="Westerlund, Johan" w:date="2021-04-22T14:05:00Z">
            <w:rPr>
              <w:lang w:val="en-US"/>
            </w:rPr>
          </w:rPrChange>
        </w:rPr>
        <w:t xml:space="preserve">There should be uniformity not only in the AtoN themselves, but also in the level of service provided to ensure similar standards throughout the maritime community with particular emphasis in areas that serve as international boundaries. </w:t>
      </w:r>
    </w:p>
    <w:p w14:paraId="59F18661" w14:textId="77777777" w:rsidR="00B21364" w:rsidRPr="00C63958" w:rsidRDefault="00945698">
      <w:pPr>
        <w:ind w:left="-5"/>
        <w:rPr>
          <w:lang w:val="en-GB"/>
          <w:rPrChange w:id="1795" w:author="Westerlund, Johan" w:date="2021-04-22T14:05:00Z">
            <w:rPr>
              <w:lang w:val="en-US"/>
            </w:rPr>
          </w:rPrChange>
        </w:rPr>
      </w:pPr>
      <w:r w:rsidRPr="00C63958">
        <w:rPr>
          <w:lang w:val="en-GB"/>
          <w:rPrChange w:id="1796" w:author="Westerlund, Johan" w:date="2021-04-22T14:05:00Z">
            <w:rPr>
              <w:lang w:val="en-US"/>
            </w:rPr>
          </w:rPrChange>
        </w:rPr>
        <w:t xml:space="preserve">For the purpose of identifying its scope of activity, the Competent Authority should prepare a basic document explaining its role and responsibilities and the statutory or other basis for its powers. </w:t>
      </w:r>
    </w:p>
    <w:p w14:paraId="21BD10C8" w14:textId="77777777" w:rsidR="00B21364" w:rsidRPr="00C63958" w:rsidRDefault="00945698">
      <w:pPr>
        <w:ind w:left="-5"/>
        <w:rPr>
          <w:lang w:val="en-GB"/>
          <w:rPrChange w:id="1797" w:author="Westerlund, Johan" w:date="2021-04-22T14:05:00Z">
            <w:rPr>
              <w:lang w:val="en-US"/>
            </w:rPr>
          </w:rPrChange>
        </w:rPr>
      </w:pPr>
      <w:r w:rsidRPr="00C63958">
        <w:rPr>
          <w:lang w:val="en-GB"/>
          <w:rPrChange w:id="1798" w:author="Westerlund, Johan" w:date="2021-04-22T14:05:00Z">
            <w:rPr>
              <w:lang w:val="en-US"/>
            </w:rPr>
          </w:rPrChange>
        </w:rPr>
        <w:t xml:space="preserve">The Competent Authority may use flow processes, matrices and diagrams, to represent the different actions involved in the management of an AtoN system (Annex A refers). </w:t>
      </w:r>
    </w:p>
    <w:p w14:paraId="6D397E74" w14:textId="77777777" w:rsidR="00B21364" w:rsidRPr="00C63958" w:rsidRDefault="00945698">
      <w:pPr>
        <w:spacing w:after="145"/>
        <w:ind w:left="-5"/>
        <w:rPr>
          <w:lang w:val="en-GB"/>
          <w:rPrChange w:id="1799" w:author="Westerlund, Johan" w:date="2021-04-22T14:05:00Z">
            <w:rPr>
              <w:lang w:val="en-US"/>
            </w:rPr>
          </w:rPrChange>
        </w:rPr>
      </w:pPr>
      <w:r w:rsidRPr="00C63958">
        <w:rPr>
          <w:lang w:val="en-GB"/>
          <w:rPrChange w:id="1800" w:author="Westerlund, Johan" w:date="2021-04-22T14:05:00Z">
            <w:rPr>
              <w:lang w:val="en-US"/>
            </w:rPr>
          </w:rPrChange>
        </w:rPr>
        <w:t>User satisfaction exists when the user receives the service in the expected standards.</w:t>
      </w:r>
      <w:r w:rsidRPr="00C63958">
        <w:rPr>
          <w:vertAlign w:val="superscript"/>
          <w:lang w:val="en-GB"/>
          <w:rPrChange w:id="1801" w:author="Westerlund, Johan" w:date="2021-04-22T14:05:00Z">
            <w:rPr>
              <w:vertAlign w:val="superscript"/>
            </w:rPr>
          </w:rPrChange>
        </w:rPr>
        <w:footnoteReference w:id="2"/>
      </w:r>
      <w:r w:rsidRPr="00C63958">
        <w:rPr>
          <w:lang w:val="en-GB"/>
          <w:rPrChange w:id="1809" w:author="Westerlund, Johan" w:date="2021-04-22T14:05:00Z">
            <w:rPr>
              <w:lang w:val="en-US"/>
            </w:rPr>
          </w:rPrChange>
        </w:rPr>
        <w:t xml:space="preserve">  These terms should be defined as quality commitments that meet or exceed the minimum accepted standard.  A service level commitment may be associated to every single AtoN or to a combination of AtoN. </w:t>
      </w:r>
    </w:p>
    <w:p w14:paraId="2A80F042" w14:textId="77777777" w:rsidR="00B21364" w:rsidRPr="00C63958" w:rsidRDefault="00945698">
      <w:pPr>
        <w:pStyle w:val="Heading2"/>
        <w:ind w:left="836" w:hanging="851"/>
        <w:rPr>
          <w:lang w:val="en-GB"/>
          <w:rPrChange w:id="1810" w:author="Westerlund, Johan" w:date="2021-04-22T14:05:00Z">
            <w:rPr/>
          </w:rPrChange>
        </w:rPr>
      </w:pPr>
      <w:bookmarkStart w:id="1811" w:name="_Toc53658269"/>
      <w:r w:rsidRPr="00C63958">
        <w:rPr>
          <w:lang w:val="en-GB"/>
          <w:rPrChange w:id="1812" w:author="Westerlund, Johan" w:date="2021-04-22T14:05:00Z">
            <w:rPr/>
          </w:rPrChange>
        </w:rPr>
        <w:t>ORGANISATIONAL POLICY</w:t>
      </w:r>
      <w:bookmarkEnd w:id="1811"/>
      <w:r w:rsidRPr="00C63958">
        <w:rPr>
          <w:lang w:val="en-GB"/>
          <w:rPrChange w:id="1813" w:author="Westerlund, Johan" w:date="2021-04-22T14:05:00Z">
            <w:rPr/>
          </w:rPrChange>
        </w:rPr>
        <w:t xml:space="preserve"> </w:t>
      </w:r>
    </w:p>
    <w:p w14:paraId="2F8DCE6C" w14:textId="77777777" w:rsidR="00B21364" w:rsidRPr="00C63958" w:rsidRDefault="00945698">
      <w:pPr>
        <w:spacing w:after="31" w:line="259" w:lineRule="auto"/>
        <w:ind w:left="-30" w:firstLine="0"/>
        <w:rPr>
          <w:lang w:val="en-GB"/>
          <w:rPrChange w:id="1814" w:author="Westerlund, Johan" w:date="2021-04-22T14:05:00Z">
            <w:rPr/>
          </w:rPrChange>
        </w:rPr>
      </w:pPr>
      <w:r w:rsidRPr="00C03868">
        <w:rPr>
          <w:noProof/>
          <w:lang w:val="sv-SE" w:eastAsia="sv-SE"/>
        </w:rPr>
        <mc:AlternateContent>
          <mc:Choice Requires="wpg">
            <w:drawing>
              <wp:inline distT="0" distB="0" distL="0" distR="0" wp14:anchorId="7910B840" wp14:editId="11796D82">
                <wp:extent cx="938784" cy="6096"/>
                <wp:effectExtent l="0" t="0" r="0" b="0"/>
                <wp:docPr id="22526" name="Group 22526"/>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01" name="Shape 3210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2526" style="width:73.92pt;height:0.480011pt;mso-position-horizontal-relative:char;mso-position-vertical-relative:line" coordsize="9387,60">
                <v:shape id="Shape 32102"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1815" w:author="Westerlund, Johan" w:date="2021-04-22T14:05:00Z">
            <w:rPr/>
          </w:rPrChange>
        </w:rPr>
        <w:t xml:space="preserve"> </w:t>
      </w:r>
    </w:p>
    <w:p w14:paraId="6E34D2C8" w14:textId="77777777" w:rsidR="00B21364" w:rsidRPr="00C63958" w:rsidRDefault="00945698">
      <w:pPr>
        <w:spacing w:after="147"/>
        <w:ind w:left="-5"/>
        <w:rPr>
          <w:lang w:val="en-GB"/>
          <w:rPrChange w:id="1816" w:author="Westerlund, Johan" w:date="2021-04-22T14:05:00Z">
            <w:rPr/>
          </w:rPrChange>
        </w:rPr>
      </w:pPr>
      <w:r w:rsidRPr="00C63958">
        <w:rPr>
          <w:lang w:val="en-GB"/>
          <w:rPrChange w:id="1817" w:author="Westerlund, Johan" w:date="2021-04-22T14:05:00Z">
            <w:rPr>
              <w:lang w:val="en-US"/>
            </w:rPr>
          </w:rPrChange>
        </w:rPr>
        <w:t xml:space="preserve">Organisational policy should be developed to translate the organisation’s vision, mission and values into more specific guidance for provision of the AtoN service.  The policy should contain a description of the services to be </w:t>
      </w:r>
      <w:r w:rsidRPr="00C63958">
        <w:rPr>
          <w:lang w:val="en-GB"/>
          <w:rPrChange w:id="1818" w:author="Westerlund, Johan" w:date="2021-04-22T14:05:00Z">
            <w:rPr>
              <w:lang w:val="en-US"/>
            </w:rPr>
          </w:rPrChange>
        </w:rPr>
        <w:lastRenderedPageBreak/>
        <w:t xml:space="preserve">provided and guidance to align the service with higher‐level priorities and objectives.  </w:t>
      </w:r>
      <w:r w:rsidRPr="00C63958">
        <w:rPr>
          <w:lang w:val="en-GB"/>
          <w:rPrChange w:id="1819" w:author="Westerlund, Johan" w:date="2021-04-22T14:05:00Z">
            <w:rPr/>
          </w:rPrChange>
        </w:rPr>
        <w:t xml:space="preserve">The policy should be periodically reviewed. </w:t>
      </w:r>
    </w:p>
    <w:p w14:paraId="7B8742C8" w14:textId="77777777" w:rsidR="00B21364" w:rsidRPr="00C63958" w:rsidRDefault="00945698">
      <w:pPr>
        <w:pStyle w:val="Heading2"/>
        <w:ind w:left="836" w:hanging="851"/>
        <w:rPr>
          <w:lang w:val="en-GB"/>
          <w:rPrChange w:id="1820" w:author="Westerlund, Johan" w:date="2021-04-22T14:05:00Z">
            <w:rPr/>
          </w:rPrChange>
        </w:rPr>
      </w:pPr>
      <w:bookmarkStart w:id="1821" w:name="_Toc53658270"/>
      <w:r w:rsidRPr="00C63958">
        <w:rPr>
          <w:lang w:val="en-GB"/>
          <w:rPrChange w:id="1822" w:author="Westerlund, Johan" w:date="2021-04-22T14:05:00Z">
            <w:rPr/>
          </w:rPrChange>
        </w:rPr>
        <w:t>PLANNING</w:t>
      </w:r>
      <w:bookmarkEnd w:id="1821"/>
      <w:r w:rsidRPr="00C63958">
        <w:rPr>
          <w:lang w:val="en-GB"/>
          <w:rPrChange w:id="1823" w:author="Westerlund, Johan" w:date="2021-04-22T14:05:00Z">
            <w:rPr/>
          </w:rPrChange>
        </w:rPr>
        <w:t xml:space="preserve"> </w:t>
      </w:r>
    </w:p>
    <w:p w14:paraId="0F19E3E0" w14:textId="77777777" w:rsidR="00B21364" w:rsidRPr="00C63958" w:rsidRDefault="00945698">
      <w:pPr>
        <w:spacing w:after="31" w:line="259" w:lineRule="auto"/>
        <w:ind w:left="-30" w:firstLine="0"/>
        <w:rPr>
          <w:lang w:val="en-GB"/>
          <w:rPrChange w:id="1824" w:author="Westerlund, Johan" w:date="2021-04-22T14:05:00Z">
            <w:rPr/>
          </w:rPrChange>
        </w:rPr>
      </w:pPr>
      <w:r w:rsidRPr="00C03868">
        <w:rPr>
          <w:noProof/>
          <w:lang w:val="sv-SE" w:eastAsia="sv-SE"/>
        </w:rPr>
        <mc:AlternateContent>
          <mc:Choice Requires="wpg">
            <w:drawing>
              <wp:inline distT="0" distB="0" distL="0" distR="0" wp14:anchorId="7A6ACA3F" wp14:editId="6DDDD1AA">
                <wp:extent cx="938784" cy="6096"/>
                <wp:effectExtent l="0" t="0" r="0" b="0"/>
                <wp:docPr id="22528" name="Group 22528"/>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03" name="Shape 3210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2528" style="width:73.92pt;height:0.47998pt;mso-position-horizontal-relative:char;mso-position-vertical-relative:line" coordsize="9387,60">
                <v:shape id="Shape 32104"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1825" w:author="Westerlund, Johan" w:date="2021-04-22T14:05:00Z">
            <w:rPr/>
          </w:rPrChange>
        </w:rPr>
        <w:t xml:space="preserve"> </w:t>
      </w:r>
    </w:p>
    <w:p w14:paraId="6F573933" w14:textId="77777777" w:rsidR="00C63958" w:rsidRPr="00C63958" w:rsidRDefault="00C63958" w:rsidP="00C63958">
      <w:pPr>
        <w:ind w:left="-5"/>
        <w:rPr>
          <w:ins w:id="1826" w:author="Westerlund, Johan" w:date="2021-04-22T14:02:00Z"/>
          <w:lang w:val="en-GB"/>
          <w:rPrChange w:id="1827" w:author="Westerlund, Johan" w:date="2021-04-22T14:05:00Z">
            <w:rPr>
              <w:ins w:id="1828" w:author="Westerlund, Johan" w:date="2021-04-22T14:02:00Z"/>
              <w:lang w:val="en-US"/>
            </w:rPr>
          </w:rPrChange>
        </w:rPr>
      </w:pPr>
      <w:ins w:id="1829" w:author="Westerlund, Johan" w:date="2021-04-22T14:02:00Z">
        <w:r w:rsidRPr="00C63958">
          <w:rPr>
            <w:lang w:val="en-GB"/>
            <w:rPrChange w:id="1830" w:author="Westerlund, Johan" w:date="2021-04-22T14:05:00Z">
              <w:rPr>
                <w:lang w:val="en-US"/>
              </w:rPr>
            </w:rPrChange>
          </w:rPr>
          <w:t xml:space="preserve">The context of the organization is the combination of those internal and external factors that affect an organization's approach to the way in which it provides products and services that are delivered to its customer. </w:t>
        </w:r>
      </w:ins>
    </w:p>
    <w:p w14:paraId="587D3918" w14:textId="4A993A4C" w:rsidR="00C63958" w:rsidRPr="00C63958" w:rsidRDefault="00C63958" w:rsidP="00C63958">
      <w:pPr>
        <w:ind w:left="-5"/>
        <w:rPr>
          <w:ins w:id="1831" w:author="Westerlund, Johan" w:date="2021-04-22T14:02:00Z"/>
          <w:lang w:val="en-GB"/>
          <w:rPrChange w:id="1832" w:author="Westerlund, Johan" w:date="2021-04-22T14:05:00Z">
            <w:rPr>
              <w:ins w:id="1833" w:author="Westerlund, Johan" w:date="2021-04-22T14:02:00Z"/>
              <w:lang w:val="en-US"/>
            </w:rPr>
          </w:rPrChange>
        </w:rPr>
      </w:pPr>
      <w:ins w:id="1834" w:author="Westerlund, Johan" w:date="2021-04-22T14:02:00Z">
        <w:r w:rsidRPr="00C63958">
          <w:rPr>
            <w:lang w:val="en-GB"/>
            <w:rPrChange w:id="1835" w:author="Westerlund, Johan" w:date="2021-04-22T14:05:00Z">
              <w:rPr>
                <w:lang w:val="en-US"/>
              </w:rPr>
            </w:rPrChange>
          </w:rPr>
          <w:t>The organization shall determine external and internal issues that are relevant to its purpose and its strategic direction and that affect its ability to achieve the intended result(s) of its QMS.</w:t>
        </w:r>
      </w:ins>
    </w:p>
    <w:p w14:paraId="61DC4E95" w14:textId="7008C5C9" w:rsidR="00C63958" w:rsidRPr="00C63958" w:rsidRDefault="00C63958" w:rsidP="00C63958">
      <w:pPr>
        <w:ind w:left="-5"/>
        <w:rPr>
          <w:ins w:id="1836" w:author="Westerlund, Johan" w:date="2021-04-22T14:02:00Z"/>
          <w:lang w:val="en-GB"/>
          <w:rPrChange w:id="1837" w:author="Westerlund, Johan" w:date="2021-04-22T14:05:00Z">
            <w:rPr>
              <w:ins w:id="1838" w:author="Westerlund, Johan" w:date="2021-04-22T14:02:00Z"/>
              <w:lang w:val="en-US"/>
            </w:rPr>
          </w:rPrChange>
        </w:rPr>
      </w:pPr>
      <w:ins w:id="1839" w:author="Westerlund, Johan" w:date="2021-04-22T14:02:00Z">
        <w:r w:rsidRPr="00C63958">
          <w:rPr>
            <w:lang w:val="en-GB"/>
            <w:rPrChange w:id="1840" w:author="Westerlund, Johan" w:date="2021-04-22T14:05:00Z">
              <w:rPr>
                <w:lang w:val="en-US"/>
              </w:rPr>
            </w:rPrChange>
          </w:rPr>
          <w:t>When planning for the QMS, the organization shall determine the risks and opportunities that need to be addressed to and plan actions to address these risks and opportunities.</w:t>
        </w:r>
      </w:ins>
    </w:p>
    <w:p w14:paraId="6F47CD88" w14:textId="6AFC086E" w:rsidR="00B21364" w:rsidRPr="00C63958" w:rsidRDefault="00945698">
      <w:pPr>
        <w:ind w:left="-5"/>
        <w:rPr>
          <w:lang w:val="en-GB"/>
          <w:rPrChange w:id="1841" w:author="Westerlund, Johan" w:date="2021-04-22T14:05:00Z">
            <w:rPr>
              <w:lang w:val="en-US"/>
            </w:rPr>
          </w:rPrChange>
        </w:rPr>
      </w:pPr>
      <w:r w:rsidRPr="00C63958">
        <w:rPr>
          <w:lang w:val="en-GB"/>
          <w:rPrChange w:id="1842" w:author="Westerlund, Johan" w:date="2021-04-22T14:05:00Z">
            <w:rPr>
              <w:lang w:val="en-US"/>
            </w:rPr>
          </w:rPrChange>
        </w:rPr>
        <w:t xml:space="preserve">There are a number of internationally recognised QMS Standards. While the terminology used may differ, the basic principles are the same.  The implementation of a QMS should generally be carried out by the organisation’s own staff.  While advisors may be used to support and provide guidance on organisational aspects, ownership of the system by the organisation is fundamental to its success.  Figure 1 is an example of a QMS. </w:t>
      </w:r>
    </w:p>
    <w:p w14:paraId="30A4CD59" w14:textId="77777777" w:rsidR="00B21364" w:rsidRPr="00C63958" w:rsidRDefault="00945698">
      <w:pPr>
        <w:spacing w:after="135"/>
        <w:ind w:left="-5"/>
        <w:rPr>
          <w:lang w:val="en-GB"/>
          <w:rPrChange w:id="1843" w:author="Westerlund, Johan" w:date="2021-04-22T14:05:00Z">
            <w:rPr>
              <w:lang w:val="en-US"/>
            </w:rPr>
          </w:rPrChange>
        </w:rPr>
      </w:pPr>
      <w:r w:rsidRPr="00C63958">
        <w:rPr>
          <w:lang w:val="en-GB"/>
          <w:rPrChange w:id="1844" w:author="Westerlund, Johan" w:date="2021-04-22T14:05:00Z">
            <w:rPr>
              <w:lang w:val="en-US"/>
            </w:rPr>
          </w:rPrChange>
        </w:rPr>
        <w:t xml:space="preserve">The first steps in developing a QMS include defining: </w:t>
      </w:r>
    </w:p>
    <w:p w14:paraId="3D669B62" w14:textId="77777777" w:rsidR="00B21364" w:rsidRPr="00C63958" w:rsidRDefault="00945698">
      <w:pPr>
        <w:numPr>
          <w:ilvl w:val="0"/>
          <w:numId w:val="6"/>
        </w:numPr>
        <w:ind w:hanging="425"/>
        <w:rPr>
          <w:lang w:val="en-GB"/>
          <w:rPrChange w:id="1845" w:author="Westerlund, Johan" w:date="2021-04-22T14:05:00Z">
            <w:rPr>
              <w:lang w:val="en-US"/>
            </w:rPr>
          </w:rPrChange>
        </w:rPr>
      </w:pPr>
      <w:r w:rsidRPr="00C63958">
        <w:rPr>
          <w:lang w:val="en-GB"/>
          <w:rPrChange w:id="1846" w:author="Westerlund, Johan" w:date="2021-04-22T14:05:00Z">
            <w:rPr>
              <w:lang w:val="en-US"/>
            </w:rPr>
          </w:rPrChange>
        </w:rPr>
        <w:t xml:space="preserve">Mission, Vision and/or Values; </w:t>
      </w:r>
    </w:p>
    <w:p w14:paraId="2463E674" w14:textId="77777777" w:rsidR="00B21364" w:rsidRPr="00C63958" w:rsidRDefault="00945698">
      <w:pPr>
        <w:numPr>
          <w:ilvl w:val="0"/>
          <w:numId w:val="6"/>
        </w:numPr>
        <w:ind w:hanging="425"/>
        <w:rPr>
          <w:lang w:val="en-GB"/>
          <w:rPrChange w:id="1847" w:author="Westerlund, Johan" w:date="2021-04-22T14:05:00Z">
            <w:rPr/>
          </w:rPrChange>
        </w:rPr>
      </w:pPr>
      <w:r w:rsidRPr="00C63958">
        <w:rPr>
          <w:lang w:val="en-GB"/>
          <w:rPrChange w:id="1848" w:author="Westerlund, Johan" w:date="2021-04-22T14:05:00Z">
            <w:rPr/>
          </w:rPrChange>
        </w:rPr>
        <w:t xml:space="preserve">Organisational Policy; </w:t>
      </w:r>
    </w:p>
    <w:p w14:paraId="278CC08A" w14:textId="77777777" w:rsidR="00B21364" w:rsidRPr="00C63958" w:rsidRDefault="00945698">
      <w:pPr>
        <w:numPr>
          <w:ilvl w:val="0"/>
          <w:numId w:val="6"/>
        </w:numPr>
        <w:ind w:hanging="425"/>
        <w:rPr>
          <w:lang w:val="en-GB"/>
          <w:rPrChange w:id="1849" w:author="Westerlund, Johan" w:date="2021-04-22T14:05:00Z">
            <w:rPr/>
          </w:rPrChange>
        </w:rPr>
      </w:pPr>
      <w:r w:rsidRPr="00C63958">
        <w:rPr>
          <w:lang w:val="en-GB"/>
          <w:rPrChange w:id="1850" w:author="Westerlund, Johan" w:date="2021-04-22T14:05:00Z">
            <w:rPr/>
          </w:rPrChange>
        </w:rPr>
        <w:t xml:space="preserve">Strategic Plan; </w:t>
      </w:r>
    </w:p>
    <w:p w14:paraId="5DC34426" w14:textId="77777777" w:rsidR="00B21364" w:rsidRPr="00C63958" w:rsidRDefault="00945698">
      <w:pPr>
        <w:numPr>
          <w:ilvl w:val="0"/>
          <w:numId w:val="6"/>
        </w:numPr>
        <w:ind w:hanging="425"/>
        <w:rPr>
          <w:lang w:val="en-GB"/>
          <w:rPrChange w:id="1851" w:author="Westerlund, Johan" w:date="2021-04-22T14:05:00Z">
            <w:rPr>
              <w:lang w:val="en-US"/>
            </w:rPr>
          </w:rPrChange>
        </w:rPr>
      </w:pPr>
      <w:r w:rsidRPr="00C63958">
        <w:rPr>
          <w:lang w:val="en-GB"/>
          <w:rPrChange w:id="1852" w:author="Westerlund, Johan" w:date="2021-04-22T14:05:00Z">
            <w:rPr>
              <w:lang w:val="en-US"/>
            </w:rPr>
          </w:rPrChange>
        </w:rPr>
        <w:t xml:space="preserve">Business Plan, annual or multi‐annual objectives or projects; </w:t>
      </w:r>
    </w:p>
    <w:p w14:paraId="271A53BA" w14:textId="77777777" w:rsidR="00B21364" w:rsidRPr="00C63958" w:rsidRDefault="00945698">
      <w:pPr>
        <w:numPr>
          <w:ilvl w:val="0"/>
          <w:numId w:val="6"/>
        </w:numPr>
        <w:spacing w:after="83"/>
        <w:ind w:hanging="425"/>
        <w:rPr>
          <w:lang w:val="en-GB"/>
          <w:rPrChange w:id="1853" w:author="Westerlund, Johan" w:date="2021-04-22T14:05:00Z">
            <w:rPr>
              <w:lang w:val="en-US"/>
            </w:rPr>
          </w:rPrChange>
        </w:rPr>
      </w:pPr>
      <w:r w:rsidRPr="00C63958">
        <w:rPr>
          <w:lang w:val="en-GB"/>
          <w:rPrChange w:id="1854" w:author="Westerlund, Johan" w:date="2021-04-22T14:05:00Z">
            <w:rPr>
              <w:lang w:val="en-US"/>
            </w:rPr>
          </w:rPrChange>
        </w:rPr>
        <w:t xml:space="preserve">Quality Manual. (refer to definitions in Section 6) </w:t>
      </w:r>
    </w:p>
    <w:p w14:paraId="380ACBF4" w14:textId="25BDDA47" w:rsidR="00B21364" w:rsidRPr="00C63958" w:rsidDel="00643B41" w:rsidRDefault="00945698">
      <w:pPr>
        <w:spacing w:after="638"/>
        <w:ind w:left="-5"/>
        <w:rPr>
          <w:del w:id="1855" w:author="Westerlund, Johan" w:date="2020-10-08T15:14:00Z"/>
          <w:lang w:val="en-GB"/>
          <w:rPrChange w:id="1856" w:author="Westerlund, Johan" w:date="2021-04-22T14:05:00Z">
            <w:rPr>
              <w:del w:id="1857" w:author="Westerlund, Johan" w:date="2020-10-08T15:14:00Z"/>
              <w:lang w:val="en-US"/>
            </w:rPr>
          </w:rPrChange>
        </w:rPr>
      </w:pPr>
      <w:r w:rsidRPr="00C63958">
        <w:rPr>
          <w:lang w:val="en-GB"/>
          <w:rPrChange w:id="1858" w:author="Westerlund, Johan" w:date="2021-04-22T14:05:00Z">
            <w:rPr>
              <w:lang w:val="en-US"/>
            </w:rPr>
          </w:rPrChange>
        </w:rPr>
        <w:t xml:space="preserve">The use of a QMS will identify strong points and areas of improvement.  The cycle of continuous improvement will result in changes to the business plan and QMS. </w:t>
      </w:r>
    </w:p>
    <w:p w14:paraId="113F3120" w14:textId="1D1522A3" w:rsidR="00B21364" w:rsidRPr="00C63958" w:rsidRDefault="00945698">
      <w:pPr>
        <w:spacing w:after="638"/>
        <w:ind w:left="0" w:firstLine="0"/>
        <w:rPr>
          <w:lang w:val="en-GB"/>
          <w:rPrChange w:id="1859" w:author="Westerlund, Johan" w:date="2021-04-22T14:05:00Z">
            <w:rPr>
              <w:lang w:val="en-US"/>
            </w:rPr>
          </w:rPrChange>
        </w:rPr>
        <w:pPrChange w:id="1860" w:author="Westerlund, Johan" w:date="2020-10-08T15:15:00Z">
          <w:pPr>
            <w:spacing w:after="0" w:line="259" w:lineRule="auto"/>
            <w:ind w:left="0" w:firstLine="0"/>
          </w:pPr>
        </w:pPrChange>
      </w:pPr>
      <w:del w:id="1861" w:author="Westerlund, Johan" w:date="2020-10-08T15:15:00Z">
        <w:r w:rsidRPr="00C63958" w:rsidDel="00643B41">
          <w:rPr>
            <w:sz w:val="18"/>
            <w:lang w:val="en-GB"/>
            <w:rPrChange w:id="1862" w:author="Westerlund, Johan" w:date="2021-04-22T14:05:00Z">
              <w:rPr>
                <w:sz w:val="18"/>
                <w:lang w:val="en-US"/>
              </w:rPr>
            </w:rPrChange>
          </w:rPr>
          <w:delText xml:space="preserve"> </w:delText>
        </w:r>
      </w:del>
    </w:p>
    <w:p w14:paraId="404C582A" w14:textId="77777777" w:rsidR="00B21364" w:rsidRPr="00C63958" w:rsidRDefault="00945698">
      <w:pPr>
        <w:spacing w:after="139"/>
        <w:ind w:left="-5"/>
        <w:rPr>
          <w:lang w:val="en-GB"/>
          <w:rPrChange w:id="1863" w:author="Westerlund, Johan" w:date="2021-04-22T14:05:00Z">
            <w:rPr>
              <w:lang w:val="en-US"/>
            </w:rPr>
          </w:rPrChange>
        </w:rPr>
      </w:pPr>
      <w:r w:rsidRPr="00C63958">
        <w:rPr>
          <w:lang w:val="en-GB"/>
          <w:rPrChange w:id="1864" w:author="Westerlund, Johan" w:date="2021-04-22T14:05:00Z">
            <w:rPr>
              <w:lang w:val="en-US"/>
            </w:rPr>
          </w:rPrChange>
        </w:rPr>
        <w:t xml:space="preserve">Figure 1 provides an overview of the elements that make up a QMS, and their relationship.  There are many items that need to be included in a QMS, such as: </w:t>
      </w:r>
    </w:p>
    <w:p w14:paraId="4BDF1E4C" w14:textId="77777777" w:rsidR="00B21364" w:rsidRPr="00C63958" w:rsidRDefault="00945698">
      <w:pPr>
        <w:numPr>
          <w:ilvl w:val="0"/>
          <w:numId w:val="6"/>
        </w:numPr>
        <w:ind w:hanging="425"/>
        <w:rPr>
          <w:lang w:val="en-GB"/>
          <w:rPrChange w:id="1865" w:author="Westerlund, Johan" w:date="2021-04-22T14:05:00Z">
            <w:rPr/>
          </w:rPrChange>
        </w:rPr>
      </w:pPr>
      <w:r w:rsidRPr="00C63958">
        <w:rPr>
          <w:lang w:val="en-GB"/>
          <w:rPrChange w:id="1866" w:author="Westerlund, Johan" w:date="2021-04-22T14:05:00Z">
            <w:rPr/>
          </w:rPrChange>
        </w:rPr>
        <w:t xml:space="preserve">organisational level; </w:t>
      </w:r>
    </w:p>
    <w:p w14:paraId="499A17AF" w14:textId="77777777" w:rsidR="00B21364" w:rsidRPr="00C63958" w:rsidRDefault="00945698">
      <w:pPr>
        <w:numPr>
          <w:ilvl w:val="0"/>
          <w:numId w:val="6"/>
        </w:numPr>
        <w:ind w:hanging="425"/>
        <w:rPr>
          <w:lang w:val="en-GB"/>
          <w:rPrChange w:id="1867" w:author="Westerlund, Johan" w:date="2021-04-22T14:05:00Z">
            <w:rPr/>
          </w:rPrChange>
        </w:rPr>
      </w:pPr>
      <w:r w:rsidRPr="00C63958">
        <w:rPr>
          <w:lang w:val="en-GB"/>
          <w:rPrChange w:id="1868" w:author="Westerlund, Johan" w:date="2021-04-22T14:05:00Z">
            <w:rPr/>
          </w:rPrChange>
        </w:rPr>
        <w:t xml:space="preserve">strategic planning level; </w:t>
      </w:r>
    </w:p>
    <w:p w14:paraId="378B78C1" w14:textId="77777777" w:rsidR="00B21364" w:rsidRPr="00C63958" w:rsidRDefault="00945698">
      <w:pPr>
        <w:numPr>
          <w:ilvl w:val="0"/>
          <w:numId w:val="6"/>
        </w:numPr>
        <w:ind w:hanging="425"/>
        <w:rPr>
          <w:lang w:val="en-GB"/>
          <w:rPrChange w:id="1869" w:author="Westerlund, Johan" w:date="2021-04-22T14:05:00Z">
            <w:rPr/>
          </w:rPrChange>
        </w:rPr>
      </w:pPr>
      <w:r w:rsidRPr="00C63958">
        <w:rPr>
          <w:lang w:val="en-GB"/>
          <w:rPrChange w:id="1870" w:author="Westerlund, Johan" w:date="2021-04-22T14:05:00Z">
            <w:rPr/>
          </w:rPrChange>
        </w:rPr>
        <w:t xml:space="preserve">business planning; </w:t>
      </w:r>
    </w:p>
    <w:p w14:paraId="7CA45854" w14:textId="77777777" w:rsidR="00B21364" w:rsidRPr="00C63958" w:rsidRDefault="00945698">
      <w:pPr>
        <w:numPr>
          <w:ilvl w:val="0"/>
          <w:numId w:val="6"/>
        </w:numPr>
        <w:ind w:hanging="425"/>
        <w:rPr>
          <w:lang w:val="en-GB"/>
          <w:rPrChange w:id="1871" w:author="Westerlund, Johan" w:date="2021-04-22T14:05:00Z">
            <w:rPr/>
          </w:rPrChange>
        </w:rPr>
      </w:pPr>
      <w:r w:rsidRPr="00C63958">
        <w:rPr>
          <w:lang w:val="en-GB"/>
          <w:rPrChange w:id="1872" w:author="Westerlund, Johan" w:date="2021-04-22T14:05:00Z">
            <w:rPr/>
          </w:rPrChange>
        </w:rPr>
        <w:t xml:space="preserve">implementation; </w:t>
      </w:r>
    </w:p>
    <w:p w14:paraId="47DD9503" w14:textId="77777777" w:rsidR="00B21364" w:rsidRPr="00C63958" w:rsidRDefault="00945698">
      <w:pPr>
        <w:numPr>
          <w:ilvl w:val="0"/>
          <w:numId w:val="6"/>
        </w:numPr>
        <w:ind w:hanging="425"/>
        <w:rPr>
          <w:lang w:val="en-GB"/>
          <w:rPrChange w:id="1873" w:author="Westerlund, Johan" w:date="2021-04-22T14:05:00Z">
            <w:rPr/>
          </w:rPrChange>
        </w:rPr>
      </w:pPr>
      <w:r w:rsidRPr="00C63958">
        <w:rPr>
          <w:lang w:val="en-GB"/>
          <w:rPrChange w:id="1874" w:author="Westerlund, Johan" w:date="2021-04-22T14:05:00Z">
            <w:rPr/>
          </w:rPrChange>
        </w:rPr>
        <w:t xml:space="preserve">support; </w:t>
      </w:r>
    </w:p>
    <w:p w14:paraId="1AAA6FBB" w14:textId="77777777" w:rsidR="00B21364" w:rsidRPr="00C63958" w:rsidRDefault="00945698">
      <w:pPr>
        <w:numPr>
          <w:ilvl w:val="0"/>
          <w:numId w:val="6"/>
        </w:numPr>
        <w:ind w:hanging="425"/>
        <w:rPr>
          <w:lang w:val="en-GB"/>
          <w:rPrChange w:id="1875" w:author="Westerlund, Johan" w:date="2021-04-22T14:05:00Z">
            <w:rPr/>
          </w:rPrChange>
        </w:rPr>
      </w:pPr>
      <w:r w:rsidRPr="00C63958">
        <w:rPr>
          <w:lang w:val="en-GB"/>
          <w:rPrChange w:id="1876" w:author="Westerlund, Johan" w:date="2021-04-22T14:05:00Z">
            <w:rPr/>
          </w:rPrChange>
        </w:rPr>
        <w:t xml:space="preserve">documentation; </w:t>
      </w:r>
    </w:p>
    <w:p w14:paraId="178D1208" w14:textId="77777777" w:rsidR="00B21364" w:rsidRPr="00C63958" w:rsidRDefault="00945698">
      <w:pPr>
        <w:numPr>
          <w:ilvl w:val="0"/>
          <w:numId w:val="6"/>
        </w:numPr>
        <w:spacing w:after="84"/>
        <w:ind w:hanging="425"/>
        <w:rPr>
          <w:lang w:val="en-GB"/>
          <w:rPrChange w:id="1877" w:author="Westerlund, Johan" w:date="2021-04-22T14:05:00Z">
            <w:rPr/>
          </w:rPrChange>
        </w:rPr>
      </w:pPr>
      <w:r w:rsidRPr="00C63958">
        <w:rPr>
          <w:lang w:val="en-GB"/>
          <w:rPrChange w:id="1878" w:author="Westerlund, Johan" w:date="2021-04-22T14:05:00Z">
            <w:rPr/>
          </w:rPrChange>
        </w:rPr>
        <w:t xml:space="preserve">training. </w:t>
      </w:r>
    </w:p>
    <w:p w14:paraId="19F9801F" w14:textId="77777777" w:rsidR="00B21364" w:rsidRPr="00C63958" w:rsidRDefault="00945698">
      <w:pPr>
        <w:ind w:left="-5"/>
        <w:rPr>
          <w:lang w:val="en-GB"/>
          <w:rPrChange w:id="1879" w:author="Westerlund, Johan" w:date="2021-04-22T14:05:00Z">
            <w:rPr>
              <w:lang w:val="en-US"/>
            </w:rPr>
          </w:rPrChange>
        </w:rPr>
      </w:pPr>
      <w:r w:rsidRPr="00C63958">
        <w:rPr>
          <w:lang w:val="en-GB"/>
          <w:rPrChange w:id="1880" w:author="Westerlund, Johan" w:date="2021-04-22T14:05:00Z">
            <w:rPr>
              <w:lang w:val="en-US"/>
            </w:rPr>
          </w:rPrChange>
        </w:rPr>
        <w:t xml:space="preserve">A checklist for items to be included in a QMS is provided at ANNEX B.  This checklist should be revised and amended to reflect the specific requirements of a Competent Authority. </w:t>
      </w:r>
    </w:p>
    <w:p w14:paraId="13B4D61E" w14:textId="77777777" w:rsidR="00B21364" w:rsidRPr="00C63958" w:rsidRDefault="00945698">
      <w:pPr>
        <w:ind w:left="-5"/>
        <w:rPr>
          <w:lang w:val="en-GB"/>
          <w:rPrChange w:id="1881" w:author="Westerlund, Johan" w:date="2021-04-22T14:05:00Z">
            <w:rPr>
              <w:lang w:val="en-US"/>
            </w:rPr>
          </w:rPrChange>
        </w:rPr>
      </w:pPr>
      <w:r w:rsidRPr="00C63958">
        <w:rPr>
          <w:lang w:val="en-GB"/>
          <w:rPrChange w:id="1882" w:author="Westerlund, Johan" w:date="2021-04-22T14:05:00Z">
            <w:rPr>
              <w:lang w:val="en-US"/>
            </w:rPr>
          </w:rPrChange>
        </w:rPr>
        <w:t xml:space="preserve">Authorities may have existing documentation and processes that fulfil many requirements of a QMS. </w:t>
      </w:r>
    </w:p>
    <w:p w14:paraId="1B8700DC" w14:textId="77777777" w:rsidR="00B21364" w:rsidRPr="00C63958" w:rsidRDefault="00945698">
      <w:pPr>
        <w:spacing w:after="0" w:line="259" w:lineRule="auto"/>
        <w:ind w:left="0" w:firstLine="0"/>
        <w:rPr>
          <w:lang w:val="en-GB"/>
          <w:rPrChange w:id="1883" w:author="Westerlund, Johan" w:date="2021-04-22T14:05:00Z">
            <w:rPr>
              <w:lang w:val="en-US"/>
            </w:rPr>
          </w:rPrChange>
        </w:rPr>
      </w:pPr>
      <w:r w:rsidRPr="00C63958">
        <w:rPr>
          <w:lang w:val="en-GB"/>
          <w:rPrChange w:id="1884" w:author="Westerlund, Johan" w:date="2021-04-22T14:05:00Z">
            <w:rPr>
              <w:lang w:val="en-US"/>
            </w:rPr>
          </w:rPrChange>
        </w:rPr>
        <w:lastRenderedPageBreak/>
        <w:t xml:space="preserve"> </w:t>
      </w:r>
    </w:p>
    <w:p w14:paraId="2538C819" w14:textId="77777777" w:rsidR="00B21364" w:rsidRPr="00C63958" w:rsidRDefault="00945698">
      <w:pPr>
        <w:spacing w:after="226" w:line="259" w:lineRule="auto"/>
        <w:ind w:left="283" w:firstLine="0"/>
        <w:rPr>
          <w:lang w:val="en-GB"/>
          <w:rPrChange w:id="1885" w:author="Westerlund, Johan" w:date="2021-04-22T14:05:00Z">
            <w:rPr/>
          </w:rPrChange>
        </w:rPr>
      </w:pPr>
      <w:r w:rsidRPr="00C03868">
        <w:rPr>
          <w:noProof/>
          <w:lang w:val="sv-SE" w:eastAsia="sv-SE"/>
        </w:rPr>
        <mc:AlternateContent>
          <mc:Choice Requires="wpg">
            <w:drawing>
              <wp:inline distT="0" distB="0" distL="0" distR="0" wp14:anchorId="71C14D7B" wp14:editId="1FC66916">
                <wp:extent cx="6139707" cy="2454483"/>
                <wp:effectExtent l="0" t="0" r="0" b="0"/>
                <wp:docPr id="23775" name="Group 23775"/>
                <wp:cNvGraphicFramePr/>
                <a:graphic xmlns:a="http://schemas.openxmlformats.org/drawingml/2006/main">
                  <a:graphicData uri="http://schemas.microsoft.com/office/word/2010/wordprocessingGroup">
                    <wpg:wgp>
                      <wpg:cNvGrpSpPr/>
                      <wpg:grpSpPr>
                        <a:xfrm>
                          <a:off x="0" y="0"/>
                          <a:ext cx="6139707" cy="2454483"/>
                          <a:chOff x="0" y="0"/>
                          <a:chExt cx="6139707" cy="2454483"/>
                        </a:xfrm>
                      </wpg:grpSpPr>
                      <wps:wsp>
                        <wps:cNvPr id="681" name="Rectangle 681"/>
                        <wps:cNvSpPr/>
                        <wps:spPr>
                          <a:xfrm>
                            <a:off x="6108192" y="2312450"/>
                            <a:ext cx="41915" cy="188904"/>
                          </a:xfrm>
                          <a:prstGeom prst="rect">
                            <a:avLst/>
                          </a:prstGeom>
                          <a:ln>
                            <a:noFill/>
                          </a:ln>
                        </wps:spPr>
                        <wps:txbx>
                          <w:txbxContent>
                            <w:p w14:paraId="526E4240" w14:textId="77777777" w:rsidR="009A779E" w:rsidRDefault="009A779E">
                              <w:pPr>
                                <w:spacing w:after="160" w:line="259" w:lineRule="auto"/>
                                <w:ind w:left="0" w:firstLine="0"/>
                              </w:pPr>
                              <w:r>
                                <w:t xml:space="preserve"> </w:t>
                              </w:r>
                            </w:p>
                          </w:txbxContent>
                        </wps:txbx>
                        <wps:bodyPr horzOverflow="overflow" vert="horz" lIns="0" tIns="0" rIns="0" bIns="0" rtlCol="0">
                          <a:noAutofit/>
                        </wps:bodyPr>
                      </wps:wsp>
                      <wps:wsp>
                        <wps:cNvPr id="705" name="Rectangle 705"/>
                        <wps:cNvSpPr/>
                        <wps:spPr>
                          <a:xfrm>
                            <a:off x="2164842" y="2129596"/>
                            <a:ext cx="2333538" cy="172388"/>
                          </a:xfrm>
                          <a:prstGeom prst="rect">
                            <a:avLst/>
                          </a:prstGeom>
                          <a:ln>
                            <a:noFill/>
                          </a:ln>
                        </wps:spPr>
                        <wps:txbx>
                          <w:txbxContent>
                            <w:p w14:paraId="51A82070" w14:textId="77777777" w:rsidR="009A779E" w:rsidRDefault="009A779E">
                              <w:pPr>
                                <w:spacing w:after="160" w:line="259" w:lineRule="auto"/>
                                <w:ind w:left="0" w:firstLine="0"/>
                              </w:pPr>
                              <w:r>
                                <w:rPr>
                                  <w:b/>
                                  <w:sz w:val="20"/>
                                </w:rPr>
                                <w:t>QUALITY MANAGEMENT SYSTEM</w:t>
                              </w:r>
                            </w:p>
                          </w:txbxContent>
                        </wps:txbx>
                        <wps:bodyPr horzOverflow="overflow" vert="horz" lIns="0" tIns="0" rIns="0" bIns="0" rtlCol="0">
                          <a:noAutofit/>
                        </wps:bodyPr>
                      </wps:wsp>
                      <wps:wsp>
                        <wps:cNvPr id="707" name="Shape 707"/>
                        <wps:cNvSpPr/>
                        <wps:spPr>
                          <a:xfrm>
                            <a:off x="2678430" y="0"/>
                            <a:ext cx="462153" cy="466344"/>
                          </a:xfrm>
                          <a:custGeom>
                            <a:avLst/>
                            <a:gdLst/>
                            <a:ahLst/>
                            <a:cxnLst/>
                            <a:rect l="0" t="0" r="0" b="0"/>
                            <a:pathLst>
                              <a:path w="462153" h="466344">
                                <a:moveTo>
                                  <a:pt x="0" y="0"/>
                                </a:moveTo>
                                <a:lnTo>
                                  <a:pt x="462153" y="0"/>
                                </a:lnTo>
                                <a:lnTo>
                                  <a:pt x="462153" y="9906"/>
                                </a:lnTo>
                                <a:lnTo>
                                  <a:pt x="9906" y="9906"/>
                                </a:lnTo>
                                <a:lnTo>
                                  <a:pt x="9906" y="457200"/>
                                </a:lnTo>
                                <a:lnTo>
                                  <a:pt x="462153" y="457200"/>
                                </a:lnTo>
                                <a:lnTo>
                                  <a:pt x="462153" y="466344"/>
                                </a:lnTo>
                                <a:lnTo>
                                  <a:pt x="0" y="4663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8" name="Shape 708"/>
                        <wps:cNvSpPr/>
                        <wps:spPr>
                          <a:xfrm>
                            <a:off x="3140583" y="0"/>
                            <a:ext cx="461391" cy="466344"/>
                          </a:xfrm>
                          <a:custGeom>
                            <a:avLst/>
                            <a:gdLst/>
                            <a:ahLst/>
                            <a:cxnLst/>
                            <a:rect l="0" t="0" r="0" b="0"/>
                            <a:pathLst>
                              <a:path w="461391" h="466344">
                                <a:moveTo>
                                  <a:pt x="0" y="0"/>
                                </a:moveTo>
                                <a:lnTo>
                                  <a:pt x="461391" y="0"/>
                                </a:lnTo>
                                <a:lnTo>
                                  <a:pt x="461391" y="466344"/>
                                </a:lnTo>
                                <a:lnTo>
                                  <a:pt x="0" y="466344"/>
                                </a:lnTo>
                                <a:lnTo>
                                  <a:pt x="0" y="457200"/>
                                </a:lnTo>
                                <a:lnTo>
                                  <a:pt x="452247" y="457200"/>
                                </a:lnTo>
                                <a:lnTo>
                                  <a:pt x="452247"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9" name="Rectangle 709"/>
                        <wps:cNvSpPr/>
                        <wps:spPr>
                          <a:xfrm>
                            <a:off x="2889504" y="79815"/>
                            <a:ext cx="705983" cy="172388"/>
                          </a:xfrm>
                          <a:prstGeom prst="rect">
                            <a:avLst/>
                          </a:prstGeom>
                          <a:ln>
                            <a:noFill/>
                          </a:ln>
                        </wps:spPr>
                        <wps:txbx>
                          <w:txbxContent>
                            <w:p w14:paraId="4993CFC4" w14:textId="77777777" w:rsidR="009A779E" w:rsidRDefault="009A779E">
                              <w:pPr>
                                <w:spacing w:after="160" w:line="259" w:lineRule="auto"/>
                                <w:ind w:left="0" w:firstLine="0"/>
                              </w:pPr>
                              <w:r>
                                <w:rPr>
                                  <w:sz w:val="20"/>
                                </w:rPr>
                                <w:t xml:space="preserve">BUSINESS </w:t>
                              </w:r>
                            </w:p>
                          </w:txbxContent>
                        </wps:txbx>
                        <wps:bodyPr horzOverflow="overflow" vert="horz" lIns="0" tIns="0" rIns="0" bIns="0" rtlCol="0">
                          <a:noAutofit/>
                        </wps:bodyPr>
                      </wps:wsp>
                      <wps:wsp>
                        <wps:cNvPr id="710" name="Rectangle 710"/>
                        <wps:cNvSpPr/>
                        <wps:spPr>
                          <a:xfrm>
                            <a:off x="3003040" y="235269"/>
                            <a:ext cx="366066" cy="172388"/>
                          </a:xfrm>
                          <a:prstGeom prst="rect">
                            <a:avLst/>
                          </a:prstGeom>
                          <a:ln>
                            <a:noFill/>
                          </a:ln>
                        </wps:spPr>
                        <wps:txbx>
                          <w:txbxContent>
                            <w:p w14:paraId="05683AB4" w14:textId="77777777" w:rsidR="009A779E" w:rsidRDefault="009A779E">
                              <w:pPr>
                                <w:spacing w:after="160" w:line="259" w:lineRule="auto"/>
                                <w:ind w:left="0" w:firstLine="0"/>
                              </w:pPr>
                              <w:r>
                                <w:rPr>
                                  <w:sz w:val="20"/>
                                </w:rPr>
                                <w:t>PLAN</w:t>
                              </w:r>
                            </w:p>
                          </w:txbxContent>
                        </wps:txbx>
                        <wps:bodyPr horzOverflow="overflow" vert="horz" lIns="0" tIns="0" rIns="0" bIns="0" rtlCol="0">
                          <a:noAutofit/>
                        </wps:bodyPr>
                      </wps:wsp>
                      <wps:wsp>
                        <wps:cNvPr id="711" name="Rectangle 711"/>
                        <wps:cNvSpPr/>
                        <wps:spPr>
                          <a:xfrm>
                            <a:off x="3277362" y="219753"/>
                            <a:ext cx="56348" cy="190519"/>
                          </a:xfrm>
                          <a:prstGeom prst="rect">
                            <a:avLst/>
                          </a:prstGeom>
                          <a:ln>
                            <a:noFill/>
                          </a:ln>
                        </wps:spPr>
                        <wps:txbx>
                          <w:txbxContent>
                            <w:p w14:paraId="4072D50F"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13" name="Shape 713"/>
                        <wps:cNvSpPr/>
                        <wps:spPr>
                          <a:xfrm>
                            <a:off x="2700528" y="971550"/>
                            <a:ext cx="451104" cy="466344"/>
                          </a:xfrm>
                          <a:custGeom>
                            <a:avLst/>
                            <a:gdLst/>
                            <a:ahLst/>
                            <a:cxnLst/>
                            <a:rect l="0" t="0" r="0" b="0"/>
                            <a:pathLst>
                              <a:path w="451104" h="466344">
                                <a:moveTo>
                                  <a:pt x="0" y="0"/>
                                </a:moveTo>
                                <a:lnTo>
                                  <a:pt x="451104" y="0"/>
                                </a:lnTo>
                                <a:lnTo>
                                  <a:pt x="451104" y="9144"/>
                                </a:lnTo>
                                <a:lnTo>
                                  <a:pt x="9906" y="9144"/>
                                </a:lnTo>
                                <a:lnTo>
                                  <a:pt x="9906" y="456438"/>
                                </a:lnTo>
                                <a:lnTo>
                                  <a:pt x="451104" y="456438"/>
                                </a:lnTo>
                                <a:lnTo>
                                  <a:pt x="451104" y="466344"/>
                                </a:lnTo>
                                <a:lnTo>
                                  <a:pt x="0" y="4663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4" name="Shape 714"/>
                        <wps:cNvSpPr/>
                        <wps:spPr>
                          <a:xfrm>
                            <a:off x="3151632" y="971550"/>
                            <a:ext cx="450342" cy="466344"/>
                          </a:xfrm>
                          <a:custGeom>
                            <a:avLst/>
                            <a:gdLst/>
                            <a:ahLst/>
                            <a:cxnLst/>
                            <a:rect l="0" t="0" r="0" b="0"/>
                            <a:pathLst>
                              <a:path w="450342" h="466344">
                                <a:moveTo>
                                  <a:pt x="0" y="0"/>
                                </a:moveTo>
                                <a:lnTo>
                                  <a:pt x="450342" y="0"/>
                                </a:lnTo>
                                <a:lnTo>
                                  <a:pt x="450342" y="466344"/>
                                </a:lnTo>
                                <a:lnTo>
                                  <a:pt x="0" y="466344"/>
                                </a:lnTo>
                                <a:lnTo>
                                  <a:pt x="0" y="456438"/>
                                </a:lnTo>
                                <a:lnTo>
                                  <a:pt x="441198" y="456438"/>
                                </a:lnTo>
                                <a:lnTo>
                                  <a:pt x="441198"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5" name="Rectangle 715"/>
                        <wps:cNvSpPr/>
                        <wps:spPr>
                          <a:xfrm>
                            <a:off x="2926842" y="1051366"/>
                            <a:ext cx="635966" cy="172388"/>
                          </a:xfrm>
                          <a:prstGeom prst="rect">
                            <a:avLst/>
                          </a:prstGeom>
                          <a:ln>
                            <a:noFill/>
                          </a:ln>
                        </wps:spPr>
                        <wps:txbx>
                          <w:txbxContent>
                            <w:p w14:paraId="3B5F0B63" w14:textId="77777777" w:rsidR="009A779E" w:rsidRDefault="009A779E">
                              <w:pPr>
                                <w:spacing w:after="160" w:line="259" w:lineRule="auto"/>
                                <w:ind w:left="0" w:firstLine="0"/>
                              </w:pPr>
                              <w:r>
                                <w:rPr>
                                  <w:sz w:val="20"/>
                                </w:rPr>
                                <w:t xml:space="preserve">QUALITY </w:t>
                              </w:r>
                            </w:p>
                          </w:txbxContent>
                        </wps:txbx>
                        <wps:bodyPr horzOverflow="overflow" vert="horz" lIns="0" tIns="0" rIns="0" bIns="0" rtlCol="0">
                          <a:noAutofit/>
                        </wps:bodyPr>
                      </wps:wsp>
                      <wps:wsp>
                        <wps:cNvPr id="716" name="Rectangle 716"/>
                        <wps:cNvSpPr/>
                        <wps:spPr>
                          <a:xfrm>
                            <a:off x="2915415" y="1206819"/>
                            <a:ext cx="629822" cy="172388"/>
                          </a:xfrm>
                          <a:prstGeom prst="rect">
                            <a:avLst/>
                          </a:prstGeom>
                          <a:ln>
                            <a:noFill/>
                          </a:ln>
                        </wps:spPr>
                        <wps:txbx>
                          <w:txbxContent>
                            <w:p w14:paraId="2519A17D" w14:textId="77777777" w:rsidR="009A779E" w:rsidRDefault="009A779E">
                              <w:pPr>
                                <w:spacing w:after="160" w:line="259" w:lineRule="auto"/>
                                <w:ind w:left="0" w:firstLine="0"/>
                              </w:pPr>
                              <w:r>
                                <w:rPr>
                                  <w:sz w:val="20"/>
                                </w:rPr>
                                <w:t>MANUAL</w:t>
                              </w:r>
                            </w:p>
                          </w:txbxContent>
                        </wps:txbx>
                        <wps:bodyPr horzOverflow="overflow" vert="horz" lIns="0" tIns="0" rIns="0" bIns="0" rtlCol="0">
                          <a:noAutofit/>
                        </wps:bodyPr>
                      </wps:wsp>
                      <wps:wsp>
                        <wps:cNvPr id="717" name="Rectangle 717"/>
                        <wps:cNvSpPr/>
                        <wps:spPr>
                          <a:xfrm>
                            <a:off x="3387852" y="1191303"/>
                            <a:ext cx="56348" cy="190519"/>
                          </a:xfrm>
                          <a:prstGeom prst="rect">
                            <a:avLst/>
                          </a:prstGeom>
                          <a:ln>
                            <a:noFill/>
                          </a:ln>
                        </wps:spPr>
                        <wps:txbx>
                          <w:txbxContent>
                            <w:p w14:paraId="5D018670"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18" name="Shape 718"/>
                        <wps:cNvSpPr/>
                        <wps:spPr>
                          <a:xfrm>
                            <a:off x="2165604" y="176022"/>
                            <a:ext cx="509778" cy="230124"/>
                          </a:xfrm>
                          <a:custGeom>
                            <a:avLst/>
                            <a:gdLst/>
                            <a:ahLst/>
                            <a:cxnLst/>
                            <a:rect l="0" t="0" r="0" b="0"/>
                            <a:pathLst>
                              <a:path w="509778" h="230124">
                                <a:moveTo>
                                  <a:pt x="366522" y="0"/>
                                </a:moveTo>
                                <a:lnTo>
                                  <a:pt x="509778" y="115062"/>
                                </a:lnTo>
                                <a:lnTo>
                                  <a:pt x="366522" y="230124"/>
                                </a:lnTo>
                                <a:lnTo>
                                  <a:pt x="366522" y="172212"/>
                                </a:lnTo>
                                <a:lnTo>
                                  <a:pt x="0" y="172212"/>
                                </a:lnTo>
                                <a:lnTo>
                                  <a:pt x="0" y="57150"/>
                                </a:lnTo>
                                <a:lnTo>
                                  <a:pt x="366522" y="57150"/>
                                </a:lnTo>
                                <a:lnTo>
                                  <a:pt x="3665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9" name="Shape 719"/>
                        <wps:cNvSpPr/>
                        <wps:spPr>
                          <a:xfrm>
                            <a:off x="2161032" y="228600"/>
                            <a:ext cx="258240" cy="124968"/>
                          </a:xfrm>
                          <a:custGeom>
                            <a:avLst/>
                            <a:gdLst/>
                            <a:ahLst/>
                            <a:cxnLst/>
                            <a:rect l="0" t="0" r="0" b="0"/>
                            <a:pathLst>
                              <a:path w="258240" h="124968">
                                <a:moveTo>
                                  <a:pt x="0" y="0"/>
                                </a:moveTo>
                                <a:lnTo>
                                  <a:pt x="258240" y="0"/>
                                </a:lnTo>
                                <a:lnTo>
                                  <a:pt x="258240" y="9144"/>
                                </a:lnTo>
                                <a:lnTo>
                                  <a:pt x="9906" y="9144"/>
                                </a:lnTo>
                                <a:lnTo>
                                  <a:pt x="9906" y="115062"/>
                                </a:lnTo>
                                <a:lnTo>
                                  <a:pt x="258240" y="115062"/>
                                </a:lnTo>
                                <a:lnTo>
                                  <a:pt x="258240" y="124968"/>
                                </a:lnTo>
                                <a:lnTo>
                                  <a:pt x="0" y="124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0" name="Shape 720"/>
                        <wps:cNvSpPr/>
                        <wps:spPr>
                          <a:xfrm>
                            <a:off x="2419272" y="165354"/>
                            <a:ext cx="263730" cy="250698"/>
                          </a:xfrm>
                          <a:custGeom>
                            <a:avLst/>
                            <a:gdLst/>
                            <a:ahLst/>
                            <a:cxnLst/>
                            <a:rect l="0" t="0" r="0" b="0"/>
                            <a:pathLst>
                              <a:path w="263730" h="250698">
                                <a:moveTo>
                                  <a:pt x="108282" y="0"/>
                                </a:moveTo>
                                <a:lnTo>
                                  <a:pt x="263730" y="125730"/>
                                </a:lnTo>
                                <a:lnTo>
                                  <a:pt x="108282" y="250698"/>
                                </a:lnTo>
                                <a:lnTo>
                                  <a:pt x="108282" y="188214"/>
                                </a:lnTo>
                                <a:lnTo>
                                  <a:pt x="0" y="188214"/>
                                </a:lnTo>
                                <a:lnTo>
                                  <a:pt x="0" y="178308"/>
                                </a:lnTo>
                                <a:lnTo>
                                  <a:pt x="117426" y="178308"/>
                                </a:lnTo>
                                <a:lnTo>
                                  <a:pt x="117426" y="230862"/>
                                </a:lnTo>
                                <a:lnTo>
                                  <a:pt x="248334" y="125718"/>
                                </a:lnTo>
                                <a:lnTo>
                                  <a:pt x="117426" y="19877"/>
                                </a:lnTo>
                                <a:lnTo>
                                  <a:pt x="117426" y="72390"/>
                                </a:lnTo>
                                <a:lnTo>
                                  <a:pt x="0" y="72390"/>
                                </a:lnTo>
                                <a:lnTo>
                                  <a:pt x="0" y="63246"/>
                                </a:lnTo>
                                <a:lnTo>
                                  <a:pt x="108282" y="63246"/>
                                </a:lnTo>
                                <a:lnTo>
                                  <a:pt x="10828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1" name="Shape 721"/>
                        <wps:cNvSpPr/>
                        <wps:spPr>
                          <a:xfrm>
                            <a:off x="2174748" y="1110234"/>
                            <a:ext cx="531114" cy="230124"/>
                          </a:xfrm>
                          <a:custGeom>
                            <a:avLst/>
                            <a:gdLst/>
                            <a:ahLst/>
                            <a:cxnLst/>
                            <a:rect l="0" t="0" r="0" b="0"/>
                            <a:pathLst>
                              <a:path w="531114" h="230124">
                                <a:moveTo>
                                  <a:pt x="387858" y="0"/>
                                </a:moveTo>
                                <a:lnTo>
                                  <a:pt x="531114" y="115062"/>
                                </a:lnTo>
                                <a:lnTo>
                                  <a:pt x="387858" y="230124"/>
                                </a:lnTo>
                                <a:lnTo>
                                  <a:pt x="387858" y="172212"/>
                                </a:lnTo>
                                <a:lnTo>
                                  <a:pt x="0" y="172212"/>
                                </a:lnTo>
                                <a:lnTo>
                                  <a:pt x="0" y="57150"/>
                                </a:lnTo>
                                <a:lnTo>
                                  <a:pt x="387858" y="57150"/>
                                </a:lnTo>
                                <a:lnTo>
                                  <a:pt x="38785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2" name="Shape 722"/>
                        <wps:cNvSpPr/>
                        <wps:spPr>
                          <a:xfrm>
                            <a:off x="2170176" y="1162812"/>
                            <a:ext cx="268519" cy="124968"/>
                          </a:xfrm>
                          <a:custGeom>
                            <a:avLst/>
                            <a:gdLst/>
                            <a:ahLst/>
                            <a:cxnLst/>
                            <a:rect l="0" t="0" r="0" b="0"/>
                            <a:pathLst>
                              <a:path w="268519" h="124968">
                                <a:moveTo>
                                  <a:pt x="0" y="0"/>
                                </a:moveTo>
                                <a:lnTo>
                                  <a:pt x="268519" y="0"/>
                                </a:lnTo>
                                <a:lnTo>
                                  <a:pt x="268519" y="9906"/>
                                </a:lnTo>
                                <a:lnTo>
                                  <a:pt x="9144" y="9906"/>
                                </a:lnTo>
                                <a:lnTo>
                                  <a:pt x="9144" y="115062"/>
                                </a:lnTo>
                                <a:lnTo>
                                  <a:pt x="268519" y="115062"/>
                                </a:lnTo>
                                <a:lnTo>
                                  <a:pt x="268519" y="124968"/>
                                </a:lnTo>
                                <a:lnTo>
                                  <a:pt x="0" y="124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3" name="Shape 723"/>
                        <wps:cNvSpPr/>
                        <wps:spPr>
                          <a:xfrm>
                            <a:off x="2438695" y="1100328"/>
                            <a:ext cx="274787" cy="249936"/>
                          </a:xfrm>
                          <a:custGeom>
                            <a:avLst/>
                            <a:gdLst/>
                            <a:ahLst/>
                            <a:cxnLst/>
                            <a:rect l="0" t="0" r="0" b="0"/>
                            <a:pathLst>
                              <a:path w="274787" h="249936">
                                <a:moveTo>
                                  <a:pt x="119339" y="0"/>
                                </a:moveTo>
                                <a:lnTo>
                                  <a:pt x="274787" y="124968"/>
                                </a:lnTo>
                                <a:lnTo>
                                  <a:pt x="119339" y="249936"/>
                                </a:lnTo>
                                <a:lnTo>
                                  <a:pt x="119339" y="187452"/>
                                </a:lnTo>
                                <a:lnTo>
                                  <a:pt x="0" y="187452"/>
                                </a:lnTo>
                                <a:lnTo>
                                  <a:pt x="0" y="177546"/>
                                </a:lnTo>
                                <a:lnTo>
                                  <a:pt x="128483" y="177546"/>
                                </a:lnTo>
                                <a:lnTo>
                                  <a:pt x="128483" y="230100"/>
                                </a:lnTo>
                                <a:lnTo>
                                  <a:pt x="259375" y="124968"/>
                                </a:lnTo>
                                <a:lnTo>
                                  <a:pt x="128483" y="19837"/>
                                </a:lnTo>
                                <a:lnTo>
                                  <a:pt x="128483" y="72390"/>
                                </a:lnTo>
                                <a:lnTo>
                                  <a:pt x="0" y="72390"/>
                                </a:lnTo>
                                <a:lnTo>
                                  <a:pt x="0" y="62484"/>
                                </a:lnTo>
                                <a:lnTo>
                                  <a:pt x="119339" y="62484"/>
                                </a:lnTo>
                                <a:lnTo>
                                  <a:pt x="11933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05" name="Shape 32105"/>
                        <wps:cNvSpPr/>
                        <wps:spPr>
                          <a:xfrm>
                            <a:off x="1631442" y="4573"/>
                            <a:ext cx="530352" cy="1485900"/>
                          </a:xfrm>
                          <a:custGeom>
                            <a:avLst/>
                            <a:gdLst/>
                            <a:ahLst/>
                            <a:cxnLst/>
                            <a:rect l="0" t="0" r="0" b="0"/>
                            <a:pathLst>
                              <a:path w="530352" h="1485900">
                                <a:moveTo>
                                  <a:pt x="0" y="0"/>
                                </a:moveTo>
                                <a:lnTo>
                                  <a:pt x="530352" y="0"/>
                                </a:lnTo>
                                <a:lnTo>
                                  <a:pt x="530352" y="1485900"/>
                                </a:lnTo>
                                <a:lnTo>
                                  <a:pt x="0" y="14859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25" name="Shape 725"/>
                        <wps:cNvSpPr/>
                        <wps:spPr>
                          <a:xfrm>
                            <a:off x="1626870" y="0"/>
                            <a:ext cx="269367" cy="1495044"/>
                          </a:xfrm>
                          <a:custGeom>
                            <a:avLst/>
                            <a:gdLst/>
                            <a:ahLst/>
                            <a:cxnLst/>
                            <a:rect l="0" t="0" r="0" b="0"/>
                            <a:pathLst>
                              <a:path w="269367" h="1495044">
                                <a:moveTo>
                                  <a:pt x="0" y="0"/>
                                </a:moveTo>
                                <a:lnTo>
                                  <a:pt x="269367" y="0"/>
                                </a:lnTo>
                                <a:lnTo>
                                  <a:pt x="269367" y="9906"/>
                                </a:lnTo>
                                <a:lnTo>
                                  <a:pt x="9144" y="9906"/>
                                </a:lnTo>
                                <a:lnTo>
                                  <a:pt x="9144" y="1485138"/>
                                </a:lnTo>
                                <a:lnTo>
                                  <a:pt x="269367" y="1485138"/>
                                </a:lnTo>
                                <a:lnTo>
                                  <a:pt x="269367" y="1495044"/>
                                </a:lnTo>
                                <a:lnTo>
                                  <a:pt x="0" y="14950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6" name="Shape 726"/>
                        <wps:cNvSpPr/>
                        <wps:spPr>
                          <a:xfrm>
                            <a:off x="1896237" y="0"/>
                            <a:ext cx="270129" cy="1495044"/>
                          </a:xfrm>
                          <a:custGeom>
                            <a:avLst/>
                            <a:gdLst/>
                            <a:ahLst/>
                            <a:cxnLst/>
                            <a:rect l="0" t="0" r="0" b="0"/>
                            <a:pathLst>
                              <a:path w="270129" h="1495044">
                                <a:moveTo>
                                  <a:pt x="0" y="0"/>
                                </a:moveTo>
                                <a:lnTo>
                                  <a:pt x="270129" y="0"/>
                                </a:lnTo>
                                <a:lnTo>
                                  <a:pt x="270129" y="1495044"/>
                                </a:lnTo>
                                <a:lnTo>
                                  <a:pt x="0" y="1495044"/>
                                </a:lnTo>
                                <a:lnTo>
                                  <a:pt x="0" y="1485138"/>
                                </a:lnTo>
                                <a:lnTo>
                                  <a:pt x="260223" y="1485138"/>
                                </a:lnTo>
                                <a:lnTo>
                                  <a:pt x="260223"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7" name="Rectangle 727"/>
                        <wps:cNvSpPr/>
                        <wps:spPr>
                          <a:xfrm rot="-5399999">
                            <a:off x="1436336" y="546330"/>
                            <a:ext cx="807583" cy="172388"/>
                          </a:xfrm>
                          <a:prstGeom prst="rect">
                            <a:avLst/>
                          </a:prstGeom>
                          <a:ln>
                            <a:noFill/>
                          </a:ln>
                        </wps:spPr>
                        <wps:txbx>
                          <w:txbxContent>
                            <w:p w14:paraId="1AFE6F7A" w14:textId="77777777" w:rsidR="009A779E" w:rsidRDefault="009A779E">
                              <w:pPr>
                                <w:spacing w:after="160" w:line="259" w:lineRule="auto"/>
                                <w:ind w:left="0" w:firstLine="0"/>
                              </w:pPr>
                              <w:r>
                                <w:rPr>
                                  <w:b/>
                                  <w:sz w:val="20"/>
                                </w:rPr>
                                <w:t xml:space="preserve">STRATEGIC </w:t>
                              </w:r>
                            </w:p>
                          </w:txbxContent>
                        </wps:txbx>
                        <wps:bodyPr horzOverflow="overflow" vert="horz" lIns="0" tIns="0" rIns="0" bIns="0" rtlCol="0">
                          <a:noAutofit/>
                        </wps:bodyPr>
                      </wps:wsp>
                      <wps:wsp>
                        <wps:cNvPr id="728" name="Rectangle 728"/>
                        <wps:cNvSpPr/>
                        <wps:spPr>
                          <a:xfrm rot="-5399999">
                            <a:off x="1805507" y="306331"/>
                            <a:ext cx="56348" cy="190519"/>
                          </a:xfrm>
                          <a:prstGeom prst="rect">
                            <a:avLst/>
                          </a:prstGeom>
                          <a:ln>
                            <a:noFill/>
                          </a:ln>
                        </wps:spPr>
                        <wps:txbx>
                          <w:txbxContent>
                            <w:p w14:paraId="7741B7DD"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29" name="Rectangle 729"/>
                        <wps:cNvSpPr/>
                        <wps:spPr>
                          <a:xfrm rot="-5399999">
                            <a:off x="1812215" y="613599"/>
                            <a:ext cx="375865" cy="172388"/>
                          </a:xfrm>
                          <a:prstGeom prst="rect">
                            <a:avLst/>
                          </a:prstGeom>
                          <a:ln>
                            <a:noFill/>
                          </a:ln>
                        </wps:spPr>
                        <wps:txbx>
                          <w:txbxContent>
                            <w:p w14:paraId="159E69CB" w14:textId="77777777" w:rsidR="009A779E" w:rsidRDefault="009A779E">
                              <w:pPr>
                                <w:spacing w:after="160" w:line="259" w:lineRule="auto"/>
                                <w:ind w:left="0" w:firstLine="0"/>
                              </w:pPr>
                              <w:r>
                                <w:rPr>
                                  <w:b/>
                                  <w:sz w:val="20"/>
                                </w:rPr>
                                <w:t>PLAN</w:t>
                              </w:r>
                            </w:p>
                          </w:txbxContent>
                        </wps:txbx>
                        <wps:bodyPr horzOverflow="overflow" vert="horz" lIns="0" tIns="0" rIns="0" bIns="0" rtlCol="0">
                          <a:noAutofit/>
                        </wps:bodyPr>
                      </wps:wsp>
                      <wps:wsp>
                        <wps:cNvPr id="730" name="Rectangle 730"/>
                        <wps:cNvSpPr/>
                        <wps:spPr>
                          <a:xfrm rot="-5399999">
                            <a:off x="1969256" y="492845"/>
                            <a:ext cx="51559" cy="174325"/>
                          </a:xfrm>
                          <a:prstGeom prst="rect">
                            <a:avLst/>
                          </a:prstGeom>
                          <a:ln>
                            <a:noFill/>
                          </a:ln>
                        </wps:spPr>
                        <wps:txbx>
                          <w:txbxContent>
                            <w:p w14:paraId="23735283" w14:textId="77777777" w:rsidR="009A779E" w:rsidRDefault="009A779E">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732" name="Shape 732"/>
                        <wps:cNvSpPr/>
                        <wps:spPr>
                          <a:xfrm>
                            <a:off x="4130040" y="0"/>
                            <a:ext cx="973074" cy="592074"/>
                          </a:xfrm>
                          <a:custGeom>
                            <a:avLst/>
                            <a:gdLst/>
                            <a:ahLst/>
                            <a:cxnLst/>
                            <a:rect l="0" t="0" r="0" b="0"/>
                            <a:pathLst>
                              <a:path w="973074" h="592074">
                                <a:moveTo>
                                  <a:pt x="0" y="0"/>
                                </a:moveTo>
                                <a:lnTo>
                                  <a:pt x="973074" y="0"/>
                                </a:lnTo>
                                <a:lnTo>
                                  <a:pt x="973074" y="9906"/>
                                </a:lnTo>
                                <a:lnTo>
                                  <a:pt x="9144" y="9906"/>
                                </a:lnTo>
                                <a:lnTo>
                                  <a:pt x="9144" y="582930"/>
                                </a:lnTo>
                                <a:lnTo>
                                  <a:pt x="973074" y="582930"/>
                                </a:lnTo>
                                <a:lnTo>
                                  <a:pt x="973074" y="592074"/>
                                </a:lnTo>
                                <a:lnTo>
                                  <a:pt x="0" y="59207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3" name="Shape 733"/>
                        <wps:cNvSpPr/>
                        <wps:spPr>
                          <a:xfrm>
                            <a:off x="5103114" y="0"/>
                            <a:ext cx="973074" cy="592074"/>
                          </a:xfrm>
                          <a:custGeom>
                            <a:avLst/>
                            <a:gdLst/>
                            <a:ahLst/>
                            <a:cxnLst/>
                            <a:rect l="0" t="0" r="0" b="0"/>
                            <a:pathLst>
                              <a:path w="973074" h="592074">
                                <a:moveTo>
                                  <a:pt x="0" y="0"/>
                                </a:moveTo>
                                <a:lnTo>
                                  <a:pt x="973074" y="0"/>
                                </a:lnTo>
                                <a:lnTo>
                                  <a:pt x="973074" y="592074"/>
                                </a:lnTo>
                                <a:lnTo>
                                  <a:pt x="0" y="592074"/>
                                </a:lnTo>
                                <a:lnTo>
                                  <a:pt x="0" y="582930"/>
                                </a:lnTo>
                                <a:lnTo>
                                  <a:pt x="963930" y="582930"/>
                                </a:lnTo>
                                <a:lnTo>
                                  <a:pt x="96393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4" name="Rectangle 734"/>
                        <wps:cNvSpPr/>
                        <wps:spPr>
                          <a:xfrm>
                            <a:off x="4459225" y="82611"/>
                            <a:ext cx="59237" cy="159083"/>
                          </a:xfrm>
                          <a:prstGeom prst="rect">
                            <a:avLst/>
                          </a:prstGeom>
                          <a:ln>
                            <a:noFill/>
                          </a:ln>
                        </wps:spPr>
                        <wps:txbx>
                          <w:txbxContent>
                            <w:p w14:paraId="0F651B4E" w14:textId="77777777" w:rsidR="009A779E" w:rsidRDefault="009A779E">
                              <w:pPr>
                                <w:spacing w:after="160" w:line="259" w:lineRule="auto"/>
                                <w:ind w:left="0" w:firstLine="0"/>
                              </w:pPr>
                              <w:r>
                                <w:rPr>
                                  <w:rFonts w:ascii="Arial" w:eastAsia="Arial" w:hAnsi="Arial" w:cs="Arial"/>
                                  <w:sz w:val="20"/>
                                </w:rPr>
                                <w:t>•</w:t>
                              </w:r>
                            </w:p>
                          </w:txbxContent>
                        </wps:txbx>
                        <wps:bodyPr horzOverflow="overflow" vert="horz" lIns="0" tIns="0" rIns="0" bIns="0" rtlCol="0">
                          <a:noAutofit/>
                        </wps:bodyPr>
                      </wps:wsp>
                      <wps:wsp>
                        <wps:cNvPr id="735" name="Rectangle 735"/>
                        <wps:cNvSpPr/>
                        <wps:spPr>
                          <a:xfrm>
                            <a:off x="4687824" y="79815"/>
                            <a:ext cx="977880" cy="172388"/>
                          </a:xfrm>
                          <a:prstGeom prst="rect">
                            <a:avLst/>
                          </a:prstGeom>
                          <a:ln>
                            <a:noFill/>
                          </a:ln>
                        </wps:spPr>
                        <wps:txbx>
                          <w:txbxContent>
                            <w:p w14:paraId="582DF688" w14:textId="77777777" w:rsidR="009A779E" w:rsidRDefault="009A779E">
                              <w:pPr>
                                <w:spacing w:after="160" w:line="259" w:lineRule="auto"/>
                                <w:ind w:left="0" w:firstLine="0"/>
                              </w:pPr>
                              <w:r>
                                <w:rPr>
                                  <w:sz w:val="20"/>
                                </w:rPr>
                                <w:t>Business Lines</w:t>
                              </w:r>
                            </w:p>
                          </w:txbxContent>
                        </wps:txbx>
                        <wps:bodyPr horzOverflow="overflow" vert="horz" lIns="0" tIns="0" rIns="0" bIns="0" rtlCol="0">
                          <a:noAutofit/>
                        </wps:bodyPr>
                      </wps:wsp>
                      <wps:wsp>
                        <wps:cNvPr id="736" name="Rectangle 736"/>
                        <wps:cNvSpPr/>
                        <wps:spPr>
                          <a:xfrm>
                            <a:off x="5422398" y="87023"/>
                            <a:ext cx="42312" cy="153959"/>
                          </a:xfrm>
                          <a:prstGeom prst="rect">
                            <a:avLst/>
                          </a:prstGeom>
                          <a:ln>
                            <a:noFill/>
                          </a:ln>
                        </wps:spPr>
                        <wps:txbx>
                          <w:txbxContent>
                            <w:p w14:paraId="6BA9750E" w14:textId="77777777" w:rsidR="009A779E" w:rsidRDefault="009A779E">
                              <w:pPr>
                                <w:spacing w:after="160" w:line="259" w:lineRule="auto"/>
                                <w:ind w:lef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37" name="Rectangle 737"/>
                        <wps:cNvSpPr/>
                        <wps:spPr>
                          <a:xfrm>
                            <a:off x="4459225" y="237301"/>
                            <a:ext cx="59237" cy="159083"/>
                          </a:xfrm>
                          <a:prstGeom prst="rect">
                            <a:avLst/>
                          </a:prstGeom>
                          <a:ln>
                            <a:noFill/>
                          </a:ln>
                        </wps:spPr>
                        <wps:txbx>
                          <w:txbxContent>
                            <w:p w14:paraId="5DBAB223" w14:textId="77777777" w:rsidR="009A779E" w:rsidRDefault="009A779E">
                              <w:pPr>
                                <w:spacing w:after="160" w:line="259" w:lineRule="auto"/>
                                <w:ind w:left="0" w:firstLine="0"/>
                              </w:pPr>
                              <w:r>
                                <w:rPr>
                                  <w:rFonts w:ascii="Arial" w:eastAsia="Arial" w:hAnsi="Arial" w:cs="Arial"/>
                                  <w:sz w:val="20"/>
                                </w:rPr>
                                <w:t>•</w:t>
                              </w:r>
                            </w:p>
                          </w:txbxContent>
                        </wps:txbx>
                        <wps:bodyPr horzOverflow="overflow" vert="horz" lIns="0" tIns="0" rIns="0" bIns="0" rtlCol="0">
                          <a:noAutofit/>
                        </wps:bodyPr>
                      </wps:wsp>
                      <wps:wsp>
                        <wps:cNvPr id="738" name="Rectangle 738"/>
                        <wps:cNvSpPr/>
                        <wps:spPr>
                          <a:xfrm>
                            <a:off x="4687824" y="234505"/>
                            <a:ext cx="718457" cy="172388"/>
                          </a:xfrm>
                          <a:prstGeom prst="rect">
                            <a:avLst/>
                          </a:prstGeom>
                          <a:ln>
                            <a:noFill/>
                          </a:ln>
                        </wps:spPr>
                        <wps:txbx>
                          <w:txbxContent>
                            <w:p w14:paraId="56E16C77" w14:textId="77777777" w:rsidR="009A779E" w:rsidRDefault="009A779E">
                              <w:pPr>
                                <w:spacing w:after="160" w:line="259" w:lineRule="auto"/>
                                <w:ind w:left="0" w:firstLine="0"/>
                              </w:pPr>
                              <w:r>
                                <w:rPr>
                                  <w:sz w:val="20"/>
                                </w:rPr>
                                <w:t>Objectives</w:t>
                              </w:r>
                            </w:p>
                          </w:txbxContent>
                        </wps:txbx>
                        <wps:bodyPr horzOverflow="overflow" vert="horz" lIns="0" tIns="0" rIns="0" bIns="0" rtlCol="0">
                          <a:noAutofit/>
                        </wps:bodyPr>
                      </wps:wsp>
                      <wps:wsp>
                        <wps:cNvPr id="739" name="Rectangle 739"/>
                        <wps:cNvSpPr/>
                        <wps:spPr>
                          <a:xfrm>
                            <a:off x="5228081" y="241713"/>
                            <a:ext cx="42312" cy="153959"/>
                          </a:xfrm>
                          <a:prstGeom prst="rect">
                            <a:avLst/>
                          </a:prstGeom>
                          <a:ln>
                            <a:noFill/>
                          </a:ln>
                        </wps:spPr>
                        <wps:txbx>
                          <w:txbxContent>
                            <w:p w14:paraId="4037EB70" w14:textId="77777777" w:rsidR="009A779E" w:rsidRDefault="009A779E">
                              <w:pPr>
                                <w:spacing w:after="160" w:line="259" w:lineRule="auto"/>
                                <w:ind w:lef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40" name="Rectangle 740"/>
                        <wps:cNvSpPr/>
                        <wps:spPr>
                          <a:xfrm>
                            <a:off x="4459225" y="393505"/>
                            <a:ext cx="59237" cy="159084"/>
                          </a:xfrm>
                          <a:prstGeom prst="rect">
                            <a:avLst/>
                          </a:prstGeom>
                          <a:ln>
                            <a:noFill/>
                          </a:ln>
                        </wps:spPr>
                        <wps:txbx>
                          <w:txbxContent>
                            <w:p w14:paraId="0A664EF0" w14:textId="77777777" w:rsidR="009A779E" w:rsidRDefault="009A779E">
                              <w:pPr>
                                <w:spacing w:after="160" w:line="259" w:lineRule="auto"/>
                                <w:ind w:left="0" w:firstLine="0"/>
                              </w:pPr>
                              <w:r>
                                <w:rPr>
                                  <w:rFonts w:ascii="Arial" w:eastAsia="Arial" w:hAnsi="Arial" w:cs="Arial"/>
                                  <w:sz w:val="20"/>
                                </w:rPr>
                                <w:t>•</w:t>
                              </w:r>
                            </w:p>
                          </w:txbxContent>
                        </wps:txbx>
                        <wps:bodyPr horzOverflow="overflow" vert="horz" lIns="0" tIns="0" rIns="0" bIns="0" rtlCol="0">
                          <a:noAutofit/>
                        </wps:bodyPr>
                      </wps:wsp>
                      <wps:wsp>
                        <wps:cNvPr id="741" name="Rectangle 741"/>
                        <wps:cNvSpPr/>
                        <wps:spPr>
                          <a:xfrm>
                            <a:off x="4687824" y="390710"/>
                            <a:ext cx="554845" cy="172388"/>
                          </a:xfrm>
                          <a:prstGeom prst="rect">
                            <a:avLst/>
                          </a:prstGeom>
                          <a:ln>
                            <a:noFill/>
                          </a:ln>
                        </wps:spPr>
                        <wps:txbx>
                          <w:txbxContent>
                            <w:p w14:paraId="73AFEB9D" w14:textId="77777777" w:rsidR="009A779E" w:rsidRDefault="009A779E">
                              <w:pPr>
                                <w:spacing w:after="160" w:line="259" w:lineRule="auto"/>
                                <w:ind w:left="0" w:firstLine="0"/>
                              </w:pPr>
                              <w:r>
                                <w:rPr>
                                  <w:sz w:val="20"/>
                                </w:rPr>
                                <w:t>Projects</w:t>
                              </w:r>
                            </w:p>
                          </w:txbxContent>
                        </wps:txbx>
                        <wps:bodyPr horzOverflow="overflow" vert="horz" lIns="0" tIns="0" rIns="0" bIns="0" rtlCol="0">
                          <a:noAutofit/>
                        </wps:bodyPr>
                      </wps:wsp>
                      <wps:wsp>
                        <wps:cNvPr id="742" name="Rectangle 742"/>
                        <wps:cNvSpPr/>
                        <wps:spPr>
                          <a:xfrm>
                            <a:off x="5103881" y="397918"/>
                            <a:ext cx="42312" cy="153959"/>
                          </a:xfrm>
                          <a:prstGeom prst="rect">
                            <a:avLst/>
                          </a:prstGeom>
                          <a:ln>
                            <a:noFill/>
                          </a:ln>
                        </wps:spPr>
                        <wps:txbx>
                          <w:txbxContent>
                            <w:p w14:paraId="2BA7D2EC" w14:textId="77777777" w:rsidR="009A779E" w:rsidRDefault="009A779E">
                              <w:pPr>
                                <w:spacing w:after="160" w:line="259" w:lineRule="auto"/>
                                <w:ind w:lef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43" name="Shape 743"/>
                        <wps:cNvSpPr/>
                        <wps:spPr>
                          <a:xfrm>
                            <a:off x="1213104" y="1095756"/>
                            <a:ext cx="426720" cy="230886"/>
                          </a:xfrm>
                          <a:custGeom>
                            <a:avLst/>
                            <a:gdLst/>
                            <a:ahLst/>
                            <a:cxnLst/>
                            <a:rect l="0" t="0" r="0" b="0"/>
                            <a:pathLst>
                              <a:path w="426720" h="230886">
                                <a:moveTo>
                                  <a:pt x="309372" y="0"/>
                                </a:moveTo>
                                <a:lnTo>
                                  <a:pt x="426720" y="115824"/>
                                </a:lnTo>
                                <a:lnTo>
                                  <a:pt x="309372" y="230886"/>
                                </a:lnTo>
                                <a:lnTo>
                                  <a:pt x="309372" y="172974"/>
                                </a:lnTo>
                                <a:lnTo>
                                  <a:pt x="0" y="172974"/>
                                </a:lnTo>
                                <a:lnTo>
                                  <a:pt x="0" y="57912"/>
                                </a:lnTo>
                                <a:lnTo>
                                  <a:pt x="309372" y="57912"/>
                                </a:lnTo>
                                <a:lnTo>
                                  <a:pt x="3093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4" name="Shape 744"/>
                        <wps:cNvSpPr/>
                        <wps:spPr>
                          <a:xfrm>
                            <a:off x="1208532" y="1149096"/>
                            <a:ext cx="216576" cy="124206"/>
                          </a:xfrm>
                          <a:custGeom>
                            <a:avLst/>
                            <a:gdLst/>
                            <a:ahLst/>
                            <a:cxnLst/>
                            <a:rect l="0" t="0" r="0" b="0"/>
                            <a:pathLst>
                              <a:path w="216576" h="124206">
                                <a:moveTo>
                                  <a:pt x="0" y="0"/>
                                </a:moveTo>
                                <a:lnTo>
                                  <a:pt x="216576" y="0"/>
                                </a:lnTo>
                                <a:lnTo>
                                  <a:pt x="216576" y="9144"/>
                                </a:lnTo>
                                <a:lnTo>
                                  <a:pt x="9144" y="9144"/>
                                </a:lnTo>
                                <a:lnTo>
                                  <a:pt x="9144" y="115062"/>
                                </a:lnTo>
                                <a:lnTo>
                                  <a:pt x="216576" y="115062"/>
                                </a:lnTo>
                                <a:lnTo>
                                  <a:pt x="216576" y="124206"/>
                                </a:lnTo>
                                <a:lnTo>
                                  <a:pt x="0" y="1242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5" name="Shape 745"/>
                        <wps:cNvSpPr/>
                        <wps:spPr>
                          <a:xfrm>
                            <a:off x="1425108" y="1084326"/>
                            <a:ext cx="221574" cy="253746"/>
                          </a:xfrm>
                          <a:custGeom>
                            <a:avLst/>
                            <a:gdLst/>
                            <a:ahLst/>
                            <a:cxnLst/>
                            <a:rect l="0" t="0" r="0" b="0"/>
                            <a:pathLst>
                              <a:path w="221574" h="253746">
                                <a:moveTo>
                                  <a:pt x="92796" y="0"/>
                                </a:moveTo>
                                <a:lnTo>
                                  <a:pt x="221574" y="127254"/>
                                </a:lnTo>
                                <a:lnTo>
                                  <a:pt x="92796" y="253746"/>
                                </a:lnTo>
                                <a:lnTo>
                                  <a:pt x="92796" y="188976"/>
                                </a:lnTo>
                                <a:lnTo>
                                  <a:pt x="0" y="188976"/>
                                </a:lnTo>
                                <a:lnTo>
                                  <a:pt x="0" y="179832"/>
                                </a:lnTo>
                                <a:lnTo>
                                  <a:pt x="102702" y="179832"/>
                                </a:lnTo>
                                <a:lnTo>
                                  <a:pt x="102702" y="230234"/>
                                </a:lnTo>
                                <a:lnTo>
                                  <a:pt x="207432" y="126873"/>
                                </a:lnTo>
                                <a:lnTo>
                                  <a:pt x="102702" y="23513"/>
                                </a:lnTo>
                                <a:lnTo>
                                  <a:pt x="102702" y="73914"/>
                                </a:lnTo>
                                <a:lnTo>
                                  <a:pt x="0" y="73914"/>
                                </a:lnTo>
                                <a:lnTo>
                                  <a:pt x="0" y="64770"/>
                                </a:lnTo>
                                <a:lnTo>
                                  <a:pt x="92796" y="64770"/>
                                </a:lnTo>
                                <a:lnTo>
                                  <a:pt x="927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6" name="Shape 746"/>
                        <wps:cNvSpPr/>
                        <wps:spPr>
                          <a:xfrm>
                            <a:off x="5727954" y="598170"/>
                            <a:ext cx="230886" cy="1398270"/>
                          </a:xfrm>
                          <a:custGeom>
                            <a:avLst/>
                            <a:gdLst/>
                            <a:ahLst/>
                            <a:cxnLst/>
                            <a:rect l="0" t="0" r="0" b="0"/>
                            <a:pathLst>
                              <a:path w="230886" h="1398270">
                                <a:moveTo>
                                  <a:pt x="115824" y="0"/>
                                </a:moveTo>
                                <a:lnTo>
                                  <a:pt x="230886" y="298704"/>
                                </a:lnTo>
                                <a:lnTo>
                                  <a:pt x="172974" y="298704"/>
                                </a:lnTo>
                                <a:lnTo>
                                  <a:pt x="172974" y="1100328"/>
                                </a:lnTo>
                                <a:lnTo>
                                  <a:pt x="230886" y="1100328"/>
                                </a:lnTo>
                                <a:lnTo>
                                  <a:pt x="115824" y="1398270"/>
                                </a:lnTo>
                                <a:lnTo>
                                  <a:pt x="0" y="1100328"/>
                                </a:lnTo>
                                <a:lnTo>
                                  <a:pt x="57912" y="1100328"/>
                                </a:lnTo>
                                <a:lnTo>
                                  <a:pt x="57912" y="298704"/>
                                </a:lnTo>
                                <a:lnTo>
                                  <a:pt x="0" y="298704"/>
                                </a:lnTo>
                                <a:lnTo>
                                  <a:pt x="1158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7" name="Shape 747"/>
                        <wps:cNvSpPr/>
                        <wps:spPr>
                          <a:xfrm>
                            <a:off x="5721096" y="586197"/>
                            <a:ext cx="122301" cy="1422978"/>
                          </a:xfrm>
                          <a:custGeom>
                            <a:avLst/>
                            <a:gdLst/>
                            <a:ahLst/>
                            <a:cxnLst/>
                            <a:rect l="0" t="0" r="0" b="0"/>
                            <a:pathLst>
                              <a:path w="122301" h="1422978">
                                <a:moveTo>
                                  <a:pt x="122301" y="0"/>
                                </a:moveTo>
                                <a:lnTo>
                                  <a:pt x="122301" y="25112"/>
                                </a:lnTo>
                                <a:lnTo>
                                  <a:pt x="14079" y="305343"/>
                                </a:lnTo>
                                <a:lnTo>
                                  <a:pt x="69342" y="305343"/>
                                </a:lnTo>
                                <a:lnTo>
                                  <a:pt x="69342" y="1116873"/>
                                </a:lnTo>
                                <a:lnTo>
                                  <a:pt x="13784" y="1116873"/>
                                </a:lnTo>
                                <a:lnTo>
                                  <a:pt x="122301" y="1397866"/>
                                </a:lnTo>
                                <a:lnTo>
                                  <a:pt x="122301" y="1422978"/>
                                </a:lnTo>
                                <a:lnTo>
                                  <a:pt x="0" y="1107729"/>
                                </a:lnTo>
                                <a:lnTo>
                                  <a:pt x="60198" y="1107729"/>
                                </a:lnTo>
                                <a:lnTo>
                                  <a:pt x="60198" y="315249"/>
                                </a:lnTo>
                                <a:lnTo>
                                  <a:pt x="0" y="315249"/>
                                </a:lnTo>
                                <a:lnTo>
                                  <a:pt x="12230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8" name="Shape 748"/>
                        <wps:cNvSpPr/>
                        <wps:spPr>
                          <a:xfrm>
                            <a:off x="5843397" y="585216"/>
                            <a:ext cx="122301" cy="1424940"/>
                          </a:xfrm>
                          <a:custGeom>
                            <a:avLst/>
                            <a:gdLst/>
                            <a:ahLst/>
                            <a:cxnLst/>
                            <a:rect l="0" t="0" r="0" b="0"/>
                            <a:pathLst>
                              <a:path w="122301" h="1424940">
                                <a:moveTo>
                                  <a:pt x="381" y="0"/>
                                </a:moveTo>
                                <a:lnTo>
                                  <a:pt x="122301" y="316230"/>
                                </a:lnTo>
                                <a:lnTo>
                                  <a:pt x="62103" y="316230"/>
                                </a:lnTo>
                                <a:lnTo>
                                  <a:pt x="62103" y="1108710"/>
                                </a:lnTo>
                                <a:lnTo>
                                  <a:pt x="122301" y="1108710"/>
                                </a:lnTo>
                                <a:lnTo>
                                  <a:pt x="381" y="1424940"/>
                                </a:lnTo>
                                <a:lnTo>
                                  <a:pt x="0" y="1423959"/>
                                </a:lnTo>
                                <a:lnTo>
                                  <a:pt x="0" y="1398847"/>
                                </a:lnTo>
                                <a:lnTo>
                                  <a:pt x="108517" y="1117854"/>
                                </a:lnTo>
                                <a:lnTo>
                                  <a:pt x="52959" y="1117854"/>
                                </a:lnTo>
                                <a:lnTo>
                                  <a:pt x="52959" y="306324"/>
                                </a:lnTo>
                                <a:lnTo>
                                  <a:pt x="108222" y="306324"/>
                                </a:lnTo>
                                <a:lnTo>
                                  <a:pt x="0" y="26093"/>
                                </a:lnTo>
                                <a:lnTo>
                                  <a:pt x="0" y="981"/>
                                </a:lnTo>
                                <a:lnTo>
                                  <a:pt x="38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9" name="Shape 749"/>
                        <wps:cNvSpPr/>
                        <wps:spPr>
                          <a:xfrm>
                            <a:off x="1781556" y="1501140"/>
                            <a:ext cx="228600" cy="484632"/>
                          </a:xfrm>
                          <a:custGeom>
                            <a:avLst/>
                            <a:gdLst/>
                            <a:ahLst/>
                            <a:cxnLst/>
                            <a:rect l="0" t="0" r="0" b="0"/>
                            <a:pathLst>
                              <a:path w="228600" h="484632">
                                <a:moveTo>
                                  <a:pt x="114300" y="0"/>
                                </a:moveTo>
                                <a:lnTo>
                                  <a:pt x="228600" y="105918"/>
                                </a:lnTo>
                                <a:lnTo>
                                  <a:pt x="171450" y="105918"/>
                                </a:lnTo>
                                <a:lnTo>
                                  <a:pt x="171450" y="378714"/>
                                </a:lnTo>
                                <a:lnTo>
                                  <a:pt x="228600" y="378714"/>
                                </a:lnTo>
                                <a:lnTo>
                                  <a:pt x="114300" y="484632"/>
                                </a:lnTo>
                                <a:lnTo>
                                  <a:pt x="0" y="378714"/>
                                </a:lnTo>
                                <a:lnTo>
                                  <a:pt x="57150" y="378714"/>
                                </a:lnTo>
                                <a:lnTo>
                                  <a:pt x="57150" y="105918"/>
                                </a:lnTo>
                                <a:lnTo>
                                  <a:pt x="0" y="105918"/>
                                </a:lnTo>
                                <a:lnTo>
                                  <a:pt x="1143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0" name="Shape 750"/>
                        <wps:cNvSpPr/>
                        <wps:spPr>
                          <a:xfrm>
                            <a:off x="1769364" y="1494282"/>
                            <a:ext cx="126873" cy="498348"/>
                          </a:xfrm>
                          <a:custGeom>
                            <a:avLst/>
                            <a:gdLst/>
                            <a:ahLst/>
                            <a:cxnLst/>
                            <a:rect l="0" t="0" r="0" b="0"/>
                            <a:pathLst>
                              <a:path w="126873" h="498348">
                                <a:moveTo>
                                  <a:pt x="126492" y="0"/>
                                </a:moveTo>
                                <a:lnTo>
                                  <a:pt x="126873" y="353"/>
                                </a:lnTo>
                                <a:lnTo>
                                  <a:pt x="126873" y="13106"/>
                                </a:lnTo>
                                <a:lnTo>
                                  <a:pt x="24983" y="108204"/>
                                </a:lnTo>
                                <a:lnTo>
                                  <a:pt x="74676" y="108204"/>
                                </a:lnTo>
                                <a:lnTo>
                                  <a:pt x="74676" y="390144"/>
                                </a:lnTo>
                                <a:lnTo>
                                  <a:pt x="24983" y="390144"/>
                                </a:lnTo>
                                <a:lnTo>
                                  <a:pt x="126873" y="485242"/>
                                </a:lnTo>
                                <a:lnTo>
                                  <a:pt x="126873" y="497995"/>
                                </a:lnTo>
                                <a:lnTo>
                                  <a:pt x="126492" y="498348"/>
                                </a:lnTo>
                                <a:lnTo>
                                  <a:pt x="0" y="381000"/>
                                </a:lnTo>
                                <a:lnTo>
                                  <a:pt x="64770" y="381000"/>
                                </a:lnTo>
                                <a:lnTo>
                                  <a:pt x="64770" y="117348"/>
                                </a:lnTo>
                                <a:lnTo>
                                  <a:pt x="0" y="117348"/>
                                </a:lnTo>
                                <a:lnTo>
                                  <a:pt x="12649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1" name="Shape 751"/>
                        <wps:cNvSpPr/>
                        <wps:spPr>
                          <a:xfrm>
                            <a:off x="1896237" y="1494636"/>
                            <a:ext cx="126111" cy="497642"/>
                          </a:xfrm>
                          <a:custGeom>
                            <a:avLst/>
                            <a:gdLst/>
                            <a:ahLst/>
                            <a:cxnLst/>
                            <a:rect l="0" t="0" r="0" b="0"/>
                            <a:pathLst>
                              <a:path w="126111" h="497642">
                                <a:moveTo>
                                  <a:pt x="0" y="0"/>
                                </a:moveTo>
                                <a:lnTo>
                                  <a:pt x="126111" y="116995"/>
                                </a:lnTo>
                                <a:lnTo>
                                  <a:pt x="62103" y="116995"/>
                                </a:lnTo>
                                <a:lnTo>
                                  <a:pt x="62103" y="380647"/>
                                </a:lnTo>
                                <a:lnTo>
                                  <a:pt x="126111" y="380647"/>
                                </a:lnTo>
                                <a:lnTo>
                                  <a:pt x="0" y="497642"/>
                                </a:lnTo>
                                <a:lnTo>
                                  <a:pt x="0" y="484889"/>
                                </a:lnTo>
                                <a:lnTo>
                                  <a:pt x="101890" y="389791"/>
                                </a:lnTo>
                                <a:lnTo>
                                  <a:pt x="52197" y="389791"/>
                                </a:lnTo>
                                <a:lnTo>
                                  <a:pt x="52197" y="107851"/>
                                </a:lnTo>
                                <a:lnTo>
                                  <a:pt x="101890" y="107851"/>
                                </a:lnTo>
                                <a:lnTo>
                                  <a:pt x="0" y="1275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2" name="Shape 752"/>
                        <wps:cNvSpPr/>
                        <wps:spPr>
                          <a:xfrm>
                            <a:off x="3597402" y="248412"/>
                            <a:ext cx="532638" cy="85344"/>
                          </a:xfrm>
                          <a:custGeom>
                            <a:avLst/>
                            <a:gdLst/>
                            <a:ahLst/>
                            <a:cxnLst/>
                            <a:rect l="0" t="0" r="0" b="0"/>
                            <a:pathLst>
                              <a:path w="532638" h="85344">
                                <a:moveTo>
                                  <a:pt x="447294" y="0"/>
                                </a:moveTo>
                                <a:lnTo>
                                  <a:pt x="532638" y="42672"/>
                                </a:lnTo>
                                <a:lnTo>
                                  <a:pt x="447294" y="85344"/>
                                </a:lnTo>
                                <a:lnTo>
                                  <a:pt x="447294" y="57128"/>
                                </a:lnTo>
                                <a:lnTo>
                                  <a:pt x="0" y="56388"/>
                                </a:lnTo>
                                <a:lnTo>
                                  <a:pt x="0" y="28194"/>
                                </a:lnTo>
                                <a:lnTo>
                                  <a:pt x="447294" y="28194"/>
                                </a:lnTo>
                                <a:lnTo>
                                  <a:pt x="44729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3" name="Shape 753"/>
                        <wps:cNvSpPr/>
                        <wps:spPr>
                          <a:xfrm>
                            <a:off x="521208" y="1389126"/>
                            <a:ext cx="228600" cy="596646"/>
                          </a:xfrm>
                          <a:custGeom>
                            <a:avLst/>
                            <a:gdLst/>
                            <a:ahLst/>
                            <a:cxnLst/>
                            <a:rect l="0" t="0" r="0" b="0"/>
                            <a:pathLst>
                              <a:path w="228600" h="596646">
                                <a:moveTo>
                                  <a:pt x="114300" y="0"/>
                                </a:moveTo>
                                <a:lnTo>
                                  <a:pt x="228600" y="97536"/>
                                </a:lnTo>
                                <a:lnTo>
                                  <a:pt x="171450" y="97536"/>
                                </a:lnTo>
                                <a:lnTo>
                                  <a:pt x="171450" y="499110"/>
                                </a:lnTo>
                                <a:lnTo>
                                  <a:pt x="228600" y="499110"/>
                                </a:lnTo>
                                <a:lnTo>
                                  <a:pt x="114300" y="596646"/>
                                </a:lnTo>
                                <a:lnTo>
                                  <a:pt x="0" y="499110"/>
                                </a:lnTo>
                                <a:lnTo>
                                  <a:pt x="57150" y="499110"/>
                                </a:lnTo>
                                <a:lnTo>
                                  <a:pt x="57150" y="97536"/>
                                </a:lnTo>
                                <a:lnTo>
                                  <a:pt x="0" y="97536"/>
                                </a:lnTo>
                                <a:lnTo>
                                  <a:pt x="1143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4" name="Shape 754"/>
                        <wps:cNvSpPr/>
                        <wps:spPr>
                          <a:xfrm>
                            <a:off x="508254" y="1383030"/>
                            <a:ext cx="127254" cy="608838"/>
                          </a:xfrm>
                          <a:custGeom>
                            <a:avLst/>
                            <a:gdLst/>
                            <a:ahLst/>
                            <a:cxnLst/>
                            <a:rect l="0" t="0" r="0" b="0"/>
                            <a:pathLst>
                              <a:path w="127254" h="608838">
                                <a:moveTo>
                                  <a:pt x="127254" y="0"/>
                                </a:moveTo>
                                <a:lnTo>
                                  <a:pt x="127254" y="12507"/>
                                </a:lnTo>
                                <a:lnTo>
                                  <a:pt x="25825" y="99060"/>
                                </a:lnTo>
                                <a:lnTo>
                                  <a:pt x="74676" y="99060"/>
                                </a:lnTo>
                                <a:lnTo>
                                  <a:pt x="74676" y="510540"/>
                                </a:lnTo>
                                <a:lnTo>
                                  <a:pt x="25902" y="510540"/>
                                </a:lnTo>
                                <a:lnTo>
                                  <a:pt x="127254" y="596351"/>
                                </a:lnTo>
                                <a:lnTo>
                                  <a:pt x="127254" y="608838"/>
                                </a:lnTo>
                                <a:lnTo>
                                  <a:pt x="0" y="500634"/>
                                </a:lnTo>
                                <a:lnTo>
                                  <a:pt x="64770" y="500634"/>
                                </a:lnTo>
                                <a:lnTo>
                                  <a:pt x="64770" y="108204"/>
                                </a:lnTo>
                                <a:lnTo>
                                  <a:pt x="0" y="108204"/>
                                </a:lnTo>
                                <a:lnTo>
                                  <a:pt x="12725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5" name="Shape 755"/>
                        <wps:cNvSpPr/>
                        <wps:spPr>
                          <a:xfrm>
                            <a:off x="635508" y="1383030"/>
                            <a:ext cx="127254" cy="608838"/>
                          </a:xfrm>
                          <a:custGeom>
                            <a:avLst/>
                            <a:gdLst/>
                            <a:ahLst/>
                            <a:cxnLst/>
                            <a:rect l="0" t="0" r="0" b="0"/>
                            <a:pathLst>
                              <a:path w="127254" h="608838">
                                <a:moveTo>
                                  <a:pt x="0" y="0"/>
                                </a:moveTo>
                                <a:lnTo>
                                  <a:pt x="127254" y="108204"/>
                                </a:lnTo>
                                <a:lnTo>
                                  <a:pt x="61722" y="108204"/>
                                </a:lnTo>
                                <a:lnTo>
                                  <a:pt x="61722" y="500634"/>
                                </a:lnTo>
                                <a:lnTo>
                                  <a:pt x="127254" y="500634"/>
                                </a:lnTo>
                                <a:lnTo>
                                  <a:pt x="0" y="608838"/>
                                </a:lnTo>
                                <a:lnTo>
                                  <a:pt x="0" y="596351"/>
                                </a:lnTo>
                                <a:lnTo>
                                  <a:pt x="101352" y="510540"/>
                                </a:lnTo>
                                <a:lnTo>
                                  <a:pt x="51816" y="510540"/>
                                </a:lnTo>
                                <a:lnTo>
                                  <a:pt x="51816" y="99060"/>
                                </a:lnTo>
                                <a:lnTo>
                                  <a:pt x="101429" y="99060"/>
                                </a:lnTo>
                                <a:lnTo>
                                  <a:pt x="0" y="1250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6" name="Shape 756"/>
                        <wps:cNvSpPr/>
                        <wps:spPr>
                          <a:xfrm>
                            <a:off x="3597402" y="1210056"/>
                            <a:ext cx="326136" cy="86106"/>
                          </a:xfrm>
                          <a:custGeom>
                            <a:avLst/>
                            <a:gdLst/>
                            <a:ahLst/>
                            <a:cxnLst/>
                            <a:rect l="0" t="0" r="0" b="0"/>
                            <a:pathLst>
                              <a:path w="326136" h="86106">
                                <a:moveTo>
                                  <a:pt x="240030" y="0"/>
                                </a:moveTo>
                                <a:lnTo>
                                  <a:pt x="326136" y="43434"/>
                                </a:lnTo>
                                <a:lnTo>
                                  <a:pt x="240030" y="86106"/>
                                </a:lnTo>
                                <a:lnTo>
                                  <a:pt x="240030" y="57869"/>
                                </a:lnTo>
                                <a:lnTo>
                                  <a:pt x="0" y="57150"/>
                                </a:lnTo>
                                <a:lnTo>
                                  <a:pt x="0" y="28194"/>
                                </a:lnTo>
                                <a:lnTo>
                                  <a:pt x="240030" y="28913"/>
                                </a:lnTo>
                                <a:lnTo>
                                  <a:pt x="24003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06" name="Shape 32106"/>
                        <wps:cNvSpPr/>
                        <wps:spPr>
                          <a:xfrm>
                            <a:off x="3922776" y="970788"/>
                            <a:ext cx="1676400" cy="519684"/>
                          </a:xfrm>
                          <a:custGeom>
                            <a:avLst/>
                            <a:gdLst/>
                            <a:ahLst/>
                            <a:cxnLst/>
                            <a:rect l="0" t="0" r="0" b="0"/>
                            <a:pathLst>
                              <a:path w="1676400" h="519684">
                                <a:moveTo>
                                  <a:pt x="0" y="0"/>
                                </a:moveTo>
                                <a:lnTo>
                                  <a:pt x="1676400" y="0"/>
                                </a:lnTo>
                                <a:lnTo>
                                  <a:pt x="1676400" y="519684"/>
                                </a:lnTo>
                                <a:lnTo>
                                  <a:pt x="0" y="51968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58" name="Shape 758"/>
                        <wps:cNvSpPr/>
                        <wps:spPr>
                          <a:xfrm>
                            <a:off x="3918204" y="966216"/>
                            <a:ext cx="842772" cy="528828"/>
                          </a:xfrm>
                          <a:custGeom>
                            <a:avLst/>
                            <a:gdLst/>
                            <a:ahLst/>
                            <a:cxnLst/>
                            <a:rect l="0" t="0" r="0" b="0"/>
                            <a:pathLst>
                              <a:path w="842772" h="528828">
                                <a:moveTo>
                                  <a:pt x="0" y="0"/>
                                </a:moveTo>
                                <a:lnTo>
                                  <a:pt x="842772" y="0"/>
                                </a:lnTo>
                                <a:lnTo>
                                  <a:pt x="842772" y="9906"/>
                                </a:lnTo>
                                <a:lnTo>
                                  <a:pt x="9144" y="9906"/>
                                </a:lnTo>
                                <a:lnTo>
                                  <a:pt x="9144" y="518922"/>
                                </a:lnTo>
                                <a:lnTo>
                                  <a:pt x="842772" y="518922"/>
                                </a:lnTo>
                                <a:lnTo>
                                  <a:pt x="842772" y="528828"/>
                                </a:lnTo>
                                <a:lnTo>
                                  <a:pt x="0" y="52882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9" name="Shape 759"/>
                        <wps:cNvSpPr/>
                        <wps:spPr>
                          <a:xfrm>
                            <a:off x="4760977" y="966216"/>
                            <a:ext cx="842772" cy="528828"/>
                          </a:xfrm>
                          <a:custGeom>
                            <a:avLst/>
                            <a:gdLst/>
                            <a:ahLst/>
                            <a:cxnLst/>
                            <a:rect l="0" t="0" r="0" b="0"/>
                            <a:pathLst>
                              <a:path w="842772" h="528828">
                                <a:moveTo>
                                  <a:pt x="0" y="0"/>
                                </a:moveTo>
                                <a:lnTo>
                                  <a:pt x="842772" y="0"/>
                                </a:lnTo>
                                <a:lnTo>
                                  <a:pt x="842772" y="528828"/>
                                </a:lnTo>
                                <a:lnTo>
                                  <a:pt x="0" y="528828"/>
                                </a:lnTo>
                                <a:lnTo>
                                  <a:pt x="0" y="518922"/>
                                </a:lnTo>
                                <a:lnTo>
                                  <a:pt x="833628" y="518922"/>
                                </a:lnTo>
                                <a:lnTo>
                                  <a:pt x="833628"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0" name="Rectangle 760"/>
                        <wps:cNvSpPr/>
                        <wps:spPr>
                          <a:xfrm>
                            <a:off x="4018788" y="1046032"/>
                            <a:ext cx="1787240" cy="172388"/>
                          </a:xfrm>
                          <a:prstGeom prst="rect">
                            <a:avLst/>
                          </a:prstGeom>
                          <a:ln>
                            <a:noFill/>
                          </a:ln>
                        </wps:spPr>
                        <wps:txbx>
                          <w:txbxContent>
                            <w:p w14:paraId="16B6E7A8" w14:textId="77777777" w:rsidR="009A779E" w:rsidRDefault="009A779E">
                              <w:pPr>
                                <w:spacing w:after="160" w:line="259" w:lineRule="auto"/>
                                <w:ind w:left="0" w:firstLine="0"/>
                              </w:pPr>
                              <w:r>
                                <w:rPr>
                                  <w:sz w:val="20"/>
                                </w:rPr>
                                <w:t>Processes and procedures</w:t>
                              </w:r>
                            </w:p>
                          </w:txbxContent>
                        </wps:txbx>
                        <wps:bodyPr horzOverflow="overflow" vert="horz" lIns="0" tIns="0" rIns="0" bIns="0" rtlCol="0">
                          <a:noAutofit/>
                        </wps:bodyPr>
                      </wps:wsp>
                      <wps:wsp>
                        <wps:cNvPr id="761" name="Rectangle 761"/>
                        <wps:cNvSpPr/>
                        <wps:spPr>
                          <a:xfrm>
                            <a:off x="5361432" y="1030521"/>
                            <a:ext cx="56348" cy="190519"/>
                          </a:xfrm>
                          <a:prstGeom prst="rect">
                            <a:avLst/>
                          </a:prstGeom>
                          <a:ln>
                            <a:noFill/>
                          </a:ln>
                        </wps:spPr>
                        <wps:txbx>
                          <w:txbxContent>
                            <w:p w14:paraId="613531AB"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62" name="Rectangle 762"/>
                        <wps:cNvSpPr/>
                        <wps:spPr>
                          <a:xfrm>
                            <a:off x="4018788" y="1200718"/>
                            <a:ext cx="1341526" cy="172388"/>
                          </a:xfrm>
                          <a:prstGeom prst="rect">
                            <a:avLst/>
                          </a:prstGeom>
                          <a:ln>
                            <a:noFill/>
                          </a:ln>
                        </wps:spPr>
                        <wps:txbx>
                          <w:txbxContent>
                            <w:p w14:paraId="15326200" w14:textId="77777777" w:rsidR="009A779E" w:rsidRDefault="009A779E">
                              <w:pPr>
                                <w:spacing w:after="160" w:line="259" w:lineRule="auto"/>
                                <w:ind w:left="0" w:firstLine="0"/>
                              </w:pPr>
                              <w:r>
                                <w:rPr>
                                  <w:sz w:val="20"/>
                                </w:rPr>
                                <w:t>Indicators / records</w:t>
                              </w:r>
                            </w:p>
                          </w:txbxContent>
                        </wps:txbx>
                        <wps:bodyPr horzOverflow="overflow" vert="horz" lIns="0" tIns="0" rIns="0" bIns="0" rtlCol="0">
                          <a:noAutofit/>
                        </wps:bodyPr>
                      </wps:wsp>
                      <wps:wsp>
                        <wps:cNvPr id="763" name="Rectangle 763"/>
                        <wps:cNvSpPr/>
                        <wps:spPr>
                          <a:xfrm>
                            <a:off x="5026152" y="1194638"/>
                            <a:ext cx="51559" cy="174325"/>
                          </a:xfrm>
                          <a:prstGeom prst="rect">
                            <a:avLst/>
                          </a:prstGeom>
                          <a:ln>
                            <a:noFill/>
                          </a:ln>
                        </wps:spPr>
                        <wps:txbx>
                          <w:txbxContent>
                            <w:p w14:paraId="63B20E74" w14:textId="77777777" w:rsidR="009A779E" w:rsidRDefault="009A779E">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764" name="Rectangle 764"/>
                        <wps:cNvSpPr/>
                        <wps:spPr>
                          <a:xfrm>
                            <a:off x="4018788" y="1356166"/>
                            <a:ext cx="1714938" cy="172388"/>
                          </a:xfrm>
                          <a:prstGeom prst="rect">
                            <a:avLst/>
                          </a:prstGeom>
                          <a:ln>
                            <a:noFill/>
                          </a:ln>
                        </wps:spPr>
                        <wps:txbx>
                          <w:txbxContent>
                            <w:p w14:paraId="07A6B2E6" w14:textId="77777777" w:rsidR="009A779E" w:rsidRDefault="009A779E">
                              <w:pPr>
                                <w:spacing w:after="160" w:line="259" w:lineRule="auto"/>
                                <w:ind w:left="0" w:firstLine="0"/>
                              </w:pPr>
                              <w:r>
                                <w:rPr>
                                  <w:sz w:val="20"/>
                                </w:rPr>
                                <w:t>Learningandimproveme</w:t>
                              </w:r>
                            </w:p>
                          </w:txbxContent>
                        </wps:txbx>
                        <wps:bodyPr horzOverflow="overflow" vert="horz" lIns="0" tIns="0" rIns="0" bIns="0" rtlCol="0">
                          <a:noAutofit/>
                        </wps:bodyPr>
                      </wps:wsp>
                      <wps:wsp>
                        <wps:cNvPr id="765" name="Rectangle 765"/>
                        <wps:cNvSpPr/>
                        <wps:spPr>
                          <a:xfrm>
                            <a:off x="5308093" y="1356166"/>
                            <a:ext cx="145824" cy="172388"/>
                          </a:xfrm>
                          <a:prstGeom prst="rect">
                            <a:avLst/>
                          </a:prstGeom>
                          <a:ln>
                            <a:noFill/>
                          </a:ln>
                        </wps:spPr>
                        <wps:txbx>
                          <w:txbxContent>
                            <w:p w14:paraId="2B3567CE" w14:textId="77777777" w:rsidR="009A779E" w:rsidRDefault="009A779E">
                              <w:pPr>
                                <w:spacing w:after="160" w:line="259" w:lineRule="auto"/>
                                <w:ind w:left="0" w:firstLine="0"/>
                              </w:pPr>
                              <w:r>
                                <w:rPr>
                                  <w:sz w:val="20"/>
                                </w:rPr>
                                <w:t>nt</w:t>
                              </w:r>
                            </w:p>
                          </w:txbxContent>
                        </wps:txbx>
                        <wps:bodyPr horzOverflow="overflow" vert="horz" lIns="0" tIns="0" rIns="0" bIns="0" rtlCol="0">
                          <a:noAutofit/>
                        </wps:bodyPr>
                      </wps:wsp>
                      <wps:wsp>
                        <wps:cNvPr id="766" name="Shape 766"/>
                        <wps:cNvSpPr/>
                        <wps:spPr>
                          <a:xfrm>
                            <a:off x="509016" y="466344"/>
                            <a:ext cx="228600" cy="491490"/>
                          </a:xfrm>
                          <a:custGeom>
                            <a:avLst/>
                            <a:gdLst/>
                            <a:ahLst/>
                            <a:cxnLst/>
                            <a:rect l="0" t="0" r="0" b="0"/>
                            <a:pathLst>
                              <a:path w="228600" h="491490">
                                <a:moveTo>
                                  <a:pt x="114300" y="0"/>
                                </a:moveTo>
                                <a:lnTo>
                                  <a:pt x="228600" y="107442"/>
                                </a:lnTo>
                                <a:lnTo>
                                  <a:pt x="171450" y="107442"/>
                                </a:lnTo>
                                <a:lnTo>
                                  <a:pt x="171450" y="384048"/>
                                </a:lnTo>
                                <a:lnTo>
                                  <a:pt x="228600" y="384048"/>
                                </a:lnTo>
                                <a:lnTo>
                                  <a:pt x="114300" y="491490"/>
                                </a:lnTo>
                                <a:lnTo>
                                  <a:pt x="0" y="384048"/>
                                </a:lnTo>
                                <a:lnTo>
                                  <a:pt x="57150" y="384048"/>
                                </a:lnTo>
                                <a:lnTo>
                                  <a:pt x="57150" y="107442"/>
                                </a:lnTo>
                                <a:lnTo>
                                  <a:pt x="0" y="107442"/>
                                </a:lnTo>
                                <a:lnTo>
                                  <a:pt x="1143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 name="Shape 767"/>
                        <wps:cNvSpPr/>
                        <wps:spPr>
                          <a:xfrm>
                            <a:off x="496824" y="459486"/>
                            <a:ext cx="126492" cy="504444"/>
                          </a:xfrm>
                          <a:custGeom>
                            <a:avLst/>
                            <a:gdLst/>
                            <a:ahLst/>
                            <a:cxnLst/>
                            <a:rect l="0" t="0" r="0" b="0"/>
                            <a:pathLst>
                              <a:path w="126492" h="504444">
                                <a:moveTo>
                                  <a:pt x="126492" y="0"/>
                                </a:moveTo>
                                <a:lnTo>
                                  <a:pt x="126492" y="13533"/>
                                </a:lnTo>
                                <a:lnTo>
                                  <a:pt x="24157" y="109728"/>
                                </a:lnTo>
                                <a:lnTo>
                                  <a:pt x="73914" y="109728"/>
                                </a:lnTo>
                                <a:lnTo>
                                  <a:pt x="73914" y="395478"/>
                                </a:lnTo>
                                <a:lnTo>
                                  <a:pt x="24157" y="395478"/>
                                </a:lnTo>
                                <a:lnTo>
                                  <a:pt x="126492" y="491673"/>
                                </a:lnTo>
                                <a:lnTo>
                                  <a:pt x="126492" y="504444"/>
                                </a:lnTo>
                                <a:lnTo>
                                  <a:pt x="0" y="386334"/>
                                </a:lnTo>
                                <a:lnTo>
                                  <a:pt x="64770" y="386334"/>
                                </a:lnTo>
                                <a:lnTo>
                                  <a:pt x="64770" y="118872"/>
                                </a:lnTo>
                                <a:lnTo>
                                  <a:pt x="0" y="118872"/>
                                </a:lnTo>
                                <a:lnTo>
                                  <a:pt x="12649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8" name="Shape 768"/>
                        <wps:cNvSpPr/>
                        <wps:spPr>
                          <a:xfrm>
                            <a:off x="623316" y="459486"/>
                            <a:ext cx="126492" cy="504444"/>
                          </a:xfrm>
                          <a:custGeom>
                            <a:avLst/>
                            <a:gdLst/>
                            <a:ahLst/>
                            <a:cxnLst/>
                            <a:rect l="0" t="0" r="0" b="0"/>
                            <a:pathLst>
                              <a:path w="126492" h="504444">
                                <a:moveTo>
                                  <a:pt x="0" y="0"/>
                                </a:moveTo>
                                <a:lnTo>
                                  <a:pt x="126492" y="118872"/>
                                </a:lnTo>
                                <a:lnTo>
                                  <a:pt x="61722" y="118872"/>
                                </a:lnTo>
                                <a:lnTo>
                                  <a:pt x="61722" y="386334"/>
                                </a:lnTo>
                                <a:lnTo>
                                  <a:pt x="126492" y="386334"/>
                                </a:lnTo>
                                <a:lnTo>
                                  <a:pt x="0" y="504444"/>
                                </a:lnTo>
                                <a:lnTo>
                                  <a:pt x="0" y="491673"/>
                                </a:lnTo>
                                <a:lnTo>
                                  <a:pt x="102335" y="395478"/>
                                </a:lnTo>
                                <a:lnTo>
                                  <a:pt x="52578" y="395478"/>
                                </a:lnTo>
                                <a:lnTo>
                                  <a:pt x="52578" y="109728"/>
                                </a:lnTo>
                                <a:lnTo>
                                  <a:pt x="102335" y="109728"/>
                                </a:lnTo>
                                <a:lnTo>
                                  <a:pt x="0" y="1353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07" name="Shape 32107"/>
                        <wps:cNvSpPr/>
                        <wps:spPr>
                          <a:xfrm>
                            <a:off x="12192" y="957834"/>
                            <a:ext cx="1192530" cy="420624"/>
                          </a:xfrm>
                          <a:custGeom>
                            <a:avLst/>
                            <a:gdLst/>
                            <a:ahLst/>
                            <a:cxnLst/>
                            <a:rect l="0" t="0" r="0" b="0"/>
                            <a:pathLst>
                              <a:path w="1192530" h="420624">
                                <a:moveTo>
                                  <a:pt x="0" y="0"/>
                                </a:moveTo>
                                <a:lnTo>
                                  <a:pt x="1192530" y="0"/>
                                </a:lnTo>
                                <a:lnTo>
                                  <a:pt x="1192530" y="420624"/>
                                </a:lnTo>
                                <a:lnTo>
                                  <a:pt x="0" y="42062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70" name="Shape 770"/>
                        <wps:cNvSpPr/>
                        <wps:spPr>
                          <a:xfrm>
                            <a:off x="7620" y="953262"/>
                            <a:ext cx="601218" cy="429768"/>
                          </a:xfrm>
                          <a:custGeom>
                            <a:avLst/>
                            <a:gdLst/>
                            <a:ahLst/>
                            <a:cxnLst/>
                            <a:rect l="0" t="0" r="0" b="0"/>
                            <a:pathLst>
                              <a:path w="601218" h="429768">
                                <a:moveTo>
                                  <a:pt x="0" y="0"/>
                                </a:moveTo>
                                <a:lnTo>
                                  <a:pt x="601218" y="0"/>
                                </a:lnTo>
                                <a:lnTo>
                                  <a:pt x="601218" y="9144"/>
                                </a:lnTo>
                                <a:lnTo>
                                  <a:pt x="9906" y="9144"/>
                                </a:lnTo>
                                <a:lnTo>
                                  <a:pt x="9906" y="420624"/>
                                </a:lnTo>
                                <a:lnTo>
                                  <a:pt x="601218" y="420624"/>
                                </a:lnTo>
                                <a:lnTo>
                                  <a:pt x="601218" y="429768"/>
                                </a:lnTo>
                                <a:lnTo>
                                  <a:pt x="0" y="4297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1" name="Shape 771"/>
                        <wps:cNvSpPr/>
                        <wps:spPr>
                          <a:xfrm>
                            <a:off x="608838" y="953262"/>
                            <a:ext cx="600456" cy="429768"/>
                          </a:xfrm>
                          <a:custGeom>
                            <a:avLst/>
                            <a:gdLst/>
                            <a:ahLst/>
                            <a:cxnLst/>
                            <a:rect l="0" t="0" r="0" b="0"/>
                            <a:pathLst>
                              <a:path w="600456" h="429768">
                                <a:moveTo>
                                  <a:pt x="0" y="0"/>
                                </a:moveTo>
                                <a:lnTo>
                                  <a:pt x="600456" y="0"/>
                                </a:lnTo>
                                <a:lnTo>
                                  <a:pt x="600456" y="429768"/>
                                </a:lnTo>
                                <a:lnTo>
                                  <a:pt x="0" y="429768"/>
                                </a:lnTo>
                                <a:lnTo>
                                  <a:pt x="0" y="420624"/>
                                </a:lnTo>
                                <a:lnTo>
                                  <a:pt x="591312" y="420624"/>
                                </a:lnTo>
                                <a:lnTo>
                                  <a:pt x="59131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2" name="Rectangle 772"/>
                        <wps:cNvSpPr/>
                        <wps:spPr>
                          <a:xfrm>
                            <a:off x="137922" y="1032316"/>
                            <a:ext cx="1288975" cy="172388"/>
                          </a:xfrm>
                          <a:prstGeom prst="rect">
                            <a:avLst/>
                          </a:prstGeom>
                          <a:ln>
                            <a:noFill/>
                          </a:ln>
                        </wps:spPr>
                        <wps:txbx>
                          <w:txbxContent>
                            <w:p w14:paraId="453D09DD" w14:textId="77777777" w:rsidR="009A779E" w:rsidRDefault="009A779E">
                              <w:pPr>
                                <w:spacing w:after="160" w:line="259" w:lineRule="auto"/>
                                <w:ind w:left="0" w:firstLine="0"/>
                              </w:pPr>
                              <w:r>
                                <w:rPr>
                                  <w:sz w:val="20"/>
                                </w:rPr>
                                <w:t xml:space="preserve">ORGANISATIONAL </w:t>
                              </w:r>
                            </w:p>
                          </w:txbxContent>
                        </wps:txbx>
                        <wps:bodyPr horzOverflow="overflow" vert="horz" lIns="0" tIns="0" rIns="0" bIns="0" rtlCol="0">
                          <a:noAutofit/>
                        </wps:bodyPr>
                      </wps:wsp>
                      <wps:wsp>
                        <wps:cNvPr id="773" name="Rectangle 773"/>
                        <wps:cNvSpPr/>
                        <wps:spPr>
                          <a:xfrm>
                            <a:off x="425961" y="1188520"/>
                            <a:ext cx="485741" cy="172388"/>
                          </a:xfrm>
                          <a:prstGeom prst="rect">
                            <a:avLst/>
                          </a:prstGeom>
                          <a:ln>
                            <a:noFill/>
                          </a:ln>
                        </wps:spPr>
                        <wps:txbx>
                          <w:txbxContent>
                            <w:p w14:paraId="0C54D3BC" w14:textId="77777777" w:rsidR="009A779E" w:rsidRDefault="009A779E">
                              <w:pPr>
                                <w:spacing w:after="160" w:line="259" w:lineRule="auto"/>
                                <w:ind w:left="0" w:firstLine="0"/>
                              </w:pPr>
                              <w:r>
                                <w:rPr>
                                  <w:sz w:val="20"/>
                                </w:rPr>
                                <w:t>POLICY</w:t>
                              </w:r>
                            </w:p>
                          </w:txbxContent>
                        </wps:txbx>
                        <wps:bodyPr horzOverflow="overflow" vert="horz" lIns="0" tIns="0" rIns="0" bIns="0" rtlCol="0">
                          <a:noAutofit/>
                        </wps:bodyPr>
                      </wps:wsp>
                      <wps:wsp>
                        <wps:cNvPr id="774" name="Rectangle 774"/>
                        <wps:cNvSpPr/>
                        <wps:spPr>
                          <a:xfrm>
                            <a:off x="790956" y="1173015"/>
                            <a:ext cx="56348" cy="190519"/>
                          </a:xfrm>
                          <a:prstGeom prst="rect">
                            <a:avLst/>
                          </a:prstGeom>
                          <a:ln>
                            <a:noFill/>
                          </a:ln>
                        </wps:spPr>
                        <wps:txbx>
                          <w:txbxContent>
                            <w:p w14:paraId="042B82F9"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75" name="Shape 775"/>
                        <wps:cNvSpPr/>
                        <wps:spPr>
                          <a:xfrm>
                            <a:off x="4608576" y="1490472"/>
                            <a:ext cx="213360" cy="505968"/>
                          </a:xfrm>
                          <a:custGeom>
                            <a:avLst/>
                            <a:gdLst/>
                            <a:ahLst/>
                            <a:cxnLst/>
                            <a:rect l="0" t="0" r="0" b="0"/>
                            <a:pathLst>
                              <a:path w="213360" h="505968">
                                <a:moveTo>
                                  <a:pt x="106680" y="0"/>
                                </a:moveTo>
                                <a:lnTo>
                                  <a:pt x="213360" y="98298"/>
                                </a:lnTo>
                                <a:lnTo>
                                  <a:pt x="160020" y="98298"/>
                                </a:lnTo>
                                <a:lnTo>
                                  <a:pt x="160020" y="407670"/>
                                </a:lnTo>
                                <a:lnTo>
                                  <a:pt x="213360" y="407670"/>
                                </a:lnTo>
                                <a:lnTo>
                                  <a:pt x="106680" y="505968"/>
                                </a:lnTo>
                                <a:lnTo>
                                  <a:pt x="0" y="407670"/>
                                </a:lnTo>
                                <a:lnTo>
                                  <a:pt x="53340" y="407670"/>
                                </a:lnTo>
                                <a:lnTo>
                                  <a:pt x="53340" y="98298"/>
                                </a:lnTo>
                                <a:lnTo>
                                  <a:pt x="0" y="98298"/>
                                </a:lnTo>
                                <a:lnTo>
                                  <a:pt x="10668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6" name="Shape 776"/>
                        <wps:cNvSpPr/>
                        <wps:spPr>
                          <a:xfrm>
                            <a:off x="4597146" y="1483614"/>
                            <a:ext cx="118110" cy="519684"/>
                          </a:xfrm>
                          <a:custGeom>
                            <a:avLst/>
                            <a:gdLst/>
                            <a:ahLst/>
                            <a:cxnLst/>
                            <a:rect l="0" t="0" r="0" b="0"/>
                            <a:pathLst>
                              <a:path w="118110" h="519684">
                                <a:moveTo>
                                  <a:pt x="118110" y="0"/>
                                </a:moveTo>
                                <a:lnTo>
                                  <a:pt x="118110" y="12757"/>
                                </a:lnTo>
                                <a:lnTo>
                                  <a:pt x="24202" y="100584"/>
                                </a:lnTo>
                                <a:lnTo>
                                  <a:pt x="69342" y="100584"/>
                                </a:lnTo>
                                <a:lnTo>
                                  <a:pt x="69342" y="419100"/>
                                </a:lnTo>
                                <a:lnTo>
                                  <a:pt x="24202" y="419100"/>
                                </a:lnTo>
                                <a:lnTo>
                                  <a:pt x="118110" y="506928"/>
                                </a:lnTo>
                                <a:lnTo>
                                  <a:pt x="118110" y="519684"/>
                                </a:lnTo>
                                <a:lnTo>
                                  <a:pt x="0" y="409956"/>
                                </a:lnTo>
                                <a:lnTo>
                                  <a:pt x="60198" y="409956"/>
                                </a:lnTo>
                                <a:lnTo>
                                  <a:pt x="60198" y="110490"/>
                                </a:lnTo>
                                <a:lnTo>
                                  <a:pt x="0" y="110490"/>
                                </a:lnTo>
                                <a:lnTo>
                                  <a:pt x="1181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7" name="Shape 777"/>
                        <wps:cNvSpPr/>
                        <wps:spPr>
                          <a:xfrm>
                            <a:off x="4715256" y="1483614"/>
                            <a:ext cx="118110" cy="519684"/>
                          </a:xfrm>
                          <a:custGeom>
                            <a:avLst/>
                            <a:gdLst/>
                            <a:ahLst/>
                            <a:cxnLst/>
                            <a:rect l="0" t="0" r="0" b="0"/>
                            <a:pathLst>
                              <a:path w="118110" h="519684">
                                <a:moveTo>
                                  <a:pt x="0" y="0"/>
                                </a:moveTo>
                                <a:lnTo>
                                  <a:pt x="118110" y="110490"/>
                                </a:lnTo>
                                <a:lnTo>
                                  <a:pt x="57912" y="110490"/>
                                </a:lnTo>
                                <a:lnTo>
                                  <a:pt x="57912" y="409956"/>
                                </a:lnTo>
                                <a:lnTo>
                                  <a:pt x="118110" y="409956"/>
                                </a:lnTo>
                                <a:lnTo>
                                  <a:pt x="0" y="519684"/>
                                </a:lnTo>
                                <a:lnTo>
                                  <a:pt x="0" y="506928"/>
                                </a:lnTo>
                                <a:lnTo>
                                  <a:pt x="93908" y="419100"/>
                                </a:lnTo>
                                <a:lnTo>
                                  <a:pt x="48768" y="419100"/>
                                </a:lnTo>
                                <a:lnTo>
                                  <a:pt x="48768" y="100584"/>
                                </a:lnTo>
                                <a:lnTo>
                                  <a:pt x="93908" y="100584"/>
                                </a:lnTo>
                                <a:lnTo>
                                  <a:pt x="0" y="1275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8" name="Shape 778"/>
                        <wps:cNvSpPr/>
                        <wps:spPr>
                          <a:xfrm>
                            <a:off x="1258824" y="176022"/>
                            <a:ext cx="363474" cy="230124"/>
                          </a:xfrm>
                          <a:custGeom>
                            <a:avLst/>
                            <a:gdLst/>
                            <a:ahLst/>
                            <a:cxnLst/>
                            <a:rect l="0" t="0" r="0" b="0"/>
                            <a:pathLst>
                              <a:path w="363474" h="230124">
                                <a:moveTo>
                                  <a:pt x="246888" y="0"/>
                                </a:moveTo>
                                <a:lnTo>
                                  <a:pt x="363474" y="115062"/>
                                </a:lnTo>
                                <a:lnTo>
                                  <a:pt x="246888" y="230124"/>
                                </a:lnTo>
                                <a:lnTo>
                                  <a:pt x="246888" y="172212"/>
                                </a:lnTo>
                                <a:lnTo>
                                  <a:pt x="0" y="172212"/>
                                </a:lnTo>
                                <a:lnTo>
                                  <a:pt x="0" y="57150"/>
                                </a:lnTo>
                                <a:lnTo>
                                  <a:pt x="246888" y="57150"/>
                                </a:lnTo>
                                <a:lnTo>
                                  <a:pt x="24688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9" name="Shape 779"/>
                        <wps:cNvSpPr/>
                        <wps:spPr>
                          <a:xfrm>
                            <a:off x="1254252" y="228600"/>
                            <a:ext cx="185322" cy="124968"/>
                          </a:xfrm>
                          <a:custGeom>
                            <a:avLst/>
                            <a:gdLst/>
                            <a:ahLst/>
                            <a:cxnLst/>
                            <a:rect l="0" t="0" r="0" b="0"/>
                            <a:pathLst>
                              <a:path w="185322" h="124968">
                                <a:moveTo>
                                  <a:pt x="0" y="0"/>
                                </a:moveTo>
                                <a:lnTo>
                                  <a:pt x="185322" y="0"/>
                                </a:lnTo>
                                <a:lnTo>
                                  <a:pt x="185322" y="9144"/>
                                </a:lnTo>
                                <a:lnTo>
                                  <a:pt x="9144" y="9144"/>
                                </a:lnTo>
                                <a:lnTo>
                                  <a:pt x="9144" y="115062"/>
                                </a:lnTo>
                                <a:lnTo>
                                  <a:pt x="185322" y="115062"/>
                                </a:lnTo>
                                <a:lnTo>
                                  <a:pt x="185322" y="124968"/>
                                </a:lnTo>
                                <a:lnTo>
                                  <a:pt x="0" y="124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0" name="Shape 780"/>
                        <wps:cNvSpPr/>
                        <wps:spPr>
                          <a:xfrm>
                            <a:off x="1439574" y="164592"/>
                            <a:ext cx="189582" cy="252984"/>
                          </a:xfrm>
                          <a:custGeom>
                            <a:avLst/>
                            <a:gdLst/>
                            <a:ahLst/>
                            <a:cxnLst/>
                            <a:rect l="0" t="0" r="0" b="0"/>
                            <a:pathLst>
                              <a:path w="189582" h="252984">
                                <a:moveTo>
                                  <a:pt x="61566" y="0"/>
                                </a:moveTo>
                                <a:lnTo>
                                  <a:pt x="189582" y="126492"/>
                                </a:lnTo>
                                <a:lnTo>
                                  <a:pt x="61566" y="252984"/>
                                </a:lnTo>
                                <a:lnTo>
                                  <a:pt x="61566" y="188976"/>
                                </a:lnTo>
                                <a:lnTo>
                                  <a:pt x="0" y="188976"/>
                                </a:lnTo>
                                <a:lnTo>
                                  <a:pt x="0" y="179070"/>
                                </a:lnTo>
                                <a:lnTo>
                                  <a:pt x="70710" y="179070"/>
                                </a:lnTo>
                                <a:lnTo>
                                  <a:pt x="70710" y="229525"/>
                                </a:lnTo>
                                <a:lnTo>
                                  <a:pt x="176178" y="126111"/>
                                </a:lnTo>
                                <a:lnTo>
                                  <a:pt x="70710" y="22697"/>
                                </a:lnTo>
                                <a:lnTo>
                                  <a:pt x="70710" y="73152"/>
                                </a:lnTo>
                                <a:lnTo>
                                  <a:pt x="0" y="73152"/>
                                </a:lnTo>
                                <a:lnTo>
                                  <a:pt x="0" y="64008"/>
                                </a:lnTo>
                                <a:lnTo>
                                  <a:pt x="61566" y="64008"/>
                                </a:lnTo>
                                <a:lnTo>
                                  <a:pt x="6156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08" name="Shape 32108"/>
                        <wps:cNvSpPr/>
                        <wps:spPr>
                          <a:xfrm>
                            <a:off x="12192" y="4573"/>
                            <a:ext cx="1246632" cy="457200"/>
                          </a:xfrm>
                          <a:custGeom>
                            <a:avLst/>
                            <a:gdLst/>
                            <a:ahLst/>
                            <a:cxnLst/>
                            <a:rect l="0" t="0" r="0" b="0"/>
                            <a:pathLst>
                              <a:path w="1246632" h="457200">
                                <a:moveTo>
                                  <a:pt x="0" y="0"/>
                                </a:moveTo>
                                <a:lnTo>
                                  <a:pt x="1246632" y="0"/>
                                </a:lnTo>
                                <a:lnTo>
                                  <a:pt x="1246632" y="457200"/>
                                </a:lnTo>
                                <a:lnTo>
                                  <a:pt x="0" y="4572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82" name="Shape 782"/>
                        <wps:cNvSpPr/>
                        <wps:spPr>
                          <a:xfrm>
                            <a:off x="7620" y="0"/>
                            <a:ext cx="628269" cy="466344"/>
                          </a:xfrm>
                          <a:custGeom>
                            <a:avLst/>
                            <a:gdLst/>
                            <a:ahLst/>
                            <a:cxnLst/>
                            <a:rect l="0" t="0" r="0" b="0"/>
                            <a:pathLst>
                              <a:path w="628269" h="466344">
                                <a:moveTo>
                                  <a:pt x="0" y="0"/>
                                </a:moveTo>
                                <a:lnTo>
                                  <a:pt x="628269" y="0"/>
                                </a:lnTo>
                                <a:lnTo>
                                  <a:pt x="628269" y="9906"/>
                                </a:lnTo>
                                <a:lnTo>
                                  <a:pt x="9906" y="9906"/>
                                </a:lnTo>
                                <a:lnTo>
                                  <a:pt x="9906" y="457200"/>
                                </a:lnTo>
                                <a:lnTo>
                                  <a:pt x="628269" y="457200"/>
                                </a:lnTo>
                                <a:lnTo>
                                  <a:pt x="628269" y="466344"/>
                                </a:lnTo>
                                <a:lnTo>
                                  <a:pt x="0" y="4663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3" name="Shape 783"/>
                        <wps:cNvSpPr/>
                        <wps:spPr>
                          <a:xfrm>
                            <a:off x="635889" y="0"/>
                            <a:ext cx="627507" cy="466344"/>
                          </a:xfrm>
                          <a:custGeom>
                            <a:avLst/>
                            <a:gdLst/>
                            <a:ahLst/>
                            <a:cxnLst/>
                            <a:rect l="0" t="0" r="0" b="0"/>
                            <a:pathLst>
                              <a:path w="627507" h="466344">
                                <a:moveTo>
                                  <a:pt x="0" y="0"/>
                                </a:moveTo>
                                <a:lnTo>
                                  <a:pt x="627507" y="0"/>
                                </a:lnTo>
                                <a:lnTo>
                                  <a:pt x="627507" y="466344"/>
                                </a:lnTo>
                                <a:lnTo>
                                  <a:pt x="0" y="466344"/>
                                </a:lnTo>
                                <a:lnTo>
                                  <a:pt x="0" y="457200"/>
                                </a:lnTo>
                                <a:lnTo>
                                  <a:pt x="618363" y="457200"/>
                                </a:lnTo>
                                <a:lnTo>
                                  <a:pt x="618363"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4" name="Rectangle 784"/>
                        <wps:cNvSpPr/>
                        <wps:spPr>
                          <a:xfrm>
                            <a:off x="212598" y="79815"/>
                            <a:ext cx="1162462" cy="172388"/>
                          </a:xfrm>
                          <a:prstGeom prst="rect">
                            <a:avLst/>
                          </a:prstGeom>
                          <a:ln>
                            <a:noFill/>
                          </a:ln>
                        </wps:spPr>
                        <wps:txbx>
                          <w:txbxContent>
                            <w:p w14:paraId="4081C49B" w14:textId="77777777" w:rsidR="009A779E" w:rsidRDefault="009A779E">
                              <w:pPr>
                                <w:spacing w:after="160" w:line="259" w:lineRule="auto"/>
                                <w:ind w:left="0" w:firstLine="0"/>
                              </w:pPr>
                              <w:r>
                                <w:rPr>
                                  <w:sz w:val="20"/>
                                </w:rPr>
                                <w:t xml:space="preserve">MISSION VISION </w:t>
                              </w:r>
                            </w:p>
                          </w:txbxContent>
                        </wps:txbx>
                        <wps:bodyPr horzOverflow="overflow" vert="horz" lIns="0" tIns="0" rIns="0" bIns="0" rtlCol="0">
                          <a:noAutofit/>
                        </wps:bodyPr>
                      </wps:wsp>
                      <wps:wsp>
                        <wps:cNvPr id="785" name="Rectangle 785"/>
                        <wps:cNvSpPr/>
                        <wps:spPr>
                          <a:xfrm>
                            <a:off x="434338" y="235269"/>
                            <a:ext cx="533469" cy="172388"/>
                          </a:xfrm>
                          <a:prstGeom prst="rect">
                            <a:avLst/>
                          </a:prstGeom>
                          <a:ln>
                            <a:noFill/>
                          </a:ln>
                        </wps:spPr>
                        <wps:txbx>
                          <w:txbxContent>
                            <w:p w14:paraId="0D47D80C" w14:textId="77777777" w:rsidR="009A779E" w:rsidRDefault="009A779E">
                              <w:pPr>
                                <w:spacing w:after="160" w:line="259" w:lineRule="auto"/>
                                <w:ind w:left="0" w:firstLine="0"/>
                              </w:pPr>
                              <w:r>
                                <w:rPr>
                                  <w:sz w:val="20"/>
                                </w:rPr>
                                <w:t>VALUES</w:t>
                              </w:r>
                            </w:p>
                          </w:txbxContent>
                        </wps:txbx>
                        <wps:bodyPr horzOverflow="overflow" vert="horz" lIns="0" tIns="0" rIns="0" bIns="0" rtlCol="0">
                          <a:noAutofit/>
                        </wps:bodyPr>
                      </wps:wsp>
                      <wps:wsp>
                        <wps:cNvPr id="786" name="Rectangle 786"/>
                        <wps:cNvSpPr/>
                        <wps:spPr>
                          <a:xfrm>
                            <a:off x="835152" y="219753"/>
                            <a:ext cx="56348" cy="190519"/>
                          </a:xfrm>
                          <a:prstGeom prst="rect">
                            <a:avLst/>
                          </a:prstGeom>
                          <a:ln>
                            <a:noFill/>
                          </a:ln>
                        </wps:spPr>
                        <wps:txbx>
                          <w:txbxContent>
                            <w:p w14:paraId="1EB7BB78"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87" name="Shape 787"/>
                        <wps:cNvSpPr/>
                        <wps:spPr>
                          <a:xfrm>
                            <a:off x="0" y="1983486"/>
                            <a:ext cx="3041904" cy="409194"/>
                          </a:xfrm>
                          <a:custGeom>
                            <a:avLst/>
                            <a:gdLst/>
                            <a:ahLst/>
                            <a:cxnLst/>
                            <a:rect l="0" t="0" r="0" b="0"/>
                            <a:pathLst>
                              <a:path w="3041904" h="409194">
                                <a:moveTo>
                                  <a:pt x="12192" y="0"/>
                                </a:moveTo>
                                <a:lnTo>
                                  <a:pt x="3041904" y="0"/>
                                </a:lnTo>
                                <a:lnTo>
                                  <a:pt x="3041904" y="25908"/>
                                </a:lnTo>
                                <a:lnTo>
                                  <a:pt x="25146" y="25908"/>
                                </a:lnTo>
                                <a:lnTo>
                                  <a:pt x="25146" y="383286"/>
                                </a:lnTo>
                                <a:lnTo>
                                  <a:pt x="3041904" y="383286"/>
                                </a:lnTo>
                                <a:lnTo>
                                  <a:pt x="3041904" y="409194"/>
                                </a:lnTo>
                                <a:lnTo>
                                  <a:pt x="12192" y="409194"/>
                                </a:lnTo>
                                <a:cubicBezTo>
                                  <a:pt x="5334" y="409194"/>
                                  <a:pt x="0" y="403098"/>
                                  <a:pt x="0" y="396240"/>
                                </a:cubicBezTo>
                                <a:lnTo>
                                  <a:pt x="0" y="12954"/>
                                </a:lnTo>
                                <a:cubicBezTo>
                                  <a:pt x="0" y="6096"/>
                                  <a:pt x="5334" y="0"/>
                                  <a:pt x="121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8" name="Shape 788"/>
                        <wps:cNvSpPr/>
                        <wps:spPr>
                          <a:xfrm>
                            <a:off x="3041904" y="1983486"/>
                            <a:ext cx="3041904" cy="409194"/>
                          </a:xfrm>
                          <a:custGeom>
                            <a:avLst/>
                            <a:gdLst/>
                            <a:ahLst/>
                            <a:cxnLst/>
                            <a:rect l="0" t="0" r="0" b="0"/>
                            <a:pathLst>
                              <a:path w="3041904" h="409194">
                                <a:moveTo>
                                  <a:pt x="0" y="0"/>
                                </a:moveTo>
                                <a:lnTo>
                                  <a:pt x="3029712" y="0"/>
                                </a:lnTo>
                                <a:cubicBezTo>
                                  <a:pt x="3036570" y="0"/>
                                  <a:pt x="3041904" y="6096"/>
                                  <a:pt x="3041904" y="12954"/>
                                </a:cubicBezTo>
                                <a:lnTo>
                                  <a:pt x="3041904" y="396240"/>
                                </a:lnTo>
                                <a:cubicBezTo>
                                  <a:pt x="3041904" y="403098"/>
                                  <a:pt x="3036570" y="409194"/>
                                  <a:pt x="3029712" y="409194"/>
                                </a:cubicBezTo>
                                <a:lnTo>
                                  <a:pt x="0" y="409194"/>
                                </a:lnTo>
                                <a:lnTo>
                                  <a:pt x="0" y="383286"/>
                                </a:lnTo>
                                <a:lnTo>
                                  <a:pt x="3016758" y="383286"/>
                                </a:lnTo>
                                <a:lnTo>
                                  <a:pt x="3016758" y="25908"/>
                                </a:lnTo>
                                <a:lnTo>
                                  <a:pt x="0" y="2590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1C14D7B" id="Group 23775" o:spid="_x0000_s1046" style="width:483.45pt;height:193.25pt;mso-position-horizontal-relative:char;mso-position-vertical-relative:line" coordsize="61397,24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">
                <v:rect id="Rectangle 681" o:spid="_x0000_s1047" style="position:absolute;left:61081;top:23124;width:420;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" filled="f" stroked="f">
                  <v:textbox inset="0,0,0,0">
                    <w:txbxContent>
                      <w:p w14:paraId="526E4240" w14:textId="77777777" w:rsidR="009A779E" w:rsidRDefault="009A779E">
                        <w:pPr>
                          <w:spacing w:after="160" w:line="259" w:lineRule="auto"/>
                          <w:ind w:left="0" w:firstLine="0"/>
                        </w:pPr>
                        <w:r>
                          <w:t xml:space="preserve"> </w:t>
                        </w:r>
                      </w:p>
                    </w:txbxContent>
                  </v:textbox>
                </v:rect>
                <v:rect id="Rectangle 705" o:spid="_x0000_s1048" style="position:absolute;left:21648;top:21295;width:2333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" filled="f" stroked="f">
                  <v:textbox inset="0,0,0,0">
                    <w:txbxContent>
                      <w:p w14:paraId="51A82070" w14:textId="77777777" w:rsidR="009A779E" w:rsidRDefault="009A779E">
                        <w:pPr>
                          <w:spacing w:after="160" w:line="259" w:lineRule="auto"/>
                          <w:ind w:left="0" w:firstLine="0"/>
                        </w:pPr>
                        <w:r>
                          <w:rPr>
                            <w:b/>
                            <w:sz w:val="20"/>
                          </w:rPr>
                          <w:t>QUALITY MANAGEMENT SYSTEM</w:t>
                        </w:r>
                      </w:p>
                    </w:txbxContent>
                  </v:textbox>
                </v:rect>
                <v:shape id="Shape 707" o:spid="_x0000_s1049" style="position:absolute;left:26784;width:4621;height:4663;visibility:visible;mso-wrap-style:square;v-text-anchor:top" coordsize="462153,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" path="m,l462153,r,9906l9906,9906r,447294l462153,457200r,9144l,466344,,xe" fillcolor="black" stroked="f" strokeweight="0">
                  <v:stroke miterlimit="83231f" joinstyle="miter"/>
                  <v:path arrowok="t" textboxrect="0,0,462153,466344"/>
                </v:shape>
                <v:shape id="Shape 708" o:spid="_x0000_s1050" style="position:absolute;left:31405;width:4614;height:4663;visibility:visible;mso-wrap-style:square;v-text-anchor:top" coordsize="461391,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" path="m,l461391,r,466344l,466344r,-9144l452247,457200r,-447294l,9906,,xe" fillcolor="black" stroked="f" strokeweight="0">
                  <v:stroke miterlimit="83231f" joinstyle="miter"/>
                  <v:path arrowok="t" textboxrect="0,0,461391,466344"/>
                </v:shape>
                <v:rect id="Rectangle 709" o:spid="_x0000_s1051" style="position:absolute;left:28895;top:798;width:705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" filled="f" stroked="f">
                  <v:textbox inset="0,0,0,0">
                    <w:txbxContent>
                      <w:p w14:paraId="4993CFC4" w14:textId="77777777" w:rsidR="009A779E" w:rsidRDefault="009A779E">
                        <w:pPr>
                          <w:spacing w:after="160" w:line="259" w:lineRule="auto"/>
                          <w:ind w:left="0" w:firstLine="0"/>
                        </w:pPr>
                        <w:r>
                          <w:rPr>
                            <w:sz w:val="20"/>
                          </w:rPr>
                          <w:t xml:space="preserve">BUSINESS </w:t>
                        </w:r>
                      </w:p>
                    </w:txbxContent>
                  </v:textbox>
                </v:rect>
                <v:rect id="Rectangle 710" o:spid="_x0000_s1052" style="position:absolute;left:30030;top:2352;width:366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" filled="f" stroked="f">
                  <v:textbox inset="0,0,0,0">
                    <w:txbxContent>
                      <w:p w14:paraId="05683AB4" w14:textId="77777777" w:rsidR="009A779E" w:rsidRDefault="009A779E">
                        <w:pPr>
                          <w:spacing w:after="160" w:line="259" w:lineRule="auto"/>
                          <w:ind w:left="0" w:firstLine="0"/>
                        </w:pPr>
                        <w:r>
                          <w:rPr>
                            <w:sz w:val="20"/>
                          </w:rPr>
                          <w:t>PLAN</w:t>
                        </w:r>
                      </w:p>
                    </w:txbxContent>
                  </v:textbox>
                </v:rect>
                <v:rect id="Rectangle 711" o:spid="_x0000_s1053" style="position:absolute;left:32773;top:2197;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" filled="f" stroked="f">
                  <v:textbox inset="0,0,0,0">
                    <w:txbxContent>
                      <w:p w14:paraId="4072D50F"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713" o:spid="_x0000_s1054" style="position:absolute;left:27005;top:9715;width:4511;height:4663;visibility:visible;mso-wrap-style:square;v-text-anchor:top" coordsize="451104,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" path="m,l451104,r,9144l9906,9144r,447294l451104,456438r,9906l,466344,,xe" fillcolor="black" stroked="f" strokeweight="0">
                  <v:stroke miterlimit="83231f" joinstyle="miter"/>
                  <v:path arrowok="t" textboxrect="0,0,451104,466344"/>
                </v:shape>
                <v:shape id="Shape 714" o:spid="_x0000_s1055" style="position:absolute;left:31516;top:9715;width:4503;height:4663;visibility:visible;mso-wrap-style:square;v-text-anchor:top" coordsize="450342,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" path="m,l450342,r,466344l,466344r,-9906l441198,456438r,-447294l,9144,,xe" fillcolor="black" stroked="f" strokeweight="0">
                  <v:stroke miterlimit="83231f" joinstyle="miter"/>
                  <v:path arrowok="t" textboxrect="0,0,450342,466344"/>
                </v:shape>
                <v:rect id="Rectangle 715" o:spid="_x0000_s1056" style="position:absolute;left:29268;top:10513;width:636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" filled="f" stroked="f">
                  <v:textbox inset="0,0,0,0">
                    <w:txbxContent>
                      <w:p w14:paraId="3B5F0B63" w14:textId="77777777" w:rsidR="009A779E" w:rsidRDefault="009A779E">
                        <w:pPr>
                          <w:spacing w:after="160" w:line="259" w:lineRule="auto"/>
                          <w:ind w:left="0" w:firstLine="0"/>
                        </w:pPr>
                        <w:r>
                          <w:rPr>
                            <w:sz w:val="20"/>
                          </w:rPr>
                          <w:t xml:space="preserve">QUALITY </w:t>
                        </w:r>
                      </w:p>
                    </w:txbxContent>
                  </v:textbox>
                </v:rect>
                <v:rect id="Rectangle 716" o:spid="_x0000_s1057" style="position:absolute;left:29154;top:12068;width:629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" filled="f" stroked="f">
                  <v:textbox inset="0,0,0,0">
                    <w:txbxContent>
                      <w:p w14:paraId="2519A17D" w14:textId="77777777" w:rsidR="009A779E" w:rsidRDefault="009A779E">
                        <w:pPr>
                          <w:spacing w:after="160" w:line="259" w:lineRule="auto"/>
                          <w:ind w:left="0" w:firstLine="0"/>
                        </w:pPr>
                        <w:r>
                          <w:rPr>
                            <w:sz w:val="20"/>
                          </w:rPr>
                          <w:t>MANUAL</w:t>
                        </w:r>
                      </w:p>
                    </w:txbxContent>
                  </v:textbox>
                </v:rect>
                <v:rect id="Rectangle 717" o:spid="_x0000_s1058" style="position:absolute;left:33878;top:11913;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" filled="f" stroked="f">
                  <v:textbox inset="0,0,0,0">
                    <w:txbxContent>
                      <w:p w14:paraId="5D018670"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718" o:spid="_x0000_s1059" style="position:absolute;left:21656;top:1760;width:5097;height:2301;visibility:visible;mso-wrap-style:square;v-text-anchor:top" coordsize="509778,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" path="m366522,l509778,115062,366522,230124r,-57912l,172212,,57150r366522,l366522,xe" fillcolor="black" stroked="f" strokeweight="0">
                  <v:stroke miterlimit="83231f" joinstyle="miter"/>
                  <v:path arrowok="t" textboxrect="0,0,509778,230124"/>
                </v:shape>
                <v:shape id="Shape 719" o:spid="_x0000_s1060" style="position:absolute;left:21610;top:2286;width:2582;height:1249;visibility:visible;mso-wrap-style:square;v-text-anchor:top" coordsize="258240,12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" path="m,l258240,r,9144l9906,9144r,105918l258240,115062r,9906l,124968,,xe" fillcolor="black" stroked="f" strokeweight="0">
                  <v:stroke miterlimit="83231f" joinstyle="miter"/>
                  <v:path arrowok="t" textboxrect="0,0,258240,124968"/>
                </v:shape>
                <v:shape id="Shape 720" o:spid="_x0000_s1061" style="position:absolute;left:24192;top:1653;width:2638;height:2507;visibility:visible;mso-wrap-style:square;v-text-anchor:top" coordsize="263730,250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" path="m108282,l263730,125730,108282,250698r,-62484l,188214r,-9906l117426,178308r,52554l248334,125718,117426,19877r,52513l,72390,,63246r108282,l108282,xe" fillcolor="black" stroked="f" strokeweight="0">
                  <v:stroke miterlimit="83231f" joinstyle="miter"/>
                  <v:path arrowok="t" textboxrect="0,0,263730,250698"/>
                </v:shape>
                <v:shape id="Shape 721" o:spid="_x0000_s1062" style="position:absolute;left:21747;top:11102;width:5311;height:2301;visibility:visible;mso-wrap-style:square;v-text-anchor:top" coordsize="531114,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" path="m387858,l531114,115062,387858,230124r,-57912l,172212,,57150r387858,l387858,xe" fillcolor="black" stroked="f" strokeweight="0">
                  <v:stroke miterlimit="83231f" joinstyle="miter"/>
                  <v:path arrowok="t" textboxrect="0,0,531114,230124"/>
                </v:shape>
                <v:shape id="Shape 722" o:spid="_x0000_s1063" style="position:absolute;left:21701;top:11628;width:2685;height:1249;visibility:visible;mso-wrap-style:square;v-text-anchor:top" coordsize="268519,12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" path="m,l268519,r,9906l9144,9906r,105156l268519,115062r,9906l,124968,,xe" fillcolor="black" stroked="f" strokeweight="0">
                  <v:stroke miterlimit="83231f" joinstyle="miter"/>
                  <v:path arrowok="t" textboxrect="0,0,268519,124968"/>
                </v:shape>
                <v:shape id="Shape 723" o:spid="_x0000_s1064" style="position:absolute;left:24386;top:11003;width:2748;height:2499;visibility:visible;mso-wrap-style:square;v-text-anchor:top" coordsize="274787,249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" path="m119339,l274787,124968,119339,249936r,-62484l,187452r,-9906l128483,177546r,52554l259375,124968,128483,19837r,52553l,72390,,62484r119339,l119339,xe" fillcolor="black" stroked="f" strokeweight="0">
                  <v:stroke miterlimit="83231f" joinstyle="miter"/>
                  <v:path arrowok="t" textboxrect="0,0,274787,249936"/>
                </v:shape>
                <v:shape id="Shape 32105" o:spid="_x0000_s1065" style="position:absolute;left:16314;top:45;width:5303;height:14859;visibility:visible;mso-wrap-style:square;v-text-anchor:top" coordsize="530352,1485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" path="m,l530352,r,1485900l,1485900,,e" stroked="f" strokeweight="0">
                  <v:stroke miterlimit="83231f" joinstyle="miter"/>
                  <v:path arrowok="t" textboxrect="0,0,530352,1485900"/>
                </v:shape>
                <v:shape id="Shape 725" o:spid="_x0000_s1066" style="position:absolute;left:16268;width:2694;height:14950;visibility:visible;mso-wrap-style:square;v-text-anchor:top" coordsize="269367,1495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" path="m,l269367,r,9906l9144,9906r,1475232l269367,1485138r,9906l,1495044,,xe" fillcolor="black" stroked="f" strokeweight="0">
                  <v:stroke miterlimit="83231f" joinstyle="miter"/>
                  <v:path arrowok="t" textboxrect="0,0,269367,1495044"/>
                </v:shape>
                <v:shape id="Shape 726" o:spid="_x0000_s1067" style="position:absolute;left:18962;width:2701;height:14950;visibility:visible;mso-wrap-style:square;v-text-anchor:top" coordsize="270129,1495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" path="m,l270129,r,1495044l,1495044r,-9906l260223,1485138r,-1475232l,9906,,xe" fillcolor="black" stroked="f" strokeweight="0">
                  <v:stroke miterlimit="83231f" joinstyle="miter"/>
                  <v:path arrowok="t" textboxrect="0,0,270129,1495044"/>
                </v:shape>
                <v:rect id="Rectangle 727" o:spid="_x0000_s1068" style="position:absolute;left:14363;top:5463;width:807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" filled="f" stroked="f">
                  <v:textbox inset="0,0,0,0">
                    <w:txbxContent>
                      <w:p w14:paraId="1AFE6F7A" w14:textId="77777777" w:rsidR="009A779E" w:rsidRDefault="009A779E">
                        <w:pPr>
                          <w:spacing w:after="160" w:line="259" w:lineRule="auto"/>
                          <w:ind w:left="0" w:firstLine="0"/>
                        </w:pPr>
                        <w:r>
                          <w:rPr>
                            <w:b/>
                            <w:sz w:val="20"/>
                          </w:rPr>
                          <w:t xml:space="preserve">STRATEGIC </w:t>
                        </w:r>
                      </w:p>
                    </w:txbxContent>
                  </v:textbox>
                </v:rect>
                <v:rect id="Rectangle 728" o:spid="_x0000_s1069" style="position:absolute;left:18055;top:3063;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" filled="f" stroked="f">
                  <v:textbox inset="0,0,0,0">
                    <w:txbxContent>
                      <w:p w14:paraId="7741B7DD" w14:textId="77777777" w:rsidR="009A779E" w:rsidRDefault="009A779E">
                        <w:pPr>
                          <w:spacing w:after="160" w:line="259" w:lineRule="auto"/>
                          <w:ind w:left="0" w:firstLine="0"/>
                        </w:pPr>
                        <w:r>
                          <w:rPr>
                            <w:rFonts w:ascii="Arial" w:eastAsia="Arial" w:hAnsi="Arial" w:cs="Arial"/>
                            <w:sz w:val="24"/>
                          </w:rPr>
                          <w:t xml:space="preserve"> </w:t>
                        </w:r>
                      </w:p>
                    </w:txbxContent>
                  </v:textbox>
                </v:rect>
                <v:rect id="Rectangle 729" o:spid="_x0000_s1070" style="position:absolute;left:18121;top:6136;width:3759;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" filled="f" stroked="f">
                  <v:textbox inset="0,0,0,0">
                    <w:txbxContent>
                      <w:p w14:paraId="159E69CB" w14:textId="77777777" w:rsidR="009A779E" w:rsidRDefault="009A779E">
                        <w:pPr>
                          <w:spacing w:after="160" w:line="259" w:lineRule="auto"/>
                          <w:ind w:left="0" w:firstLine="0"/>
                        </w:pPr>
                        <w:r>
                          <w:rPr>
                            <w:b/>
                            <w:sz w:val="20"/>
                          </w:rPr>
                          <w:t>PLAN</w:t>
                        </w:r>
                      </w:p>
                    </w:txbxContent>
                  </v:textbox>
                </v:rect>
                <v:rect id="Rectangle 730" o:spid="_x0000_s1071" style="position:absolute;left:19692;top:4928;width:515;height:17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" filled="f" stroked="f">
                  <v:textbox inset="0,0,0,0">
                    <w:txbxContent>
                      <w:p w14:paraId="23735283" w14:textId="77777777" w:rsidR="009A779E" w:rsidRDefault="009A779E">
                        <w:pPr>
                          <w:spacing w:after="160" w:line="259" w:lineRule="auto"/>
                          <w:ind w:left="0" w:firstLine="0"/>
                        </w:pPr>
                        <w:r>
                          <w:rPr>
                            <w:rFonts w:ascii="Arial" w:eastAsia="Arial" w:hAnsi="Arial" w:cs="Arial"/>
                          </w:rPr>
                          <w:t xml:space="preserve"> </w:t>
                        </w:r>
                      </w:p>
                    </w:txbxContent>
                  </v:textbox>
                </v:rect>
                <v:shape id="Shape 732" o:spid="_x0000_s1072" style="position:absolute;left:41300;width:9731;height:5920;visibility:visible;mso-wrap-style:square;v-text-anchor:top" coordsize="973074,592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" path="m,l973074,r,9906l9144,9906r,573024l973074,582930r,9144l,592074,,xe" fillcolor="black" stroked="f" strokeweight="0">
                  <v:stroke miterlimit="83231f" joinstyle="miter"/>
                  <v:path arrowok="t" textboxrect="0,0,973074,592074"/>
                </v:shape>
                <v:shape id="Shape 733" o:spid="_x0000_s1073" style="position:absolute;left:51031;width:9730;height:5920;visibility:visible;mso-wrap-style:square;v-text-anchor:top" coordsize="973074,592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" path="m,l973074,r,592074l,592074r,-9144l963930,582930r,-573024l,9906,,xe" fillcolor="black" stroked="f" strokeweight="0">
                  <v:stroke miterlimit="83231f" joinstyle="miter"/>
                  <v:path arrowok="t" textboxrect="0,0,973074,592074"/>
                </v:shape>
                <v:rect id="Rectangle 734" o:spid="_x0000_s1074" style="position:absolute;left:44592;top:826;width:592;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" filled="f" stroked="f">
                  <v:textbox inset="0,0,0,0">
                    <w:txbxContent>
                      <w:p w14:paraId="0F651B4E" w14:textId="77777777" w:rsidR="009A779E" w:rsidRDefault="009A779E">
                        <w:pPr>
                          <w:spacing w:after="160" w:line="259" w:lineRule="auto"/>
                          <w:ind w:left="0" w:firstLine="0"/>
                        </w:pPr>
                        <w:r>
                          <w:rPr>
                            <w:rFonts w:ascii="Arial" w:eastAsia="Arial" w:hAnsi="Arial" w:cs="Arial"/>
                            <w:sz w:val="20"/>
                          </w:rPr>
                          <w:t>•</w:t>
                        </w:r>
                      </w:p>
                    </w:txbxContent>
                  </v:textbox>
                </v:rect>
                <v:rect id="Rectangle 735" o:spid="_x0000_s1075" style="position:absolute;left:46878;top:798;width:977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" filled="f" stroked="f">
                  <v:textbox inset="0,0,0,0">
                    <w:txbxContent>
                      <w:p w14:paraId="582DF688" w14:textId="77777777" w:rsidR="009A779E" w:rsidRDefault="009A779E">
                        <w:pPr>
                          <w:spacing w:after="160" w:line="259" w:lineRule="auto"/>
                          <w:ind w:left="0" w:firstLine="0"/>
                        </w:pPr>
                        <w:r>
                          <w:rPr>
                            <w:sz w:val="20"/>
                          </w:rPr>
                          <w:t>Business Lines</w:t>
                        </w:r>
                      </w:p>
                    </w:txbxContent>
                  </v:textbox>
                </v:rect>
                <v:rect id="Rectangle 736" o:spid="_x0000_s1076" style="position:absolute;left:54223;top:870;width:424;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" filled="f" stroked="f">
                  <v:textbox inset="0,0,0,0">
                    <w:txbxContent>
                      <w:p w14:paraId="6BA9750E" w14:textId="77777777" w:rsidR="009A779E" w:rsidRDefault="009A779E">
                        <w:pPr>
                          <w:spacing w:after="160" w:line="259" w:lineRule="auto"/>
                          <w:ind w:left="0" w:firstLine="0"/>
                        </w:pPr>
                        <w:r>
                          <w:rPr>
                            <w:rFonts w:ascii="Times New Roman" w:eastAsia="Times New Roman" w:hAnsi="Times New Roman" w:cs="Times New Roman"/>
                            <w:sz w:val="20"/>
                          </w:rPr>
                          <w:t xml:space="preserve"> </w:t>
                        </w:r>
                      </w:p>
                    </w:txbxContent>
                  </v:textbox>
                </v:rect>
                <v:rect id="Rectangle 737" o:spid="_x0000_s1077" style="position:absolute;left:44592;top:2373;width:592;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" filled="f" stroked="f">
                  <v:textbox inset="0,0,0,0">
                    <w:txbxContent>
                      <w:p w14:paraId="5DBAB223" w14:textId="77777777" w:rsidR="009A779E" w:rsidRDefault="009A779E">
                        <w:pPr>
                          <w:spacing w:after="160" w:line="259" w:lineRule="auto"/>
                          <w:ind w:left="0" w:firstLine="0"/>
                        </w:pPr>
                        <w:r>
                          <w:rPr>
                            <w:rFonts w:ascii="Arial" w:eastAsia="Arial" w:hAnsi="Arial" w:cs="Arial"/>
                            <w:sz w:val="20"/>
                          </w:rPr>
                          <w:t>•</w:t>
                        </w:r>
                      </w:p>
                    </w:txbxContent>
                  </v:textbox>
                </v:rect>
                <v:rect id="Rectangle 738" o:spid="_x0000_s1078" style="position:absolute;left:46878;top:2345;width:718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" filled="f" stroked="f">
                  <v:textbox inset="0,0,0,0">
                    <w:txbxContent>
                      <w:p w14:paraId="56E16C77" w14:textId="77777777" w:rsidR="009A779E" w:rsidRDefault="009A779E">
                        <w:pPr>
                          <w:spacing w:after="160" w:line="259" w:lineRule="auto"/>
                          <w:ind w:left="0" w:firstLine="0"/>
                        </w:pPr>
                        <w:proofErr w:type="spellStart"/>
                        <w:r>
                          <w:rPr>
                            <w:sz w:val="20"/>
                          </w:rPr>
                          <w:t>Objectives</w:t>
                        </w:r>
                        <w:proofErr w:type="spellEnd"/>
                      </w:p>
                    </w:txbxContent>
                  </v:textbox>
                </v:rect>
                <v:rect id="Rectangle 739" o:spid="_x0000_s1079" style="position:absolute;left:52280;top:2417;width:423;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" filled="f" stroked="f">
                  <v:textbox inset="0,0,0,0">
                    <w:txbxContent>
                      <w:p w14:paraId="4037EB70" w14:textId="77777777" w:rsidR="009A779E" w:rsidRDefault="009A779E">
                        <w:pPr>
                          <w:spacing w:after="160" w:line="259" w:lineRule="auto"/>
                          <w:ind w:left="0" w:firstLine="0"/>
                        </w:pPr>
                        <w:r>
                          <w:rPr>
                            <w:rFonts w:ascii="Times New Roman" w:eastAsia="Times New Roman" w:hAnsi="Times New Roman" w:cs="Times New Roman"/>
                            <w:sz w:val="20"/>
                          </w:rPr>
                          <w:t xml:space="preserve"> </w:t>
                        </w:r>
                      </w:p>
                    </w:txbxContent>
                  </v:textbox>
                </v:rect>
                <v:rect id="Rectangle 740" o:spid="_x0000_s1080" style="position:absolute;left:44592;top:3935;width:592;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" filled="f" stroked="f">
                  <v:textbox inset="0,0,0,0">
                    <w:txbxContent>
                      <w:p w14:paraId="0A664EF0" w14:textId="77777777" w:rsidR="009A779E" w:rsidRDefault="009A779E">
                        <w:pPr>
                          <w:spacing w:after="160" w:line="259" w:lineRule="auto"/>
                          <w:ind w:left="0" w:firstLine="0"/>
                        </w:pPr>
                        <w:r>
                          <w:rPr>
                            <w:rFonts w:ascii="Arial" w:eastAsia="Arial" w:hAnsi="Arial" w:cs="Arial"/>
                            <w:sz w:val="20"/>
                          </w:rPr>
                          <w:t>•</w:t>
                        </w:r>
                      </w:p>
                    </w:txbxContent>
                  </v:textbox>
                </v:rect>
                <v:rect id="Rectangle 741" o:spid="_x0000_s1081" style="position:absolute;left:46878;top:3907;width:554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" filled="f" stroked="f">
                  <v:textbox inset="0,0,0,0">
                    <w:txbxContent>
                      <w:p w14:paraId="73AFEB9D" w14:textId="77777777" w:rsidR="009A779E" w:rsidRDefault="009A779E">
                        <w:pPr>
                          <w:spacing w:after="160" w:line="259" w:lineRule="auto"/>
                          <w:ind w:left="0" w:firstLine="0"/>
                        </w:pPr>
                        <w:proofErr w:type="spellStart"/>
                        <w:r>
                          <w:rPr>
                            <w:sz w:val="20"/>
                          </w:rPr>
                          <w:t>Projects</w:t>
                        </w:r>
                        <w:proofErr w:type="spellEnd"/>
                      </w:p>
                    </w:txbxContent>
                  </v:textbox>
                </v:rect>
                <v:rect id="Rectangle 742" o:spid="_x0000_s1082" style="position:absolute;left:51038;top:3979;width:423;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" filled="f" stroked="f">
                  <v:textbox inset="0,0,0,0">
                    <w:txbxContent>
                      <w:p w14:paraId="2BA7D2EC" w14:textId="77777777" w:rsidR="009A779E" w:rsidRDefault="009A779E">
                        <w:pPr>
                          <w:spacing w:after="160" w:line="259" w:lineRule="auto"/>
                          <w:ind w:left="0" w:firstLine="0"/>
                        </w:pPr>
                        <w:r>
                          <w:rPr>
                            <w:rFonts w:ascii="Times New Roman" w:eastAsia="Times New Roman" w:hAnsi="Times New Roman" w:cs="Times New Roman"/>
                            <w:sz w:val="20"/>
                          </w:rPr>
                          <w:t xml:space="preserve"> </w:t>
                        </w:r>
                      </w:p>
                    </w:txbxContent>
                  </v:textbox>
                </v:rect>
                <v:shape id="Shape 743" o:spid="_x0000_s1083" style="position:absolute;left:12131;top:10957;width:4267;height:2309;visibility:visible;mso-wrap-style:square;v-text-anchor:top" coordsize="426720,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" path="m309372,l426720,115824,309372,230886r,-57912l,172974,,57912r309372,l309372,xe" fillcolor="black" stroked="f" strokeweight="0">
                  <v:stroke miterlimit="83231f" joinstyle="miter"/>
                  <v:path arrowok="t" textboxrect="0,0,426720,230886"/>
                </v:shape>
                <v:shape id="Shape 744" o:spid="_x0000_s1084" style="position:absolute;left:12085;top:11490;width:2166;height:1243;visibility:visible;mso-wrap-style:square;v-text-anchor:top" coordsize="216576,12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" path="m,l216576,r,9144l9144,9144r,105918l216576,115062r,9144l,124206,,xe" fillcolor="black" stroked="f" strokeweight="0">
                  <v:stroke miterlimit="83231f" joinstyle="miter"/>
                  <v:path arrowok="t" textboxrect="0,0,216576,124206"/>
                </v:shape>
                <v:shape id="Shape 745" o:spid="_x0000_s1085" style="position:absolute;left:14251;top:10843;width:2215;height:2537;visibility:visible;mso-wrap-style:square;v-text-anchor:top" coordsize="221574,253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" path="m92796,l221574,127254,92796,253746r,-64770l,188976r,-9144l102702,179832r,50402l207432,126873,102702,23513r,50401l,73914,,64770r92796,l92796,xe" fillcolor="black" stroked="f" strokeweight="0">
                  <v:stroke miterlimit="83231f" joinstyle="miter"/>
                  <v:path arrowok="t" textboxrect="0,0,221574,253746"/>
                </v:shape>
                <v:shape id="Shape 746" o:spid="_x0000_s1086" style="position:absolute;left:57279;top:5981;width:2309;height:13983;visibility:visible;mso-wrap-style:square;v-text-anchor:top" coordsize="230886,1398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" path="m115824,l230886,298704r-57912,l172974,1100328r57912,l115824,1398270,,1100328r57912,l57912,298704,,298704,115824,xe" fillcolor="black" stroked="f" strokeweight="0">
                  <v:stroke miterlimit="83231f" joinstyle="miter"/>
                  <v:path arrowok="t" textboxrect="0,0,230886,1398270"/>
                </v:shape>
                <v:shape id="Shape 747" o:spid="_x0000_s1087" style="position:absolute;left:57210;top:5861;width:1223;height:14230;visibility:visible;mso-wrap-style:square;v-text-anchor:top" coordsize="122301,1422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" path="m122301,r,25112l14079,305343r55263,l69342,1116873r-55558,l122301,1397866r,25112l,1107729r60198,l60198,315249,,315249,122301,xe" fillcolor="black" stroked="f" strokeweight="0">
                  <v:stroke miterlimit="83231f" joinstyle="miter"/>
                  <v:path arrowok="t" textboxrect="0,0,122301,1422978"/>
                </v:shape>
                <v:shape id="Shape 748" o:spid="_x0000_s1088" style="position:absolute;left:58433;top:5852;width:1223;height:14249;visibility:visible;mso-wrap-style:square;v-text-anchor:top" coordsize="122301,1424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" path="m381,l122301,316230r-60198,l62103,1108710r60198,l381,1424940,,1423959r,-25112l108517,1117854r-55558,l52959,306324r55263,l,26093,,981,381,xe" fillcolor="black" stroked="f" strokeweight="0">
                  <v:stroke miterlimit="83231f" joinstyle="miter"/>
                  <v:path arrowok="t" textboxrect="0,0,122301,1424940"/>
                </v:shape>
                <v:shape id="Shape 749" o:spid="_x0000_s1089" style="position:absolute;left:17815;top:15011;width:2286;height:4846;visibility:visible;mso-wrap-style:square;v-text-anchor:top" coordsize="228600,484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" path="m114300,l228600,105918r-57150,l171450,378714r57150,l114300,484632,,378714r57150,l57150,105918,,105918,114300,xe" fillcolor="black" stroked="f" strokeweight="0">
                  <v:stroke miterlimit="83231f" joinstyle="miter"/>
                  <v:path arrowok="t" textboxrect="0,0,228600,484632"/>
                </v:shape>
                <v:shape id="Shape 750" o:spid="_x0000_s1090" style="position:absolute;left:17693;top:14942;width:1269;height:4984;visibility:visible;mso-wrap-style:square;v-text-anchor:top" coordsize="126873,49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" path="m126492,r381,353l126873,13106,24983,108204r49693,l74676,390144r-49693,l126873,485242r,12753l126492,498348,,381000r64770,l64770,117348,,117348,126492,xe" fillcolor="black" stroked="f" strokeweight="0">
                  <v:stroke miterlimit="83231f" joinstyle="miter"/>
                  <v:path arrowok="t" textboxrect="0,0,126873,498348"/>
                </v:shape>
                <v:shape id="Shape 751" o:spid="_x0000_s1091" style="position:absolute;left:18962;top:14946;width:1261;height:4976;visibility:visible;mso-wrap-style:square;v-text-anchor:top" coordsize="126111,497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" path="m,l126111,116995r-64008,l62103,380647r64008,l,497642,,484889,101890,389791r-49693,l52197,107851r49693,l,12753,,xe" fillcolor="black" stroked="f" strokeweight="0">
                  <v:stroke miterlimit="83231f" joinstyle="miter"/>
                  <v:path arrowok="t" textboxrect="0,0,126111,497642"/>
                </v:shape>
                <v:shape id="Shape 752" o:spid="_x0000_s1092" style="position:absolute;left:35974;top:2484;width:5326;height:853;visibility:visible;mso-wrap-style:square;v-text-anchor:top" coordsize="532638,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" path="m447294,r85344,42672l447294,85344r,-28216l,56388,,28194r447294,l447294,xe" fillcolor="black" stroked="f" strokeweight="0">
                  <v:stroke miterlimit="83231f" joinstyle="miter"/>
                  <v:path arrowok="t" textboxrect="0,0,532638,85344"/>
                </v:shape>
                <v:shape id="Shape 753" o:spid="_x0000_s1093" style="position:absolute;left:5212;top:13891;width:2286;height:5966;visibility:visible;mso-wrap-style:square;v-text-anchor:top" coordsize="228600,596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" path="m114300,l228600,97536r-57150,l171450,499110r57150,l114300,596646,,499110r57150,l57150,97536,,97536,114300,xe" fillcolor="black" stroked="f" strokeweight="0">
                  <v:stroke miterlimit="83231f" joinstyle="miter"/>
                  <v:path arrowok="t" textboxrect="0,0,228600,596646"/>
                </v:shape>
                <v:shape id="Shape 754" o:spid="_x0000_s1094" style="position:absolute;left:5082;top:13830;width:1273;height:6088;visibility:visible;mso-wrap-style:square;v-text-anchor:top" coordsize="127254,608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" path="m127254,r,12507l25825,99060r48851,l74676,510540r-48774,l127254,596351r,12487l,500634r64770,l64770,108204,,108204,127254,xe" fillcolor="black" stroked="f" strokeweight="0">
                  <v:stroke miterlimit="83231f" joinstyle="miter"/>
                  <v:path arrowok="t" textboxrect="0,0,127254,608838"/>
                </v:shape>
                <v:shape id="Shape 755" o:spid="_x0000_s1095" style="position:absolute;left:6355;top:13830;width:1272;height:6088;visibility:visible;mso-wrap-style:square;v-text-anchor:top" coordsize="127254,608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" path="m,l127254,108204r-65532,l61722,500634r65532,l,608838,,596351,101352,510540r-49536,l51816,99060r49613,l,12507,,xe" fillcolor="black" stroked="f" strokeweight="0">
                  <v:stroke miterlimit="83231f" joinstyle="miter"/>
                  <v:path arrowok="t" textboxrect="0,0,127254,608838"/>
                </v:shape>
                <v:shape id="Shape 756" o:spid="_x0000_s1096" style="position:absolute;left:35974;top:12100;width:3261;height:861;visibility:visible;mso-wrap-style:square;v-text-anchor:top" coordsize="326136,86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" path="m240030,r86106,43434l240030,86106r,-28237l,57150,,28194r240030,719l240030,xe" fillcolor="black" stroked="f" strokeweight="0">
                  <v:stroke miterlimit="83231f" joinstyle="miter"/>
                  <v:path arrowok="t" textboxrect="0,0,326136,86106"/>
                </v:shape>
                <v:shape id="Shape 32106" o:spid="_x0000_s1097" style="position:absolute;left:39227;top:9707;width:16764;height:5197;visibility:visible;mso-wrap-style:square;v-text-anchor:top" coordsize="1676400,519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" path="m,l1676400,r,519684l,519684,,e" stroked="f" strokeweight="0">
                  <v:stroke miterlimit="83231f" joinstyle="miter"/>
                  <v:path arrowok="t" textboxrect="0,0,1676400,519684"/>
                </v:shape>
                <v:shape id="Shape 758" o:spid="_x0000_s1098" style="position:absolute;left:39182;top:9662;width:8427;height:5288;visibility:visible;mso-wrap-style:square;v-text-anchor:top" coordsize="842772,528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" path="m,l842772,r,9906l9144,9906r,509016l842772,518922r,9906l,528828,,xe" fillcolor="black" stroked="f" strokeweight="0">
                  <v:stroke miterlimit="83231f" joinstyle="miter"/>
                  <v:path arrowok="t" textboxrect="0,0,842772,528828"/>
                </v:shape>
                <v:shape id="Shape 759" o:spid="_x0000_s1099" style="position:absolute;left:47609;top:9662;width:8428;height:5288;visibility:visible;mso-wrap-style:square;v-text-anchor:top" coordsize="842772,528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" path="m,l842772,r,528828l,528828r,-9906l833628,518922r,-509016l,9906,,xe" fillcolor="black" stroked="f" strokeweight="0">
                  <v:stroke miterlimit="83231f" joinstyle="miter"/>
                  <v:path arrowok="t" textboxrect="0,0,842772,528828"/>
                </v:shape>
                <v:rect id="Rectangle 760" o:spid="_x0000_s1100" style="position:absolute;left:40187;top:10460;width:1787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" filled="f" stroked="f">
                  <v:textbox inset="0,0,0,0">
                    <w:txbxContent>
                      <w:p w14:paraId="16B6E7A8" w14:textId="77777777" w:rsidR="009A779E" w:rsidRDefault="009A779E">
                        <w:pPr>
                          <w:spacing w:after="160" w:line="259" w:lineRule="auto"/>
                          <w:ind w:left="0" w:firstLine="0"/>
                        </w:pPr>
                        <w:proofErr w:type="spellStart"/>
                        <w:r>
                          <w:rPr>
                            <w:sz w:val="20"/>
                          </w:rPr>
                          <w:t>Processes</w:t>
                        </w:r>
                        <w:proofErr w:type="spellEnd"/>
                        <w:r>
                          <w:rPr>
                            <w:sz w:val="20"/>
                          </w:rPr>
                          <w:t xml:space="preserve"> and </w:t>
                        </w:r>
                        <w:proofErr w:type="spellStart"/>
                        <w:r>
                          <w:rPr>
                            <w:sz w:val="20"/>
                          </w:rPr>
                          <w:t>procedures</w:t>
                        </w:r>
                        <w:proofErr w:type="spellEnd"/>
                      </w:p>
                    </w:txbxContent>
                  </v:textbox>
                </v:rect>
                <v:rect id="Rectangle 761" o:spid="_x0000_s1101" style="position:absolute;left:53614;top:10305;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" filled="f" stroked="f">
                  <v:textbox inset="0,0,0,0">
                    <w:txbxContent>
                      <w:p w14:paraId="613531AB" w14:textId="77777777" w:rsidR="009A779E" w:rsidRDefault="009A779E">
                        <w:pPr>
                          <w:spacing w:after="160" w:line="259" w:lineRule="auto"/>
                          <w:ind w:left="0" w:firstLine="0"/>
                        </w:pPr>
                        <w:r>
                          <w:rPr>
                            <w:rFonts w:ascii="Arial" w:eastAsia="Arial" w:hAnsi="Arial" w:cs="Arial"/>
                            <w:sz w:val="24"/>
                          </w:rPr>
                          <w:t xml:space="preserve"> </w:t>
                        </w:r>
                      </w:p>
                    </w:txbxContent>
                  </v:textbox>
                </v:rect>
                <v:rect id="Rectangle 762" o:spid="_x0000_s1102" style="position:absolute;left:40187;top:12007;width:1341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" filled="f" stroked="f">
                  <v:textbox inset="0,0,0,0">
                    <w:txbxContent>
                      <w:p w14:paraId="15326200" w14:textId="77777777" w:rsidR="009A779E" w:rsidRDefault="009A779E">
                        <w:pPr>
                          <w:spacing w:after="160" w:line="259" w:lineRule="auto"/>
                          <w:ind w:left="0" w:firstLine="0"/>
                        </w:pPr>
                        <w:proofErr w:type="spellStart"/>
                        <w:r>
                          <w:rPr>
                            <w:sz w:val="20"/>
                          </w:rPr>
                          <w:t>Indicators</w:t>
                        </w:r>
                        <w:proofErr w:type="spellEnd"/>
                        <w:r>
                          <w:rPr>
                            <w:sz w:val="20"/>
                          </w:rPr>
                          <w:t xml:space="preserve"> / </w:t>
                        </w:r>
                        <w:proofErr w:type="spellStart"/>
                        <w:r>
                          <w:rPr>
                            <w:sz w:val="20"/>
                          </w:rPr>
                          <w:t>records</w:t>
                        </w:r>
                        <w:proofErr w:type="spellEnd"/>
                      </w:p>
                    </w:txbxContent>
                  </v:textbox>
                </v:rect>
                <v:rect id="Rectangle 763" o:spid="_x0000_s1103" style="position:absolute;left:50261;top:11946;width:516;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" filled="f" stroked="f">
                  <v:textbox inset="0,0,0,0">
                    <w:txbxContent>
                      <w:p w14:paraId="63B20E74" w14:textId="77777777" w:rsidR="009A779E" w:rsidRDefault="009A779E">
                        <w:pPr>
                          <w:spacing w:after="160" w:line="259" w:lineRule="auto"/>
                          <w:ind w:left="0" w:firstLine="0"/>
                        </w:pPr>
                        <w:r>
                          <w:rPr>
                            <w:rFonts w:ascii="Arial" w:eastAsia="Arial" w:hAnsi="Arial" w:cs="Arial"/>
                          </w:rPr>
                          <w:t xml:space="preserve"> </w:t>
                        </w:r>
                      </w:p>
                    </w:txbxContent>
                  </v:textbox>
                </v:rect>
                <v:rect id="Rectangle 764" o:spid="_x0000_s1104" style="position:absolute;left:40187;top:13561;width:1715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" filled="f" stroked="f">
                  <v:textbox inset="0,0,0,0">
                    <w:txbxContent>
                      <w:p w14:paraId="07A6B2E6" w14:textId="77777777" w:rsidR="009A779E" w:rsidRDefault="009A779E">
                        <w:pPr>
                          <w:spacing w:after="160" w:line="259" w:lineRule="auto"/>
                          <w:ind w:left="0" w:firstLine="0"/>
                        </w:pPr>
                        <w:proofErr w:type="spellStart"/>
                        <w:r>
                          <w:rPr>
                            <w:sz w:val="20"/>
                          </w:rPr>
                          <w:t>Learningandimproveme</w:t>
                        </w:r>
                        <w:proofErr w:type="spellEnd"/>
                      </w:p>
                    </w:txbxContent>
                  </v:textbox>
                </v:rect>
                <v:rect id="Rectangle 765" o:spid="_x0000_s1105" style="position:absolute;left:53080;top:13561;width:145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" filled="f" stroked="f">
                  <v:textbox inset="0,0,0,0">
                    <w:txbxContent>
                      <w:p w14:paraId="2B3567CE" w14:textId="77777777" w:rsidR="009A779E" w:rsidRDefault="009A779E">
                        <w:pPr>
                          <w:spacing w:after="160" w:line="259" w:lineRule="auto"/>
                          <w:ind w:left="0" w:firstLine="0"/>
                        </w:pPr>
                        <w:proofErr w:type="spellStart"/>
                        <w:r>
                          <w:rPr>
                            <w:sz w:val="20"/>
                          </w:rPr>
                          <w:t>nt</w:t>
                        </w:r>
                        <w:proofErr w:type="spellEnd"/>
                      </w:p>
                    </w:txbxContent>
                  </v:textbox>
                </v:rect>
                <v:shape id="Shape 766" o:spid="_x0000_s1106" style="position:absolute;left:5090;top:4663;width:2286;height:4915;visibility:visible;mso-wrap-style:square;v-text-anchor:top" coordsize="228600,491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" path="m114300,l228600,107442r-57150,l171450,384048r57150,l114300,491490,,384048r57150,l57150,107442,,107442,114300,xe" fillcolor="black" stroked="f" strokeweight="0">
                  <v:stroke miterlimit="83231f" joinstyle="miter"/>
                  <v:path arrowok="t" textboxrect="0,0,228600,491490"/>
                </v:shape>
                <v:shape id="Shape 767" o:spid="_x0000_s1107" style="position:absolute;left:4968;top:4594;width:1265;height:5045;visibility:visible;mso-wrap-style:square;v-text-anchor:top" coordsize="126492,504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" path="m126492,r,13533l24157,109728r49757,l73914,395478r-49757,l126492,491673r,12771l,386334r64770,l64770,118872,,118872,126492,xe" fillcolor="black" stroked="f" strokeweight="0">
                  <v:stroke miterlimit="83231f" joinstyle="miter"/>
                  <v:path arrowok="t" textboxrect="0,0,126492,504444"/>
                </v:shape>
                <v:shape id="Shape 768" o:spid="_x0000_s1108" style="position:absolute;left:6233;top:4594;width:1265;height:5045;visibility:visible;mso-wrap-style:square;v-text-anchor:top" coordsize="126492,504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" path="m,l126492,118872r-64770,l61722,386334r64770,l,504444,,491673,102335,395478r-49757,l52578,109728r49757,l,13533,,xe" fillcolor="black" stroked="f" strokeweight="0">
                  <v:stroke miterlimit="83231f" joinstyle="miter"/>
                  <v:path arrowok="t" textboxrect="0,0,126492,504444"/>
                </v:shape>
                <v:shape id="Shape 32107" o:spid="_x0000_s1109" style="position:absolute;left:121;top:9578;width:11926;height:4206;visibility:visible;mso-wrap-style:square;v-text-anchor:top" coordsize="1192530,4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" path="m,l1192530,r,420624l,420624,,e" stroked="f" strokeweight="0">
                  <v:stroke miterlimit="83231f" joinstyle="miter"/>
                  <v:path arrowok="t" textboxrect="0,0,1192530,420624"/>
                </v:shape>
                <v:shape id="Shape 770" o:spid="_x0000_s1110" style="position:absolute;left:76;top:9532;width:6012;height:4298;visibility:visible;mso-wrap-style:square;v-text-anchor:top" coordsize="601218,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" path="m,l601218,r,9144l9906,9144r,411480l601218,420624r,9144l,429768,,xe" fillcolor="black" stroked="f" strokeweight="0">
                  <v:stroke miterlimit="83231f" joinstyle="miter"/>
                  <v:path arrowok="t" textboxrect="0,0,601218,429768"/>
                </v:shape>
                <v:shape id="Shape 771" o:spid="_x0000_s1111" style="position:absolute;left:6088;top:9532;width:6004;height:4298;visibility:visible;mso-wrap-style:square;v-text-anchor:top" coordsize="600456,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" path="m,l600456,r,429768l,429768r,-9144l591312,420624r,-411480l,9144,,xe" fillcolor="black" stroked="f" strokeweight="0">
                  <v:stroke miterlimit="83231f" joinstyle="miter"/>
                  <v:path arrowok="t" textboxrect="0,0,600456,429768"/>
                </v:shape>
                <v:rect id="Rectangle 772" o:spid="_x0000_s1112" style="position:absolute;left:1379;top:10323;width:1288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" filled="f" stroked="f">
                  <v:textbox inset="0,0,0,0">
                    <w:txbxContent>
                      <w:p w14:paraId="453D09DD" w14:textId="77777777" w:rsidR="009A779E" w:rsidRDefault="009A779E">
                        <w:pPr>
                          <w:spacing w:after="160" w:line="259" w:lineRule="auto"/>
                          <w:ind w:left="0" w:firstLine="0"/>
                        </w:pPr>
                        <w:r>
                          <w:rPr>
                            <w:sz w:val="20"/>
                          </w:rPr>
                          <w:t xml:space="preserve">ORGANISATIONAL </w:t>
                        </w:r>
                      </w:p>
                    </w:txbxContent>
                  </v:textbox>
                </v:rect>
                <v:rect id="Rectangle 773" o:spid="_x0000_s1113" style="position:absolute;left:4259;top:11885;width:485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" filled="f" stroked="f">
                  <v:textbox inset="0,0,0,0">
                    <w:txbxContent>
                      <w:p w14:paraId="0C54D3BC" w14:textId="77777777" w:rsidR="009A779E" w:rsidRDefault="009A779E">
                        <w:pPr>
                          <w:spacing w:after="160" w:line="259" w:lineRule="auto"/>
                          <w:ind w:left="0" w:firstLine="0"/>
                        </w:pPr>
                        <w:r>
                          <w:rPr>
                            <w:sz w:val="20"/>
                          </w:rPr>
                          <w:t>POLICY</w:t>
                        </w:r>
                      </w:p>
                    </w:txbxContent>
                  </v:textbox>
                </v:rect>
                <v:rect id="Rectangle 774" o:spid="_x0000_s1114" style="position:absolute;left:7909;top:11730;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" filled="f" stroked="f">
                  <v:textbox inset="0,0,0,0">
                    <w:txbxContent>
                      <w:p w14:paraId="042B82F9"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775" o:spid="_x0000_s1115" style="position:absolute;left:46085;top:14904;width:2134;height:5060;visibility:visible;mso-wrap-style:square;v-text-anchor:top" coordsize="213360,505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" path="m106680,l213360,98298r-53340,l160020,407670r53340,l106680,505968,,407670r53340,l53340,98298,,98298,106680,xe" fillcolor="black" stroked="f" strokeweight="0">
                  <v:stroke miterlimit="83231f" joinstyle="miter"/>
                  <v:path arrowok="t" textboxrect="0,0,213360,505968"/>
                </v:shape>
                <v:shape id="Shape 776" o:spid="_x0000_s1116" style="position:absolute;left:45971;top:14836;width:1181;height:5196;visibility:visible;mso-wrap-style:square;v-text-anchor:top" coordsize="118110,519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" path="m118110,r,12757l24202,100584r45140,l69342,419100r-45140,l118110,506928r,12756l,409956r60198,l60198,110490,,110490,118110,xe" fillcolor="black" stroked="f" strokeweight="0">
                  <v:stroke miterlimit="83231f" joinstyle="miter"/>
                  <v:path arrowok="t" textboxrect="0,0,118110,519684"/>
                </v:shape>
                <v:shape id="Shape 777" o:spid="_x0000_s1117" style="position:absolute;left:47152;top:14836;width:1181;height:5196;visibility:visible;mso-wrap-style:square;v-text-anchor:top" coordsize="118110,519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" path="m,l118110,110490r-60198,l57912,409956r60198,l,519684,,506928,93908,419100r-45140,l48768,100584r45140,l,12757,,xe" fillcolor="black" stroked="f" strokeweight="0">
                  <v:stroke miterlimit="83231f" joinstyle="miter"/>
                  <v:path arrowok="t" textboxrect="0,0,118110,519684"/>
                </v:shape>
                <v:shape id="Shape 778" o:spid="_x0000_s1118" style="position:absolute;left:12588;top:1760;width:3634;height:2301;visibility:visible;mso-wrap-style:square;v-text-anchor:top" coordsize="363474,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" path="m246888,l363474,115062,246888,230124r,-57912l,172212,,57150r246888,l246888,xe" fillcolor="black" stroked="f" strokeweight="0">
                  <v:stroke miterlimit="83231f" joinstyle="miter"/>
                  <v:path arrowok="t" textboxrect="0,0,363474,230124"/>
                </v:shape>
                <v:shape id="Shape 779" o:spid="_x0000_s1119" style="position:absolute;left:12542;top:2286;width:1853;height:1249;visibility:visible;mso-wrap-style:square;v-text-anchor:top" coordsize="185322,12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" path="m,l185322,r,9144l9144,9144r,105918l185322,115062r,9906l,124968,,xe" fillcolor="black" stroked="f" strokeweight="0">
                  <v:stroke miterlimit="83231f" joinstyle="miter"/>
                  <v:path arrowok="t" textboxrect="0,0,185322,124968"/>
                </v:shape>
                <v:shape id="Shape 780" o:spid="_x0000_s1120" style="position:absolute;left:14395;top:1645;width:1896;height:2530;visibility:visible;mso-wrap-style:square;v-text-anchor:top" coordsize="189582,252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" path="m61566,l189582,126492,61566,252984r,-64008l,188976r,-9906l70710,179070r,50455l176178,126111,70710,22697r,50455l,73152,,64008r61566,l61566,xe" fillcolor="black" stroked="f" strokeweight="0">
                  <v:stroke miterlimit="83231f" joinstyle="miter"/>
                  <v:path arrowok="t" textboxrect="0,0,189582,252984"/>
                </v:shape>
                <v:shape id="Shape 32108" o:spid="_x0000_s1121" style="position:absolute;left:121;top:45;width:12467;height:4572;visibility:visible;mso-wrap-style:square;v-text-anchor:top" coordsize="1246632,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" path="m,l1246632,r,457200l,457200,,e" stroked="f" strokeweight="0">
                  <v:stroke miterlimit="83231f" joinstyle="miter"/>
                  <v:path arrowok="t" textboxrect="0,0,1246632,457200"/>
                </v:shape>
                <v:shape id="Shape 782" o:spid="_x0000_s1122" style="position:absolute;left:76;width:6282;height:4663;visibility:visible;mso-wrap-style:square;v-text-anchor:top" coordsize="628269,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" path="m,l628269,r,9906l9906,9906r,447294l628269,457200r,9144l,466344,,xe" fillcolor="black" stroked="f" strokeweight="0">
                  <v:stroke miterlimit="83231f" joinstyle="miter"/>
                  <v:path arrowok="t" textboxrect="0,0,628269,466344"/>
                </v:shape>
                <v:shape id="Shape 783" o:spid="_x0000_s1123" style="position:absolute;left:6358;width:6275;height:4663;visibility:visible;mso-wrap-style:square;v-text-anchor:top" coordsize="627507,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" path="m,l627507,r,466344l,466344r,-9144l618363,457200r,-447294l,9906,,xe" fillcolor="black" stroked="f" strokeweight="0">
                  <v:stroke miterlimit="83231f" joinstyle="miter"/>
                  <v:path arrowok="t" textboxrect="0,0,627507,466344"/>
                </v:shape>
                <v:rect id="Rectangle 784" o:spid="_x0000_s1124" style="position:absolute;left:2125;top:798;width:1162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" filled="f" stroked="f">
                  <v:textbox inset="0,0,0,0">
                    <w:txbxContent>
                      <w:p w14:paraId="4081C49B" w14:textId="77777777" w:rsidR="009A779E" w:rsidRDefault="009A779E">
                        <w:pPr>
                          <w:spacing w:after="160" w:line="259" w:lineRule="auto"/>
                          <w:ind w:left="0" w:firstLine="0"/>
                        </w:pPr>
                        <w:r>
                          <w:rPr>
                            <w:sz w:val="20"/>
                          </w:rPr>
                          <w:t xml:space="preserve">MISSION VISION </w:t>
                        </w:r>
                      </w:p>
                    </w:txbxContent>
                  </v:textbox>
                </v:rect>
                <v:rect id="Rectangle 785" o:spid="_x0000_s1125" style="position:absolute;left:4343;top:2352;width:533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" filled="f" stroked="f">
                  <v:textbox inset="0,0,0,0">
                    <w:txbxContent>
                      <w:p w14:paraId="0D47D80C" w14:textId="77777777" w:rsidR="009A779E" w:rsidRDefault="009A779E">
                        <w:pPr>
                          <w:spacing w:after="160" w:line="259" w:lineRule="auto"/>
                          <w:ind w:left="0" w:firstLine="0"/>
                        </w:pPr>
                        <w:r>
                          <w:rPr>
                            <w:sz w:val="20"/>
                          </w:rPr>
                          <w:t>VALUES</w:t>
                        </w:r>
                      </w:p>
                    </w:txbxContent>
                  </v:textbox>
                </v:rect>
                <v:rect id="Rectangle 786" o:spid="_x0000_s1126" style="position:absolute;left:8351;top:2197;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" filled="f" stroked="f">
                  <v:textbox inset="0,0,0,0">
                    <w:txbxContent>
                      <w:p w14:paraId="1EB7BB78"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787" o:spid="_x0000_s1127" style="position:absolute;top:19834;width:30419;height:4092;visibility:visible;mso-wrap-style:square;v-text-anchor:top" coordsize="3041904,409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" path="m12192,l3041904,r,25908l25146,25908r,357378l3041904,383286r,25908l12192,409194c5334,409194,,403098,,396240l,12954c,6096,5334,,12192,xe" fillcolor="black" stroked="f" strokeweight="0">
                  <v:stroke miterlimit="83231f" joinstyle="miter"/>
                  <v:path arrowok="t" textboxrect="0,0,3041904,409194"/>
                </v:shape>
                <v:shape id="Shape 788" o:spid="_x0000_s1128" style="position:absolute;left:30419;top:19834;width:30419;height:4092;visibility:visible;mso-wrap-style:square;v-text-anchor:top" coordsize="3041904,409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" path="m,l3029712,v6858,,12192,6096,12192,12954l3041904,396240v,6858,-5334,12954,-12192,12954l,409194,,383286r3016758,l3016758,25908,,25908,,xe" fillcolor="black" stroked="f" strokeweight="0">
                  <v:stroke miterlimit="83231f" joinstyle="miter"/>
                  <v:path arrowok="t" textboxrect="0,0,3041904,409194"/>
                </v:shape>
                <w10:anchorlock/>
              </v:group>
            </w:pict>
          </mc:Fallback>
        </mc:AlternateContent>
      </w:r>
    </w:p>
    <w:p w14:paraId="099F9D8C" w14:textId="77777777" w:rsidR="00B21364" w:rsidRPr="00C63958" w:rsidRDefault="00945698">
      <w:pPr>
        <w:tabs>
          <w:tab w:val="center" w:pos="3640"/>
          <w:tab w:val="center" w:pos="5599"/>
        </w:tabs>
        <w:spacing w:after="254" w:line="259" w:lineRule="auto"/>
        <w:ind w:left="0" w:firstLine="0"/>
        <w:rPr>
          <w:lang w:val="en-GB"/>
          <w:rPrChange w:id="1886" w:author="Westerlund, Johan" w:date="2021-04-22T14:05:00Z">
            <w:rPr/>
          </w:rPrChange>
        </w:rPr>
      </w:pPr>
      <w:r w:rsidRPr="00C63958">
        <w:rPr>
          <w:lang w:val="en-GB"/>
          <w:rPrChange w:id="1887" w:author="Westerlund, Johan" w:date="2021-04-22T14:05:00Z">
            <w:rPr/>
          </w:rPrChange>
        </w:rPr>
        <w:tab/>
      </w:r>
      <w:r w:rsidRPr="00C63958">
        <w:rPr>
          <w:b/>
          <w:i/>
          <w:color w:val="575755"/>
          <w:u w:val="single" w:color="575755"/>
          <w:lang w:val="en-GB"/>
          <w:rPrChange w:id="1888" w:author="Westerlund, Johan" w:date="2021-04-22T14:05:00Z">
            <w:rPr>
              <w:b/>
              <w:i/>
              <w:color w:val="575755"/>
              <w:u w:val="single" w:color="575755"/>
            </w:rPr>
          </w:rPrChange>
        </w:rPr>
        <w:t>Figure 1</w:t>
      </w:r>
      <w:r w:rsidRPr="00C63958">
        <w:rPr>
          <w:rFonts w:ascii="Arial" w:eastAsia="Arial" w:hAnsi="Arial" w:cs="Arial"/>
          <w:b/>
          <w:i/>
          <w:color w:val="575755"/>
          <w:lang w:val="en-GB"/>
          <w:rPrChange w:id="1889" w:author="Westerlund, Johan" w:date="2021-04-22T14:05:00Z">
            <w:rPr>
              <w:rFonts w:ascii="Arial" w:eastAsia="Arial" w:hAnsi="Arial" w:cs="Arial"/>
              <w:b/>
              <w:i/>
              <w:color w:val="575755"/>
            </w:rPr>
          </w:rPrChange>
        </w:rPr>
        <w:t xml:space="preserve"> </w:t>
      </w:r>
      <w:r w:rsidRPr="00C63958">
        <w:rPr>
          <w:rFonts w:ascii="Arial" w:eastAsia="Arial" w:hAnsi="Arial" w:cs="Arial"/>
          <w:b/>
          <w:i/>
          <w:color w:val="575755"/>
          <w:lang w:val="en-GB"/>
          <w:rPrChange w:id="1890" w:author="Westerlund, Johan" w:date="2021-04-22T14:05:00Z">
            <w:rPr>
              <w:rFonts w:ascii="Arial" w:eastAsia="Arial" w:hAnsi="Arial" w:cs="Arial"/>
              <w:b/>
              <w:i/>
              <w:color w:val="575755"/>
            </w:rPr>
          </w:rPrChange>
        </w:rPr>
        <w:tab/>
      </w:r>
      <w:r w:rsidRPr="00C63958">
        <w:rPr>
          <w:b/>
          <w:i/>
          <w:color w:val="575755"/>
          <w:u w:val="single" w:color="575755"/>
          <w:lang w:val="en-GB"/>
          <w:rPrChange w:id="1891" w:author="Westerlund, Johan" w:date="2021-04-22T14:05:00Z">
            <w:rPr>
              <w:b/>
              <w:i/>
              <w:color w:val="575755"/>
              <w:u w:val="single" w:color="575755"/>
            </w:rPr>
          </w:rPrChange>
        </w:rPr>
        <w:t>Quality Management System</w:t>
      </w:r>
      <w:r w:rsidRPr="00C63958">
        <w:rPr>
          <w:b/>
          <w:i/>
          <w:color w:val="575755"/>
          <w:lang w:val="en-GB"/>
          <w:rPrChange w:id="1892" w:author="Westerlund, Johan" w:date="2021-04-22T14:05:00Z">
            <w:rPr>
              <w:b/>
              <w:i/>
              <w:color w:val="575755"/>
            </w:rPr>
          </w:rPrChange>
        </w:rPr>
        <w:t xml:space="preserve"> </w:t>
      </w:r>
    </w:p>
    <w:p w14:paraId="4B6BCB1E" w14:textId="77777777" w:rsidR="00B21364" w:rsidRPr="00C63958" w:rsidRDefault="00945698">
      <w:pPr>
        <w:pStyle w:val="Heading2"/>
        <w:ind w:left="836" w:hanging="851"/>
        <w:rPr>
          <w:lang w:val="en-GB"/>
          <w:rPrChange w:id="1893" w:author="Westerlund, Johan" w:date="2021-04-22T14:05:00Z">
            <w:rPr/>
          </w:rPrChange>
        </w:rPr>
      </w:pPr>
      <w:bookmarkStart w:id="1894" w:name="_Toc53658271"/>
      <w:r w:rsidRPr="00C63958">
        <w:rPr>
          <w:lang w:val="en-GB"/>
          <w:rPrChange w:id="1895" w:author="Westerlund, Johan" w:date="2021-04-22T14:05:00Z">
            <w:rPr/>
          </w:rPrChange>
        </w:rPr>
        <w:t>RISK EVALUATION</w:t>
      </w:r>
      <w:bookmarkEnd w:id="1894"/>
      <w:r w:rsidRPr="00C63958">
        <w:rPr>
          <w:lang w:val="en-GB"/>
          <w:rPrChange w:id="1896" w:author="Westerlund, Johan" w:date="2021-04-22T14:05:00Z">
            <w:rPr/>
          </w:rPrChange>
        </w:rPr>
        <w:t xml:space="preserve"> </w:t>
      </w:r>
    </w:p>
    <w:p w14:paraId="015C0DC7" w14:textId="77777777" w:rsidR="00B21364" w:rsidRPr="00C63958" w:rsidRDefault="00945698">
      <w:pPr>
        <w:spacing w:after="30" w:line="259" w:lineRule="auto"/>
        <w:ind w:left="-30" w:firstLine="0"/>
        <w:rPr>
          <w:lang w:val="en-GB"/>
          <w:rPrChange w:id="1897" w:author="Westerlund, Johan" w:date="2021-04-22T14:05:00Z">
            <w:rPr/>
          </w:rPrChange>
        </w:rPr>
      </w:pPr>
      <w:r w:rsidRPr="00C03868">
        <w:rPr>
          <w:noProof/>
          <w:lang w:val="sv-SE" w:eastAsia="sv-SE"/>
        </w:rPr>
        <mc:AlternateContent>
          <mc:Choice Requires="wpg">
            <w:drawing>
              <wp:inline distT="0" distB="0" distL="0" distR="0" wp14:anchorId="19BA3F25" wp14:editId="1915333A">
                <wp:extent cx="938784" cy="6096"/>
                <wp:effectExtent l="0" t="0" r="0" b="0"/>
                <wp:docPr id="23773" name="Group 23773"/>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13" name="Shape 3211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3773" style="width:73.92pt;height:0.47998pt;mso-position-horizontal-relative:char;mso-position-vertical-relative:line" coordsize="9387,60">
                <v:shape id="Shape 32114"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1898" w:author="Westerlund, Johan" w:date="2021-04-22T14:05:00Z">
            <w:rPr/>
          </w:rPrChange>
        </w:rPr>
        <w:t xml:space="preserve"> </w:t>
      </w:r>
    </w:p>
    <w:p w14:paraId="43893088" w14:textId="77777777" w:rsidR="00B21364" w:rsidRPr="00C63958" w:rsidRDefault="00945698">
      <w:pPr>
        <w:ind w:left="-5"/>
        <w:rPr>
          <w:lang w:val="en-GB"/>
          <w:rPrChange w:id="1899" w:author="Westerlund, Johan" w:date="2021-04-22T14:05:00Z">
            <w:rPr>
              <w:lang w:val="en-US"/>
            </w:rPr>
          </w:rPrChange>
        </w:rPr>
      </w:pPr>
      <w:r w:rsidRPr="00C63958">
        <w:rPr>
          <w:lang w:val="en-GB"/>
          <w:rPrChange w:id="1900" w:author="Westerlund, Johan" w:date="2021-04-22T14:05:00Z">
            <w:rPr>
              <w:lang w:val="en-US"/>
            </w:rPr>
          </w:rPrChange>
        </w:rPr>
        <w:t xml:space="preserve">Competent Authorities should respond to criteria based on an evaluation of risk, taking into consideration the needs and expectations of users and the impact on other stakeholders. </w:t>
      </w:r>
    </w:p>
    <w:p w14:paraId="0117B5D1" w14:textId="77777777" w:rsidR="00B21364" w:rsidRPr="00C63958" w:rsidRDefault="00945698">
      <w:pPr>
        <w:spacing w:after="143"/>
        <w:ind w:left="-5"/>
        <w:rPr>
          <w:lang w:val="en-GB"/>
          <w:rPrChange w:id="1901" w:author="Westerlund, Johan" w:date="2021-04-22T14:05:00Z">
            <w:rPr>
              <w:lang w:val="en-US"/>
            </w:rPr>
          </w:rPrChange>
        </w:rPr>
      </w:pPr>
      <w:r w:rsidRPr="00C63958">
        <w:rPr>
          <w:lang w:val="en-GB"/>
          <w:rPrChange w:id="1902" w:author="Westerlund, Johan" w:date="2021-04-22T14:05:00Z">
            <w:rPr>
              <w:lang w:val="en-US"/>
            </w:rPr>
          </w:rPrChange>
        </w:rPr>
        <w:t xml:space="preserve">In evaluating risks, IALA Guideline 1018 on Risk Management should be referenced. </w:t>
      </w:r>
    </w:p>
    <w:p w14:paraId="05A6BACB" w14:textId="77777777" w:rsidR="00B21364" w:rsidRPr="00C63958" w:rsidRDefault="00945698">
      <w:pPr>
        <w:pStyle w:val="Heading2"/>
        <w:ind w:left="836" w:hanging="851"/>
        <w:rPr>
          <w:lang w:val="en-GB"/>
          <w:rPrChange w:id="1903" w:author="Westerlund, Johan" w:date="2021-04-22T14:05:00Z">
            <w:rPr/>
          </w:rPrChange>
        </w:rPr>
      </w:pPr>
      <w:bookmarkStart w:id="1904" w:name="_Toc53658272"/>
      <w:r w:rsidRPr="00C63958">
        <w:rPr>
          <w:lang w:val="en-GB"/>
          <w:rPrChange w:id="1905" w:author="Westerlund, Johan" w:date="2021-04-22T14:05:00Z">
            <w:rPr/>
          </w:rPrChange>
        </w:rPr>
        <w:t>IDENTIFICATION OF PROCESSES</w:t>
      </w:r>
      <w:bookmarkEnd w:id="1904"/>
      <w:r w:rsidRPr="00C63958">
        <w:rPr>
          <w:lang w:val="en-GB"/>
          <w:rPrChange w:id="1906" w:author="Westerlund, Johan" w:date="2021-04-22T14:05:00Z">
            <w:rPr/>
          </w:rPrChange>
        </w:rPr>
        <w:t xml:space="preserve"> </w:t>
      </w:r>
    </w:p>
    <w:p w14:paraId="6858A322" w14:textId="77777777" w:rsidR="00B21364" w:rsidRPr="00C63958" w:rsidRDefault="00945698">
      <w:pPr>
        <w:spacing w:after="30" w:line="259" w:lineRule="auto"/>
        <w:ind w:left="-30" w:firstLine="0"/>
        <w:rPr>
          <w:lang w:val="en-GB"/>
          <w:rPrChange w:id="1907" w:author="Westerlund, Johan" w:date="2021-04-22T14:05:00Z">
            <w:rPr/>
          </w:rPrChange>
        </w:rPr>
      </w:pPr>
      <w:r w:rsidRPr="00C03868">
        <w:rPr>
          <w:noProof/>
          <w:lang w:val="sv-SE" w:eastAsia="sv-SE"/>
        </w:rPr>
        <mc:AlternateContent>
          <mc:Choice Requires="wpg">
            <w:drawing>
              <wp:inline distT="0" distB="0" distL="0" distR="0" wp14:anchorId="5D5B082B" wp14:editId="08553A22">
                <wp:extent cx="938784" cy="6097"/>
                <wp:effectExtent l="0" t="0" r="0" b="0"/>
                <wp:docPr id="23774" name="Group 23774"/>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15" name="Shape 32115"/>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3774" style="width:73.92pt;height:0.480042pt;mso-position-horizontal-relative:char;mso-position-vertical-relative:line" coordsize="9387,60">
                <v:shape id="Shape 32116"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1908" w:author="Westerlund, Johan" w:date="2021-04-22T14:05:00Z">
            <w:rPr/>
          </w:rPrChange>
        </w:rPr>
        <w:t xml:space="preserve"> </w:t>
      </w:r>
    </w:p>
    <w:p w14:paraId="2B774D31" w14:textId="77777777" w:rsidR="00B21364" w:rsidRPr="00C63958" w:rsidRDefault="00945698">
      <w:pPr>
        <w:spacing w:after="149"/>
        <w:ind w:left="-5"/>
        <w:rPr>
          <w:lang w:val="en-GB"/>
          <w:rPrChange w:id="1909" w:author="Westerlund, Johan" w:date="2021-04-22T14:05:00Z">
            <w:rPr>
              <w:lang w:val="en-US"/>
            </w:rPr>
          </w:rPrChange>
        </w:rPr>
      </w:pPr>
      <w:r w:rsidRPr="00C63958">
        <w:rPr>
          <w:lang w:val="en-GB"/>
          <w:rPrChange w:id="1910" w:author="Westerlund, Johan" w:date="2021-04-22T14:05:00Z">
            <w:rPr>
              <w:lang w:val="en-US"/>
            </w:rPr>
          </w:rPrChange>
        </w:rPr>
        <w:t xml:space="preserve">The AtoN service is the result of a series of elements and actions provided for the user.  This is best represented through the management by process method, involving Management (Strategic) Processes, Operational (Key) Processes and Support Processes, or Sub‐Processes. </w:t>
      </w:r>
    </w:p>
    <w:p w14:paraId="1AD9125E" w14:textId="77777777" w:rsidR="00B21364" w:rsidRPr="00C63958" w:rsidRDefault="00945698">
      <w:pPr>
        <w:spacing w:after="0" w:line="259" w:lineRule="auto"/>
        <w:ind w:left="0" w:firstLine="0"/>
        <w:rPr>
          <w:lang w:val="en-GB"/>
          <w:rPrChange w:id="1911" w:author="Westerlund, Johan" w:date="2021-04-22T14:05:00Z">
            <w:rPr>
              <w:lang w:val="en-US"/>
            </w:rPr>
          </w:rPrChange>
        </w:rPr>
      </w:pPr>
      <w:r w:rsidRPr="00C63958">
        <w:rPr>
          <w:sz w:val="18"/>
          <w:lang w:val="en-GB"/>
          <w:rPrChange w:id="1912" w:author="Westerlund, Johan" w:date="2021-04-22T14:05:00Z">
            <w:rPr>
              <w:sz w:val="18"/>
              <w:lang w:val="en-US"/>
            </w:rPr>
          </w:rPrChange>
        </w:rPr>
        <w:t xml:space="preserve"> </w:t>
      </w:r>
      <w:r w:rsidRPr="00C63958">
        <w:rPr>
          <w:sz w:val="18"/>
          <w:lang w:val="en-GB"/>
          <w:rPrChange w:id="1913" w:author="Westerlund, Johan" w:date="2021-04-22T14:05:00Z">
            <w:rPr>
              <w:sz w:val="18"/>
              <w:lang w:val="en-US"/>
            </w:rPr>
          </w:rPrChange>
        </w:rPr>
        <w:tab/>
      </w:r>
      <w:r w:rsidRPr="00C63958">
        <w:rPr>
          <w:b/>
          <w:color w:val="3F7DC9"/>
          <w:sz w:val="24"/>
          <w:lang w:val="en-GB"/>
          <w:rPrChange w:id="1914" w:author="Westerlund, Johan" w:date="2021-04-22T14:05:00Z">
            <w:rPr>
              <w:b/>
              <w:color w:val="3F7DC9"/>
              <w:sz w:val="24"/>
              <w:lang w:val="en-US"/>
            </w:rPr>
          </w:rPrChange>
        </w:rPr>
        <w:t xml:space="preserve"> </w:t>
      </w:r>
    </w:p>
    <w:p w14:paraId="14A25128" w14:textId="77777777" w:rsidR="00B21364" w:rsidRPr="00C63958" w:rsidRDefault="00945698">
      <w:pPr>
        <w:pStyle w:val="Heading2"/>
        <w:ind w:left="836" w:hanging="851"/>
        <w:rPr>
          <w:lang w:val="en-GB"/>
          <w:rPrChange w:id="1915" w:author="Westerlund, Johan" w:date="2021-04-22T14:05:00Z">
            <w:rPr/>
          </w:rPrChange>
        </w:rPr>
      </w:pPr>
      <w:bookmarkStart w:id="1916" w:name="_Toc53658273"/>
      <w:r w:rsidRPr="00C63958">
        <w:rPr>
          <w:lang w:val="en-GB"/>
          <w:rPrChange w:id="1917" w:author="Westerlund, Johan" w:date="2021-04-22T14:05:00Z">
            <w:rPr/>
          </w:rPrChange>
        </w:rPr>
        <w:t>MANAGEMENT BY PROCESS</w:t>
      </w:r>
      <w:bookmarkEnd w:id="1916"/>
      <w:r w:rsidRPr="00C63958">
        <w:rPr>
          <w:lang w:val="en-GB"/>
          <w:rPrChange w:id="1918" w:author="Westerlund, Johan" w:date="2021-04-22T14:05:00Z">
            <w:rPr/>
          </w:rPrChange>
        </w:rPr>
        <w:t xml:space="preserve"> </w:t>
      </w:r>
    </w:p>
    <w:p w14:paraId="32101711" w14:textId="77777777" w:rsidR="00B21364" w:rsidRPr="00C63958" w:rsidRDefault="00945698">
      <w:pPr>
        <w:spacing w:after="31" w:line="259" w:lineRule="auto"/>
        <w:ind w:left="-30" w:firstLine="0"/>
        <w:rPr>
          <w:lang w:val="en-GB"/>
          <w:rPrChange w:id="1919" w:author="Westerlund, Johan" w:date="2021-04-22T14:05:00Z">
            <w:rPr/>
          </w:rPrChange>
        </w:rPr>
      </w:pPr>
      <w:r w:rsidRPr="00C03868">
        <w:rPr>
          <w:noProof/>
          <w:lang w:val="sv-SE" w:eastAsia="sv-SE"/>
        </w:rPr>
        <mc:AlternateContent>
          <mc:Choice Requires="wpg">
            <w:drawing>
              <wp:inline distT="0" distB="0" distL="0" distR="0" wp14:anchorId="48A3DC07" wp14:editId="513CE2CA">
                <wp:extent cx="938784" cy="6096"/>
                <wp:effectExtent l="0" t="0" r="0" b="0"/>
                <wp:docPr id="23969" name="Group 23969"/>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17" name="Shape 3211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3969" style="width:73.92pt;height:0.47998pt;mso-position-horizontal-relative:char;mso-position-vertical-relative:line" coordsize="9387,60">
                <v:shape id="Shape 32118"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1920" w:author="Westerlund, Johan" w:date="2021-04-22T14:05:00Z">
            <w:rPr/>
          </w:rPrChange>
        </w:rPr>
        <w:t xml:space="preserve"> </w:t>
      </w:r>
    </w:p>
    <w:p w14:paraId="2E51AF1C" w14:textId="77777777" w:rsidR="00B21364" w:rsidRPr="00C63958" w:rsidRDefault="00945698">
      <w:pPr>
        <w:spacing w:after="0" w:line="259" w:lineRule="auto"/>
        <w:ind w:left="0" w:firstLine="0"/>
        <w:rPr>
          <w:lang w:val="en-GB"/>
          <w:rPrChange w:id="1921" w:author="Westerlund, Johan" w:date="2021-04-22T14:05:00Z">
            <w:rPr/>
          </w:rPrChange>
        </w:rPr>
      </w:pPr>
      <w:r w:rsidRPr="00C63958">
        <w:rPr>
          <w:lang w:val="en-GB"/>
          <w:rPrChange w:id="1922" w:author="Westerlund, Johan" w:date="2021-04-22T14:05:00Z">
            <w:rPr/>
          </w:rPrChange>
        </w:rPr>
        <w:t xml:space="preserve"> </w:t>
      </w:r>
    </w:p>
    <w:p w14:paraId="0EB7870A" w14:textId="77777777" w:rsidR="00B21364" w:rsidRPr="00C63958" w:rsidRDefault="00945698">
      <w:pPr>
        <w:spacing w:after="224" w:line="259" w:lineRule="auto"/>
        <w:ind w:left="2822" w:firstLine="0"/>
        <w:rPr>
          <w:lang w:val="en-GB"/>
          <w:rPrChange w:id="1923" w:author="Westerlund, Johan" w:date="2021-04-22T14:05:00Z">
            <w:rPr/>
          </w:rPrChange>
        </w:rPr>
      </w:pPr>
      <w:r w:rsidRPr="00C03868">
        <w:rPr>
          <w:noProof/>
          <w:lang w:val="sv-SE" w:eastAsia="sv-SE"/>
        </w:rPr>
        <mc:AlternateContent>
          <mc:Choice Requires="wpg">
            <w:drawing>
              <wp:inline distT="0" distB="0" distL="0" distR="0" wp14:anchorId="27D54EF4" wp14:editId="3D42ABE0">
                <wp:extent cx="2914162" cy="1726033"/>
                <wp:effectExtent l="0" t="0" r="0" b="0"/>
                <wp:docPr id="23970" name="Group 23970"/>
                <wp:cNvGraphicFramePr/>
                <a:graphic xmlns:a="http://schemas.openxmlformats.org/drawingml/2006/main">
                  <a:graphicData uri="http://schemas.microsoft.com/office/word/2010/wordprocessingGroup">
                    <wpg:wgp>
                      <wpg:cNvGrpSpPr/>
                      <wpg:grpSpPr>
                        <a:xfrm>
                          <a:off x="0" y="0"/>
                          <a:ext cx="2914162" cy="1726033"/>
                          <a:chOff x="0" y="0"/>
                          <a:chExt cx="2914162" cy="1726033"/>
                        </a:xfrm>
                      </wpg:grpSpPr>
                      <wps:wsp>
                        <wps:cNvPr id="806" name="Rectangle 806"/>
                        <wps:cNvSpPr/>
                        <wps:spPr>
                          <a:xfrm>
                            <a:off x="2882647" y="1584000"/>
                            <a:ext cx="41915" cy="188904"/>
                          </a:xfrm>
                          <a:prstGeom prst="rect">
                            <a:avLst/>
                          </a:prstGeom>
                          <a:ln>
                            <a:noFill/>
                          </a:ln>
                        </wps:spPr>
                        <wps:txbx>
                          <w:txbxContent>
                            <w:p w14:paraId="28126DC6" w14:textId="77777777" w:rsidR="009A779E" w:rsidRDefault="009A779E">
                              <w:pPr>
                                <w:spacing w:after="160" w:line="259" w:lineRule="auto"/>
                                <w:ind w:left="0" w:firstLine="0"/>
                              </w:pPr>
                              <w:r>
                                <w:t xml:space="preserve"> </w:t>
                              </w:r>
                            </w:p>
                          </w:txbxContent>
                        </wps:txbx>
                        <wps:bodyPr horzOverflow="overflow" vert="horz" lIns="0" tIns="0" rIns="0" bIns="0" rtlCol="0">
                          <a:noAutofit/>
                        </wps:bodyPr>
                      </wps:wsp>
                      <wps:wsp>
                        <wps:cNvPr id="880" name="Shape 880"/>
                        <wps:cNvSpPr/>
                        <wps:spPr>
                          <a:xfrm>
                            <a:off x="595884" y="140627"/>
                            <a:ext cx="831342" cy="334099"/>
                          </a:xfrm>
                          <a:custGeom>
                            <a:avLst/>
                            <a:gdLst/>
                            <a:ahLst/>
                            <a:cxnLst/>
                            <a:rect l="0" t="0" r="0" b="0"/>
                            <a:pathLst>
                              <a:path w="831342" h="334099">
                                <a:moveTo>
                                  <a:pt x="64008" y="343"/>
                                </a:moveTo>
                                <a:lnTo>
                                  <a:pt x="831342" y="343"/>
                                </a:lnTo>
                                <a:lnTo>
                                  <a:pt x="831342" y="25489"/>
                                </a:lnTo>
                                <a:lnTo>
                                  <a:pt x="64770" y="25489"/>
                                </a:lnTo>
                                <a:cubicBezTo>
                                  <a:pt x="59487" y="25044"/>
                                  <a:pt x="51029" y="27242"/>
                                  <a:pt x="46482" y="30061"/>
                                </a:cubicBezTo>
                                <a:lnTo>
                                  <a:pt x="43434" y="31585"/>
                                </a:lnTo>
                                <a:lnTo>
                                  <a:pt x="40386" y="33871"/>
                                </a:lnTo>
                                <a:cubicBezTo>
                                  <a:pt x="36398" y="37605"/>
                                  <a:pt x="31052" y="43282"/>
                                  <a:pt x="28956" y="48349"/>
                                </a:cubicBezTo>
                                <a:lnTo>
                                  <a:pt x="27432" y="52159"/>
                                </a:lnTo>
                                <a:lnTo>
                                  <a:pt x="26670" y="55969"/>
                                </a:lnTo>
                                <a:lnTo>
                                  <a:pt x="25908" y="59779"/>
                                </a:lnTo>
                                <a:lnTo>
                                  <a:pt x="25908" y="64351"/>
                                </a:lnTo>
                                <a:lnTo>
                                  <a:pt x="25908" y="269329"/>
                                </a:lnTo>
                                <a:lnTo>
                                  <a:pt x="25908" y="273139"/>
                                </a:lnTo>
                                <a:lnTo>
                                  <a:pt x="26670" y="276949"/>
                                </a:lnTo>
                                <a:lnTo>
                                  <a:pt x="27432" y="280759"/>
                                </a:lnTo>
                                <a:cubicBezTo>
                                  <a:pt x="31204" y="297523"/>
                                  <a:pt x="48158" y="308242"/>
                                  <a:pt x="64770" y="308953"/>
                                </a:cubicBezTo>
                                <a:lnTo>
                                  <a:pt x="831342" y="308953"/>
                                </a:lnTo>
                                <a:lnTo>
                                  <a:pt x="831342" y="334099"/>
                                </a:lnTo>
                                <a:lnTo>
                                  <a:pt x="64770" y="334099"/>
                                </a:lnTo>
                                <a:cubicBezTo>
                                  <a:pt x="54381" y="332892"/>
                                  <a:pt x="43447" y="332092"/>
                                  <a:pt x="34290" y="326479"/>
                                </a:cubicBezTo>
                                <a:lnTo>
                                  <a:pt x="28956" y="323431"/>
                                </a:lnTo>
                                <a:lnTo>
                                  <a:pt x="24384" y="319621"/>
                                </a:lnTo>
                                <a:cubicBezTo>
                                  <a:pt x="15888" y="313474"/>
                                  <a:pt x="9652" y="304686"/>
                                  <a:pt x="5334" y="295237"/>
                                </a:cubicBezTo>
                                <a:lnTo>
                                  <a:pt x="3048" y="289903"/>
                                </a:lnTo>
                                <a:lnTo>
                                  <a:pt x="1524" y="283807"/>
                                </a:lnTo>
                                <a:lnTo>
                                  <a:pt x="762" y="276949"/>
                                </a:lnTo>
                                <a:lnTo>
                                  <a:pt x="0" y="270853"/>
                                </a:lnTo>
                                <a:lnTo>
                                  <a:pt x="0" y="64351"/>
                                </a:lnTo>
                                <a:lnTo>
                                  <a:pt x="762" y="58255"/>
                                </a:lnTo>
                                <a:lnTo>
                                  <a:pt x="1524" y="52159"/>
                                </a:lnTo>
                                <a:lnTo>
                                  <a:pt x="3048" y="46063"/>
                                </a:lnTo>
                                <a:cubicBezTo>
                                  <a:pt x="10427" y="19583"/>
                                  <a:pt x="36627" y="0"/>
                                  <a:pt x="64008" y="343"/>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1" name="Shape 881"/>
                        <wps:cNvSpPr/>
                        <wps:spPr>
                          <a:xfrm>
                            <a:off x="1427226" y="140970"/>
                            <a:ext cx="830580" cy="333756"/>
                          </a:xfrm>
                          <a:custGeom>
                            <a:avLst/>
                            <a:gdLst/>
                            <a:ahLst/>
                            <a:cxnLst/>
                            <a:rect l="0" t="0" r="0" b="0"/>
                            <a:pathLst>
                              <a:path w="830580" h="333756">
                                <a:moveTo>
                                  <a:pt x="0" y="0"/>
                                </a:moveTo>
                                <a:lnTo>
                                  <a:pt x="772668" y="0"/>
                                </a:lnTo>
                                <a:cubicBezTo>
                                  <a:pt x="798729" y="2108"/>
                                  <a:pt x="824421" y="24193"/>
                                  <a:pt x="829056" y="50292"/>
                                </a:cubicBezTo>
                                <a:lnTo>
                                  <a:pt x="830580" y="57150"/>
                                </a:lnTo>
                                <a:lnTo>
                                  <a:pt x="830580" y="275844"/>
                                </a:lnTo>
                                <a:cubicBezTo>
                                  <a:pt x="828155" y="302743"/>
                                  <a:pt x="806717" y="326682"/>
                                  <a:pt x="780288" y="332232"/>
                                </a:cubicBezTo>
                                <a:lnTo>
                                  <a:pt x="773430" y="332994"/>
                                </a:lnTo>
                                <a:lnTo>
                                  <a:pt x="767334" y="333756"/>
                                </a:lnTo>
                                <a:lnTo>
                                  <a:pt x="0" y="333756"/>
                                </a:lnTo>
                                <a:lnTo>
                                  <a:pt x="0" y="308610"/>
                                </a:lnTo>
                                <a:lnTo>
                                  <a:pt x="765810" y="308610"/>
                                </a:lnTo>
                                <a:lnTo>
                                  <a:pt x="769620" y="307848"/>
                                </a:lnTo>
                                <a:cubicBezTo>
                                  <a:pt x="787146" y="307480"/>
                                  <a:pt x="799757" y="294513"/>
                                  <a:pt x="804672" y="278130"/>
                                </a:cubicBezTo>
                                <a:lnTo>
                                  <a:pt x="804672" y="274320"/>
                                </a:lnTo>
                                <a:lnTo>
                                  <a:pt x="805434" y="269748"/>
                                </a:lnTo>
                                <a:lnTo>
                                  <a:pt x="805434" y="60960"/>
                                </a:lnTo>
                                <a:cubicBezTo>
                                  <a:pt x="803783" y="43828"/>
                                  <a:pt x="791439" y="30251"/>
                                  <a:pt x="774954" y="25908"/>
                                </a:cubicBezTo>
                                <a:lnTo>
                                  <a:pt x="771144" y="25908"/>
                                </a:lnTo>
                                <a:lnTo>
                                  <a:pt x="766572" y="25146"/>
                                </a:lnTo>
                                <a:lnTo>
                                  <a:pt x="0" y="251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2" name="Shape 882"/>
                        <wps:cNvSpPr/>
                        <wps:spPr>
                          <a:xfrm>
                            <a:off x="0" y="0"/>
                            <a:ext cx="167283" cy="1661160"/>
                          </a:xfrm>
                          <a:custGeom>
                            <a:avLst/>
                            <a:gdLst/>
                            <a:ahLst/>
                            <a:cxnLst/>
                            <a:rect l="0" t="0" r="0" b="0"/>
                            <a:pathLst>
                              <a:path w="167283" h="1661160">
                                <a:moveTo>
                                  <a:pt x="57150" y="0"/>
                                </a:moveTo>
                                <a:lnTo>
                                  <a:pt x="167283" y="0"/>
                                </a:lnTo>
                                <a:lnTo>
                                  <a:pt x="167283" y="25146"/>
                                </a:lnTo>
                                <a:lnTo>
                                  <a:pt x="64770" y="25146"/>
                                </a:lnTo>
                                <a:lnTo>
                                  <a:pt x="60960" y="25146"/>
                                </a:lnTo>
                                <a:lnTo>
                                  <a:pt x="53340" y="26670"/>
                                </a:lnTo>
                                <a:cubicBezTo>
                                  <a:pt x="37452" y="31521"/>
                                  <a:pt x="24956" y="47066"/>
                                  <a:pt x="25908" y="64008"/>
                                </a:cubicBezTo>
                                <a:lnTo>
                                  <a:pt x="25908" y="1600962"/>
                                </a:lnTo>
                                <a:cubicBezTo>
                                  <a:pt x="27013" y="1617320"/>
                                  <a:pt x="39751" y="1631658"/>
                                  <a:pt x="55626" y="1635252"/>
                                </a:cubicBezTo>
                                <a:lnTo>
                                  <a:pt x="60198" y="1636014"/>
                                </a:lnTo>
                                <a:lnTo>
                                  <a:pt x="167283" y="1636014"/>
                                </a:lnTo>
                                <a:lnTo>
                                  <a:pt x="167283" y="1661160"/>
                                </a:lnTo>
                                <a:lnTo>
                                  <a:pt x="58674" y="1661160"/>
                                </a:lnTo>
                                <a:cubicBezTo>
                                  <a:pt x="31585" y="1659445"/>
                                  <a:pt x="7023" y="1637309"/>
                                  <a:pt x="1524" y="1610868"/>
                                </a:cubicBezTo>
                                <a:lnTo>
                                  <a:pt x="762" y="1604772"/>
                                </a:lnTo>
                                <a:lnTo>
                                  <a:pt x="0" y="1597914"/>
                                </a:lnTo>
                                <a:lnTo>
                                  <a:pt x="0" y="64008"/>
                                </a:lnTo>
                                <a:cubicBezTo>
                                  <a:pt x="1626" y="49009"/>
                                  <a:pt x="1829" y="47422"/>
                                  <a:pt x="7620" y="33528"/>
                                </a:cubicBezTo>
                                <a:lnTo>
                                  <a:pt x="10668" y="28194"/>
                                </a:lnTo>
                                <a:lnTo>
                                  <a:pt x="14478" y="23622"/>
                                </a:lnTo>
                                <a:cubicBezTo>
                                  <a:pt x="24473" y="13322"/>
                                  <a:pt x="24295" y="11354"/>
                                  <a:pt x="38862" y="5334"/>
                                </a:cubicBezTo>
                                <a:lnTo>
                                  <a:pt x="44958" y="3048"/>
                                </a:lnTo>
                                <a:lnTo>
                                  <a:pt x="5715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 name="Shape 883"/>
                        <wps:cNvSpPr/>
                        <wps:spPr>
                          <a:xfrm>
                            <a:off x="167283" y="0"/>
                            <a:ext cx="166625" cy="1661160"/>
                          </a:xfrm>
                          <a:custGeom>
                            <a:avLst/>
                            <a:gdLst/>
                            <a:ahLst/>
                            <a:cxnLst/>
                            <a:rect l="0" t="0" r="0" b="0"/>
                            <a:pathLst>
                              <a:path w="166625" h="1661160">
                                <a:moveTo>
                                  <a:pt x="0" y="0"/>
                                </a:moveTo>
                                <a:lnTo>
                                  <a:pt x="102465" y="0"/>
                                </a:lnTo>
                                <a:lnTo>
                                  <a:pt x="108561" y="0"/>
                                </a:lnTo>
                                <a:lnTo>
                                  <a:pt x="114657" y="762"/>
                                </a:lnTo>
                                <a:lnTo>
                                  <a:pt x="121515" y="2286"/>
                                </a:lnTo>
                                <a:cubicBezTo>
                                  <a:pt x="147995" y="10770"/>
                                  <a:pt x="166625" y="35255"/>
                                  <a:pt x="166473" y="63246"/>
                                </a:cubicBezTo>
                                <a:lnTo>
                                  <a:pt x="166473" y="1603248"/>
                                </a:lnTo>
                                <a:cubicBezTo>
                                  <a:pt x="164606" y="1630324"/>
                                  <a:pt x="143080" y="1654899"/>
                                  <a:pt x="116181" y="1659636"/>
                                </a:cubicBezTo>
                                <a:lnTo>
                                  <a:pt x="110085" y="1661160"/>
                                </a:lnTo>
                                <a:lnTo>
                                  <a:pt x="0" y="1661160"/>
                                </a:lnTo>
                                <a:lnTo>
                                  <a:pt x="0" y="1636014"/>
                                </a:lnTo>
                                <a:lnTo>
                                  <a:pt x="106275" y="1636014"/>
                                </a:lnTo>
                                <a:cubicBezTo>
                                  <a:pt x="123077" y="1633779"/>
                                  <a:pt x="137276" y="1622400"/>
                                  <a:pt x="140565" y="1605534"/>
                                </a:cubicBezTo>
                                <a:lnTo>
                                  <a:pt x="141327" y="1601724"/>
                                </a:lnTo>
                                <a:lnTo>
                                  <a:pt x="141327" y="64770"/>
                                </a:lnTo>
                                <a:cubicBezTo>
                                  <a:pt x="141949" y="58026"/>
                                  <a:pt x="139549" y="51689"/>
                                  <a:pt x="136755" y="45720"/>
                                </a:cubicBezTo>
                                <a:lnTo>
                                  <a:pt x="135231" y="42672"/>
                                </a:lnTo>
                                <a:lnTo>
                                  <a:pt x="130659" y="36576"/>
                                </a:lnTo>
                                <a:lnTo>
                                  <a:pt x="121515" y="29718"/>
                                </a:lnTo>
                                <a:lnTo>
                                  <a:pt x="118467" y="28194"/>
                                </a:lnTo>
                                <a:lnTo>
                                  <a:pt x="114657" y="26670"/>
                                </a:lnTo>
                                <a:lnTo>
                                  <a:pt x="107037" y="25146"/>
                                </a:lnTo>
                                <a:lnTo>
                                  <a:pt x="102465" y="25146"/>
                                </a:lnTo>
                                <a:lnTo>
                                  <a:pt x="0" y="251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 name="Rectangle 884"/>
                        <wps:cNvSpPr/>
                        <wps:spPr>
                          <a:xfrm rot="-5399999">
                            <a:off x="-7890" y="689350"/>
                            <a:ext cx="440772" cy="172388"/>
                          </a:xfrm>
                          <a:prstGeom prst="rect">
                            <a:avLst/>
                          </a:prstGeom>
                          <a:ln>
                            <a:noFill/>
                          </a:ln>
                        </wps:spPr>
                        <wps:txbx>
                          <w:txbxContent>
                            <w:p w14:paraId="7392CE1C" w14:textId="77777777" w:rsidR="009A779E" w:rsidRDefault="009A779E">
                              <w:pPr>
                                <w:spacing w:after="160" w:line="259" w:lineRule="auto"/>
                                <w:ind w:left="0" w:firstLine="0"/>
                              </w:pPr>
                              <w:r>
                                <w:rPr>
                                  <w:b/>
                                  <w:sz w:val="20"/>
                                </w:rPr>
                                <w:t>INPUT</w:t>
                              </w:r>
                            </w:p>
                          </w:txbxContent>
                        </wps:txbx>
                        <wps:bodyPr horzOverflow="overflow" vert="horz" lIns="0" tIns="0" rIns="0" bIns="0" rtlCol="0">
                          <a:noAutofit/>
                        </wps:bodyPr>
                      </wps:wsp>
                      <wps:wsp>
                        <wps:cNvPr id="885" name="Rectangle 885"/>
                        <wps:cNvSpPr/>
                        <wps:spPr>
                          <a:xfrm rot="-5399999">
                            <a:off x="177876" y="541789"/>
                            <a:ext cx="56348" cy="190519"/>
                          </a:xfrm>
                          <a:prstGeom prst="rect">
                            <a:avLst/>
                          </a:prstGeom>
                          <a:ln>
                            <a:noFill/>
                          </a:ln>
                        </wps:spPr>
                        <wps:txbx>
                          <w:txbxContent>
                            <w:p w14:paraId="53D22902"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886" name="Shape 886"/>
                        <wps:cNvSpPr/>
                        <wps:spPr>
                          <a:xfrm>
                            <a:off x="2526856" y="12954"/>
                            <a:ext cx="167267" cy="1661160"/>
                          </a:xfrm>
                          <a:custGeom>
                            <a:avLst/>
                            <a:gdLst/>
                            <a:ahLst/>
                            <a:cxnLst/>
                            <a:rect l="0" t="0" r="0" b="0"/>
                            <a:pathLst>
                              <a:path w="167267" h="1661160">
                                <a:moveTo>
                                  <a:pt x="57086" y="0"/>
                                </a:moveTo>
                                <a:lnTo>
                                  <a:pt x="167267" y="0"/>
                                </a:lnTo>
                                <a:lnTo>
                                  <a:pt x="167267" y="25146"/>
                                </a:lnTo>
                                <a:lnTo>
                                  <a:pt x="65468" y="25146"/>
                                </a:lnTo>
                                <a:lnTo>
                                  <a:pt x="60896" y="25146"/>
                                </a:lnTo>
                                <a:lnTo>
                                  <a:pt x="53276" y="26670"/>
                                </a:lnTo>
                                <a:cubicBezTo>
                                  <a:pt x="36893" y="32144"/>
                                  <a:pt x="25197" y="46533"/>
                                  <a:pt x="25844" y="64008"/>
                                </a:cubicBezTo>
                                <a:lnTo>
                                  <a:pt x="25844" y="1600962"/>
                                </a:lnTo>
                                <a:cubicBezTo>
                                  <a:pt x="28080" y="1617764"/>
                                  <a:pt x="39459" y="1631963"/>
                                  <a:pt x="56324" y="1635252"/>
                                </a:cubicBezTo>
                                <a:lnTo>
                                  <a:pt x="60134" y="1636014"/>
                                </a:lnTo>
                                <a:lnTo>
                                  <a:pt x="167267" y="1636014"/>
                                </a:lnTo>
                                <a:lnTo>
                                  <a:pt x="167267" y="1661160"/>
                                </a:lnTo>
                                <a:lnTo>
                                  <a:pt x="58610" y="1661160"/>
                                </a:lnTo>
                                <a:cubicBezTo>
                                  <a:pt x="30238" y="1659039"/>
                                  <a:pt x="8051" y="1638021"/>
                                  <a:pt x="1460" y="1610868"/>
                                </a:cubicBezTo>
                                <a:lnTo>
                                  <a:pt x="698" y="1604772"/>
                                </a:lnTo>
                                <a:lnTo>
                                  <a:pt x="698" y="64008"/>
                                </a:lnTo>
                                <a:cubicBezTo>
                                  <a:pt x="0" y="51524"/>
                                  <a:pt x="3315" y="44755"/>
                                  <a:pt x="7556" y="33528"/>
                                </a:cubicBezTo>
                                <a:lnTo>
                                  <a:pt x="10604" y="28194"/>
                                </a:lnTo>
                                <a:lnTo>
                                  <a:pt x="14414" y="23622"/>
                                </a:lnTo>
                                <a:cubicBezTo>
                                  <a:pt x="21387" y="16243"/>
                                  <a:pt x="29108" y="8928"/>
                                  <a:pt x="38798" y="5334"/>
                                </a:cubicBezTo>
                                <a:lnTo>
                                  <a:pt x="44894" y="3048"/>
                                </a:lnTo>
                                <a:lnTo>
                                  <a:pt x="570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 name="Shape 887"/>
                        <wps:cNvSpPr/>
                        <wps:spPr>
                          <a:xfrm>
                            <a:off x="2694122" y="12954"/>
                            <a:ext cx="167188" cy="1661160"/>
                          </a:xfrm>
                          <a:custGeom>
                            <a:avLst/>
                            <a:gdLst/>
                            <a:ahLst/>
                            <a:cxnLst/>
                            <a:rect l="0" t="0" r="0" b="0"/>
                            <a:pathLst>
                              <a:path w="167188" h="1661160">
                                <a:moveTo>
                                  <a:pt x="0" y="0"/>
                                </a:moveTo>
                                <a:lnTo>
                                  <a:pt x="102418" y="0"/>
                                </a:lnTo>
                                <a:lnTo>
                                  <a:pt x="108514" y="0"/>
                                </a:lnTo>
                                <a:lnTo>
                                  <a:pt x="114610" y="762"/>
                                </a:lnTo>
                                <a:lnTo>
                                  <a:pt x="121468" y="2286"/>
                                </a:lnTo>
                                <a:cubicBezTo>
                                  <a:pt x="148823" y="11709"/>
                                  <a:pt x="165829" y="34239"/>
                                  <a:pt x="167188" y="63246"/>
                                </a:cubicBezTo>
                                <a:lnTo>
                                  <a:pt x="167188" y="1597152"/>
                                </a:lnTo>
                                <a:lnTo>
                                  <a:pt x="166426" y="1603248"/>
                                </a:lnTo>
                                <a:cubicBezTo>
                                  <a:pt x="164114" y="1631163"/>
                                  <a:pt x="143502" y="1654124"/>
                                  <a:pt x="116134" y="1660398"/>
                                </a:cubicBezTo>
                                <a:lnTo>
                                  <a:pt x="110038" y="1661160"/>
                                </a:lnTo>
                                <a:lnTo>
                                  <a:pt x="0" y="1661160"/>
                                </a:lnTo>
                                <a:lnTo>
                                  <a:pt x="0" y="1636014"/>
                                </a:lnTo>
                                <a:lnTo>
                                  <a:pt x="106228" y="1636014"/>
                                </a:lnTo>
                                <a:cubicBezTo>
                                  <a:pt x="123030" y="1633779"/>
                                  <a:pt x="137228" y="1622400"/>
                                  <a:pt x="140518" y="1605534"/>
                                </a:cubicBezTo>
                                <a:lnTo>
                                  <a:pt x="141280" y="1601724"/>
                                </a:lnTo>
                                <a:lnTo>
                                  <a:pt x="141280" y="64770"/>
                                </a:lnTo>
                                <a:cubicBezTo>
                                  <a:pt x="142245" y="58001"/>
                                  <a:pt x="138803" y="52032"/>
                                  <a:pt x="137470" y="45720"/>
                                </a:cubicBezTo>
                                <a:lnTo>
                                  <a:pt x="132898" y="39624"/>
                                </a:lnTo>
                                <a:cubicBezTo>
                                  <a:pt x="129710" y="34011"/>
                                  <a:pt x="123144" y="32068"/>
                                  <a:pt x="118420" y="28194"/>
                                </a:cubicBezTo>
                                <a:lnTo>
                                  <a:pt x="114610" y="27432"/>
                                </a:lnTo>
                                <a:lnTo>
                                  <a:pt x="111562" y="25908"/>
                                </a:lnTo>
                                <a:lnTo>
                                  <a:pt x="106990" y="25146"/>
                                </a:lnTo>
                                <a:lnTo>
                                  <a:pt x="102418" y="25146"/>
                                </a:lnTo>
                                <a:lnTo>
                                  <a:pt x="0" y="251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 name="Rectangle 888"/>
                        <wps:cNvSpPr/>
                        <wps:spPr>
                          <a:xfrm rot="-5399999">
                            <a:off x="2431556" y="683538"/>
                            <a:ext cx="592605" cy="172388"/>
                          </a:xfrm>
                          <a:prstGeom prst="rect">
                            <a:avLst/>
                          </a:prstGeom>
                          <a:ln>
                            <a:noFill/>
                          </a:ln>
                        </wps:spPr>
                        <wps:txbx>
                          <w:txbxContent>
                            <w:p w14:paraId="134EED83" w14:textId="77777777" w:rsidR="009A779E" w:rsidRDefault="009A779E">
                              <w:pPr>
                                <w:spacing w:after="160" w:line="259" w:lineRule="auto"/>
                                <w:ind w:left="0" w:firstLine="0"/>
                              </w:pPr>
                              <w:r>
                                <w:rPr>
                                  <w:b/>
                                  <w:sz w:val="20"/>
                                </w:rPr>
                                <w:t>OUTPUT</w:t>
                              </w:r>
                            </w:p>
                          </w:txbxContent>
                        </wps:txbx>
                        <wps:bodyPr horzOverflow="overflow" vert="horz" lIns="0" tIns="0" rIns="0" bIns="0" rtlCol="0">
                          <a:noAutofit/>
                        </wps:bodyPr>
                      </wps:wsp>
                      <wps:wsp>
                        <wps:cNvPr id="889" name="Rectangle 889"/>
                        <wps:cNvSpPr/>
                        <wps:spPr>
                          <a:xfrm rot="-5399999">
                            <a:off x="2693238" y="497593"/>
                            <a:ext cx="56348" cy="190519"/>
                          </a:xfrm>
                          <a:prstGeom prst="rect">
                            <a:avLst/>
                          </a:prstGeom>
                          <a:ln>
                            <a:noFill/>
                          </a:ln>
                        </wps:spPr>
                        <wps:txbx>
                          <w:txbxContent>
                            <w:p w14:paraId="220443FC"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890" name="Rectangle 890"/>
                        <wps:cNvSpPr/>
                        <wps:spPr>
                          <a:xfrm>
                            <a:off x="1189482" y="256600"/>
                            <a:ext cx="631362" cy="172388"/>
                          </a:xfrm>
                          <a:prstGeom prst="rect">
                            <a:avLst/>
                          </a:prstGeom>
                          <a:ln>
                            <a:noFill/>
                          </a:ln>
                        </wps:spPr>
                        <wps:txbx>
                          <w:txbxContent>
                            <w:p w14:paraId="7905CA4C" w14:textId="77777777" w:rsidR="009A779E" w:rsidRDefault="009A779E">
                              <w:pPr>
                                <w:spacing w:after="160" w:line="259" w:lineRule="auto"/>
                                <w:ind w:left="0" w:firstLine="0"/>
                              </w:pPr>
                              <w:r>
                                <w:rPr>
                                  <w:b/>
                                  <w:sz w:val="20"/>
                                </w:rPr>
                                <w:t>PROCESS</w:t>
                              </w:r>
                            </w:p>
                          </w:txbxContent>
                        </wps:txbx>
                        <wps:bodyPr horzOverflow="overflow" vert="horz" lIns="0" tIns="0" rIns="0" bIns="0" rtlCol="0">
                          <a:noAutofit/>
                        </wps:bodyPr>
                      </wps:wsp>
                      <wps:wsp>
                        <wps:cNvPr id="891" name="Shape 891"/>
                        <wps:cNvSpPr/>
                        <wps:spPr>
                          <a:xfrm>
                            <a:off x="603504" y="1212342"/>
                            <a:ext cx="827151" cy="334467"/>
                          </a:xfrm>
                          <a:custGeom>
                            <a:avLst/>
                            <a:gdLst/>
                            <a:ahLst/>
                            <a:cxnLst/>
                            <a:rect l="0" t="0" r="0" b="0"/>
                            <a:pathLst>
                              <a:path w="827151" h="334467">
                                <a:moveTo>
                                  <a:pt x="63246" y="0"/>
                                </a:moveTo>
                                <a:lnTo>
                                  <a:pt x="827151" y="0"/>
                                </a:lnTo>
                                <a:lnTo>
                                  <a:pt x="827151" y="25146"/>
                                </a:lnTo>
                                <a:lnTo>
                                  <a:pt x="64770" y="25146"/>
                                </a:lnTo>
                                <a:cubicBezTo>
                                  <a:pt x="58496" y="26022"/>
                                  <a:pt x="52197" y="26695"/>
                                  <a:pt x="46482" y="29718"/>
                                </a:cubicBezTo>
                                <a:lnTo>
                                  <a:pt x="42672" y="32004"/>
                                </a:lnTo>
                                <a:lnTo>
                                  <a:pt x="39624" y="33528"/>
                                </a:lnTo>
                                <a:cubicBezTo>
                                  <a:pt x="34392" y="41059"/>
                                  <a:pt x="33464" y="36258"/>
                                  <a:pt x="28956" y="48768"/>
                                </a:cubicBezTo>
                                <a:lnTo>
                                  <a:pt x="27432" y="51816"/>
                                </a:lnTo>
                                <a:lnTo>
                                  <a:pt x="25908" y="55626"/>
                                </a:lnTo>
                                <a:lnTo>
                                  <a:pt x="25908" y="59436"/>
                                </a:lnTo>
                                <a:lnTo>
                                  <a:pt x="25146" y="64008"/>
                                </a:lnTo>
                                <a:lnTo>
                                  <a:pt x="25146" y="268986"/>
                                </a:lnTo>
                                <a:lnTo>
                                  <a:pt x="25146" y="272796"/>
                                </a:lnTo>
                                <a:lnTo>
                                  <a:pt x="25908" y="276606"/>
                                </a:lnTo>
                                <a:lnTo>
                                  <a:pt x="26670" y="280416"/>
                                </a:lnTo>
                                <a:cubicBezTo>
                                  <a:pt x="31229" y="296977"/>
                                  <a:pt x="47066" y="308254"/>
                                  <a:pt x="64008" y="308610"/>
                                </a:cubicBezTo>
                                <a:lnTo>
                                  <a:pt x="827151" y="308610"/>
                                </a:lnTo>
                                <a:lnTo>
                                  <a:pt x="827151" y="333756"/>
                                </a:lnTo>
                                <a:lnTo>
                                  <a:pt x="64008" y="333756"/>
                                </a:lnTo>
                                <a:cubicBezTo>
                                  <a:pt x="54483" y="334467"/>
                                  <a:pt x="42151" y="331622"/>
                                  <a:pt x="34290" y="326136"/>
                                </a:cubicBezTo>
                                <a:lnTo>
                                  <a:pt x="28956" y="323088"/>
                                </a:lnTo>
                                <a:lnTo>
                                  <a:pt x="23622" y="319278"/>
                                </a:lnTo>
                                <a:lnTo>
                                  <a:pt x="19050" y="315468"/>
                                </a:lnTo>
                                <a:lnTo>
                                  <a:pt x="11430" y="306324"/>
                                </a:lnTo>
                                <a:lnTo>
                                  <a:pt x="7620" y="300990"/>
                                </a:lnTo>
                                <a:lnTo>
                                  <a:pt x="5334" y="294894"/>
                                </a:lnTo>
                                <a:lnTo>
                                  <a:pt x="3048" y="289560"/>
                                </a:lnTo>
                                <a:lnTo>
                                  <a:pt x="1524" y="283464"/>
                                </a:lnTo>
                                <a:lnTo>
                                  <a:pt x="0" y="276606"/>
                                </a:lnTo>
                                <a:lnTo>
                                  <a:pt x="0" y="64008"/>
                                </a:lnTo>
                                <a:lnTo>
                                  <a:pt x="0" y="57912"/>
                                </a:lnTo>
                                <a:lnTo>
                                  <a:pt x="762" y="51816"/>
                                </a:lnTo>
                                <a:lnTo>
                                  <a:pt x="2286" y="45720"/>
                                </a:lnTo>
                                <a:cubicBezTo>
                                  <a:pt x="12281" y="18174"/>
                                  <a:pt x="33642" y="1244"/>
                                  <a:pt x="6324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 name="Shape 892"/>
                        <wps:cNvSpPr/>
                        <wps:spPr>
                          <a:xfrm>
                            <a:off x="1430655" y="1212342"/>
                            <a:ext cx="827151" cy="333756"/>
                          </a:xfrm>
                          <a:custGeom>
                            <a:avLst/>
                            <a:gdLst/>
                            <a:ahLst/>
                            <a:cxnLst/>
                            <a:rect l="0" t="0" r="0" b="0"/>
                            <a:pathLst>
                              <a:path w="827151" h="333756">
                                <a:moveTo>
                                  <a:pt x="0" y="0"/>
                                </a:moveTo>
                                <a:lnTo>
                                  <a:pt x="763143" y="0"/>
                                </a:lnTo>
                                <a:lnTo>
                                  <a:pt x="769239" y="762"/>
                                </a:lnTo>
                                <a:cubicBezTo>
                                  <a:pt x="796379" y="2337"/>
                                  <a:pt x="820166" y="23939"/>
                                  <a:pt x="825627" y="50292"/>
                                </a:cubicBezTo>
                                <a:lnTo>
                                  <a:pt x="827151" y="57150"/>
                                </a:lnTo>
                                <a:lnTo>
                                  <a:pt x="827151" y="275844"/>
                                </a:lnTo>
                                <a:cubicBezTo>
                                  <a:pt x="823836" y="302819"/>
                                  <a:pt x="804164" y="326835"/>
                                  <a:pt x="776859" y="332232"/>
                                </a:cubicBezTo>
                                <a:lnTo>
                                  <a:pt x="770001" y="333756"/>
                                </a:lnTo>
                                <a:lnTo>
                                  <a:pt x="0" y="333756"/>
                                </a:lnTo>
                                <a:lnTo>
                                  <a:pt x="0" y="308610"/>
                                </a:lnTo>
                                <a:lnTo>
                                  <a:pt x="766191" y="308610"/>
                                </a:lnTo>
                                <a:cubicBezTo>
                                  <a:pt x="786155" y="305016"/>
                                  <a:pt x="794766" y="297091"/>
                                  <a:pt x="801243" y="278130"/>
                                </a:cubicBezTo>
                                <a:lnTo>
                                  <a:pt x="801243" y="274320"/>
                                </a:lnTo>
                                <a:lnTo>
                                  <a:pt x="802005" y="269748"/>
                                </a:lnTo>
                                <a:lnTo>
                                  <a:pt x="802005" y="60960"/>
                                </a:lnTo>
                                <a:cubicBezTo>
                                  <a:pt x="800367" y="44793"/>
                                  <a:pt x="787705" y="29642"/>
                                  <a:pt x="771525" y="26670"/>
                                </a:cubicBezTo>
                                <a:lnTo>
                                  <a:pt x="767715" y="25908"/>
                                </a:lnTo>
                                <a:lnTo>
                                  <a:pt x="763143" y="25146"/>
                                </a:lnTo>
                                <a:lnTo>
                                  <a:pt x="0" y="251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 name="Rectangle 893"/>
                        <wps:cNvSpPr/>
                        <wps:spPr>
                          <a:xfrm>
                            <a:off x="1008126" y="1325686"/>
                            <a:ext cx="1126006" cy="172388"/>
                          </a:xfrm>
                          <a:prstGeom prst="rect">
                            <a:avLst/>
                          </a:prstGeom>
                          <a:ln>
                            <a:noFill/>
                          </a:ln>
                        </wps:spPr>
                        <wps:txbx>
                          <w:txbxContent>
                            <w:p w14:paraId="0EA5179B" w14:textId="77777777" w:rsidR="009A779E" w:rsidRDefault="009A779E">
                              <w:pPr>
                                <w:spacing w:after="160" w:line="259" w:lineRule="auto"/>
                                <w:ind w:left="0" w:firstLine="0"/>
                              </w:pPr>
                              <w:r>
                                <w:rPr>
                                  <w:b/>
                                  <w:sz w:val="20"/>
                                </w:rPr>
                                <w:t>MEASUREMENT</w:t>
                              </w:r>
                            </w:p>
                          </w:txbxContent>
                        </wps:txbx>
                        <wps:bodyPr horzOverflow="overflow" vert="horz" lIns="0" tIns="0" rIns="0" bIns="0" rtlCol="0">
                          <a:noAutofit/>
                        </wps:bodyPr>
                      </wps:wsp>
                      <wps:wsp>
                        <wps:cNvPr id="894" name="Shape 894"/>
                        <wps:cNvSpPr/>
                        <wps:spPr>
                          <a:xfrm>
                            <a:off x="321564" y="268986"/>
                            <a:ext cx="287274" cy="76200"/>
                          </a:xfrm>
                          <a:custGeom>
                            <a:avLst/>
                            <a:gdLst/>
                            <a:ahLst/>
                            <a:cxnLst/>
                            <a:rect l="0" t="0" r="0" b="0"/>
                            <a:pathLst>
                              <a:path w="287274" h="76200">
                                <a:moveTo>
                                  <a:pt x="211074" y="0"/>
                                </a:moveTo>
                                <a:lnTo>
                                  <a:pt x="287274" y="38862"/>
                                </a:lnTo>
                                <a:lnTo>
                                  <a:pt x="211074" y="76200"/>
                                </a:lnTo>
                                <a:lnTo>
                                  <a:pt x="211074" y="43346"/>
                                </a:lnTo>
                                <a:lnTo>
                                  <a:pt x="0" y="41910"/>
                                </a:lnTo>
                                <a:lnTo>
                                  <a:pt x="0" y="32004"/>
                                </a:lnTo>
                                <a:lnTo>
                                  <a:pt x="211074" y="33440"/>
                                </a:lnTo>
                                <a:lnTo>
                                  <a:pt x="2110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5" name="Shape 895"/>
                        <wps:cNvSpPr/>
                        <wps:spPr>
                          <a:xfrm>
                            <a:off x="2248662" y="267462"/>
                            <a:ext cx="287274" cy="76200"/>
                          </a:xfrm>
                          <a:custGeom>
                            <a:avLst/>
                            <a:gdLst/>
                            <a:ahLst/>
                            <a:cxnLst/>
                            <a:rect l="0" t="0" r="0" b="0"/>
                            <a:pathLst>
                              <a:path w="287274" h="76200">
                                <a:moveTo>
                                  <a:pt x="211836" y="0"/>
                                </a:moveTo>
                                <a:lnTo>
                                  <a:pt x="287274" y="38100"/>
                                </a:lnTo>
                                <a:lnTo>
                                  <a:pt x="211074" y="76200"/>
                                </a:lnTo>
                                <a:lnTo>
                                  <a:pt x="211410" y="42586"/>
                                </a:lnTo>
                                <a:lnTo>
                                  <a:pt x="0" y="41148"/>
                                </a:lnTo>
                                <a:lnTo>
                                  <a:pt x="0" y="32004"/>
                                </a:lnTo>
                                <a:lnTo>
                                  <a:pt x="211501" y="33443"/>
                                </a:lnTo>
                                <a:lnTo>
                                  <a:pt x="21183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6" name="Shape 896"/>
                        <wps:cNvSpPr/>
                        <wps:spPr>
                          <a:xfrm>
                            <a:off x="321564" y="1340358"/>
                            <a:ext cx="294894" cy="76200"/>
                          </a:xfrm>
                          <a:custGeom>
                            <a:avLst/>
                            <a:gdLst/>
                            <a:ahLst/>
                            <a:cxnLst/>
                            <a:rect l="0" t="0" r="0" b="0"/>
                            <a:pathLst>
                              <a:path w="294894" h="76200">
                                <a:moveTo>
                                  <a:pt x="76200" y="0"/>
                                </a:moveTo>
                                <a:lnTo>
                                  <a:pt x="76200" y="33571"/>
                                </a:lnTo>
                                <a:lnTo>
                                  <a:pt x="294894" y="34290"/>
                                </a:lnTo>
                                <a:lnTo>
                                  <a:pt x="294894" y="43434"/>
                                </a:lnTo>
                                <a:lnTo>
                                  <a:pt x="76200" y="42715"/>
                                </a:lnTo>
                                <a:lnTo>
                                  <a:pt x="76200" y="76200"/>
                                </a:lnTo>
                                <a:lnTo>
                                  <a:pt x="0" y="38100"/>
                                </a:lnTo>
                                <a:lnTo>
                                  <a:pt x="762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7" name="Shape 897"/>
                        <wps:cNvSpPr/>
                        <wps:spPr>
                          <a:xfrm>
                            <a:off x="2241804" y="1337310"/>
                            <a:ext cx="294132" cy="76200"/>
                          </a:xfrm>
                          <a:custGeom>
                            <a:avLst/>
                            <a:gdLst/>
                            <a:ahLst/>
                            <a:cxnLst/>
                            <a:rect l="0" t="0" r="0" b="0"/>
                            <a:pathLst>
                              <a:path w="294132" h="76200">
                                <a:moveTo>
                                  <a:pt x="76200" y="0"/>
                                </a:moveTo>
                                <a:lnTo>
                                  <a:pt x="75872" y="32808"/>
                                </a:lnTo>
                                <a:lnTo>
                                  <a:pt x="294132" y="33528"/>
                                </a:lnTo>
                                <a:lnTo>
                                  <a:pt x="294132" y="43434"/>
                                </a:lnTo>
                                <a:lnTo>
                                  <a:pt x="75773" y="42713"/>
                                </a:lnTo>
                                <a:lnTo>
                                  <a:pt x="75438" y="76200"/>
                                </a:lnTo>
                                <a:lnTo>
                                  <a:pt x="0" y="37338"/>
                                </a:lnTo>
                                <a:lnTo>
                                  <a:pt x="762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7D54EF4" id="Group 23970" o:spid="_x0000_s1129" style="width:229.45pt;height:135.9pt;mso-position-horizontal-relative:char;mso-position-vertical-relative:line" coordsize="29141,17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">
                <v:rect id="Rectangle 806" o:spid="_x0000_s1130" style="position:absolute;left:28826;top:1584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" filled="f" stroked="f">
                  <v:textbox inset="0,0,0,0">
                    <w:txbxContent>
                      <w:p w14:paraId="28126DC6" w14:textId="77777777" w:rsidR="009A779E" w:rsidRDefault="009A779E">
                        <w:pPr>
                          <w:spacing w:after="160" w:line="259" w:lineRule="auto"/>
                          <w:ind w:left="0" w:firstLine="0"/>
                        </w:pPr>
                        <w:r>
                          <w:t xml:space="preserve"> </w:t>
                        </w:r>
                      </w:p>
                    </w:txbxContent>
                  </v:textbox>
                </v:rect>
                <v:shape id="Shape 880" o:spid="_x0000_s1131" style="position:absolute;left:5958;top:1406;width:8314;height:3341;visibility:visible;mso-wrap-style:square;v-text-anchor:top" coordsize="831342,334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" path="m64008,343r767334,l831342,25489r-766572,c59487,25044,51029,27242,46482,30061r-3048,1524l40386,33871v-3988,3734,-9334,9411,-11430,14478l27432,52159r-762,3810l25908,59779r,4572l25908,269329r,3810l26670,276949r762,3810c31204,297523,48158,308242,64770,308953r766572,l831342,334099r-766572,c54381,332892,43447,332092,34290,326479r-5334,-3048l24384,319621c15888,313474,9652,304686,5334,295237l3048,289903,1524,283807,762,276949,,270853,,64351,762,58255r762,-6096l3048,46063c10427,19583,36627,,64008,343xe" fillcolor="black" stroked="f" strokeweight="0">
                  <v:stroke miterlimit="83231f" joinstyle="miter"/>
                  <v:path arrowok="t" textboxrect="0,0,831342,334099"/>
                </v:shape>
                <v:shape id="Shape 881" o:spid="_x0000_s1132" style="position:absolute;left:14272;top:1409;width:8306;height:3338;visibility:visible;mso-wrap-style:square;v-text-anchor:top" coordsize="830580,333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" path="m,l772668,v26061,2108,51753,24193,56388,50292l830580,57150r,218694c828155,302743,806717,326682,780288,332232r-6858,762l767334,333756,,333756,,308610r765810,l769620,307848v17526,-368,30137,-13335,35052,-29718l804672,274320r762,-4572l805434,60960c803783,43828,791439,30251,774954,25908r-3810,l766572,25146,,25146,,xe" fillcolor="black" stroked="f" strokeweight="0">
                  <v:stroke miterlimit="83231f" joinstyle="miter"/>
                  <v:path arrowok="t" textboxrect="0,0,830580,333756"/>
                </v:shape>
                <v:shape id="Shape 882" o:spid="_x0000_s1133" style="position:absolute;width:1672;height:16611;visibility:visible;mso-wrap-style:square;v-text-anchor:top" coordsize="167283,166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" path="m57150,l167283,r,25146l64770,25146r-3810,l53340,26670c37452,31521,24956,47066,25908,64008r,1536954c27013,1617320,39751,1631658,55626,1635252r4572,762l167283,1636014r,25146l58674,1661160c31585,1659445,7023,1637309,1524,1610868r-762,-6096l,1597914,,64008c1626,49009,1829,47422,7620,33528r3048,-5334l14478,23622c24473,13322,24295,11354,38862,5334l44958,3048,57150,xe" fillcolor="black" stroked="f" strokeweight="0">
                  <v:stroke miterlimit="83231f" joinstyle="miter"/>
                  <v:path arrowok="t" textboxrect="0,0,167283,1661160"/>
                </v:shape>
                <v:shape id="Shape 883" o:spid="_x0000_s1134" style="position:absolute;left:1672;width:1667;height:16611;visibility:visible;mso-wrap-style:square;v-text-anchor:top" coordsize="166625,166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" path="m,l102465,r6096,l114657,762r6858,1524c147995,10770,166625,35255,166473,63246r,1540002c164606,1630324,143080,1654899,116181,1659636r-6096,1524l,1661160r,-25146l106275,1636014v16802,-2235,31001,-13614,34290,-30480l141327,1601724r,-1536954c141949,58026,139549,51689,136755,45720r-1524,-3048l130659,36576r-9144,-6858l118467,28194r-3810,-1524l107037,25146r-4572,l,25146,,xe" fillcolor="black" stroked="f" strokeweight="0">
                  <v:stroke miterlimit="83231f" joinstyle="miter"/>
                  <v:path arrowok="t" textboxrect="0,0,166625,1661160"/>
                </v:shape>
                <v:rect id="Rectangle 884" o:spid="_x0000_s1135" style="position:absolute;left:-79;top:6893;width:4408;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" filled="f" stroked="f">
                  <v:textbox inset="0,0,0,0">
                    <w:txbxContent>
                      <w:p w14:paraId="7392CE1C" w14:textId="77777777" w:rsidR="009A779E" w:rsidRDefault="009A779E">
                        <w:pPr>
                          <w:spacing w:after="160" w:line="259" w:lineRule="auto"/>
                          <w:ind w:left="0" w:firstLine="0"/>
                        </w:pPr>
                        <w:r>
                          <w:rPr>
                            <w:b/>
                            <w:sz w:val="20"/>
                          </w:rPr>
                          <w:t>INPUT</w:t>
                        </w:r>
                      </w:p>
                    </w:txbxContent>
                  </v:textbox>
                </v:rect>
                <v:rect id="Rectangle 885" o:spid="_x0000_s1136" style="position:absolute;left:1778;top:5417;width:564;height:190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" filled="f" stroked="f">
                  <v:textbox inset="0,0,0,0">
                    <w:txbxContent>
                      <w:p w14:paraId="53D22902"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886" o:spid="_x0000_s1137" style="position:absolute;left:25268;top:129;width:1673;height:16612;visibility:visible;mso-wrap-style:square;v-text-anchor:top" coordsize="167267,166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" path="m57086,l167267,r,25146l65468,25146r-4572,l53276,26670c36893,32144,25197,46533,25844,64008r,1536954c28080,1617764,39459,1631963,56324,1635252r3810,762l167267,1636014r,25146l58610,1661160c30238,1659039,8051,1638021,1460,1610868r-762,-6096l698,64008c,51524,3315,44755,7556,33528r3048,-5334l14414,23622c21387,16243,29108,8928,38798,5334l44894,3048,57086,xe" fillcolor="black" stroked="f" strokeweight="0">
                  <v:stroke miterlimit="83231f" joinstyle="miter"/>
                  <v:path arrowok="t" textboxrect="0,0,167267,1661160"/>
                </v:shape>
                <v:shape id="Shape 887" o:spid="_x0000_s1138" style="position:absolute;left:26941;top:129;width:1672;height:16612;visibility:visible;mso-wrap-style:square;v-text-anchor:top" coordsize="167188,166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" path="m,l102418,r6096,l114610,762r6858,1524c148823,11709,165829,34239,167188,63246r,1533906l166426,1603248v-2312,27915,-22924,50876,-50292,57150l110038,1661160,,1661160r,-25146l106228,1636014v16802,-2235,31000,-13614,34290,-30480l141280,1601724r,-1536954c142245,58001,138803,52032,137470,45720r-4572,-6096c129710,34011,123144,32068,118420,28194r-3810,-762l111562,25908r-4572,-762l102418,25146,,25146,,xe" fillcolor="black" stroked="f" strokeweight="0">
                  <v:stroke miterlimit="83231f" joinstyle="miter"/>
                  <v:path arrowok="t" textboxrect="0,0,167188,1661160"/>
                </v:shape>
                <v:rect id="Rectangle 888" o:spid="_x0000_s1139" style="position:absolute;left:24315;top:6835;width:592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" filled="f" stroked="f">
                  <v:textbox inset="0,0,0,0">
                    <w:txbxContent>
                      <w:p w14:paraId="134EED83" w14:textId="77777777" w:rsidR="009A779E" w:rsidRDefault="009A779E">
                        <w:pPr>
                          <w:spacing w:after="160" w:line="259" w:lineRule="auto"/>
                          <w:ind w:left="0" w:firstLine="0"/>
                        </w:pPr>
                        <w:r>
                          <w:rPr>
                            <w:b/>
                            <w:sz w:val="20"/>
                          </w:rPr>
                          <w:t>OUTPUT</w:t>
                        </w:r>
                      </w:p>
                    </w:txbxContent>
                  </v:textbox>
                </v:rect>
                <v:rect id="Rectangle 889" o:spid="_x0000_s1140" style="position:absolute;left:26932;top:4975;width:564;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" filled="f" stroked="f">
                  <v:textbox inset="0,0,0,0">
                    <w:txbxContent>
                      <w:p w14:paraId="220443FC" w14:textId="77777777" w:rsidR="009A779E" w:rsidRDefault="009A779E">
                        <w:pPr>
                          <w:spacing w:after="160" w:line="259" w:lineRule="auto"/>
                          <w:ind w:left="0" w:firstLine="0"/>
                        </w:pPr>
                        <w:r>
                          <w:rPr>
                            <w:rFonts w:ascii="Arial" w:eastAsia="Arial" w:hAnsi="Arial" w:cs="Arial"/>
                            <w:sz w:val="24"/>
                          </w:rPr>
                          <w:t xml:space="preserve"> </w:t>
                        </w:r>
                      </w:p>
                    </w:txbxContent>
                  </v:textbox>
                </v:rect>
                <v:rect id="Rectangle 890" o:spid="_x0000_s1141" style="position:absolute;left:11894;top:2566;width:631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" filled="f" stroked="f">
                  <v:textbox inset="0,0,0,0">
                    <w:txbxContent>
                      <w:p w14:paraId="7905CA4C" w14:textId="77777777" w:rsidR="009A779E" w:rsidRDefault="009A779E">
                        <w:pPr>
                          <w:spacing w:after="160" w:line="259" w:lineRule="auto"/>
                          <w:ind w:left="0" w:firstLine="0"/>
                        </w:pPr>
                        <w:r>
                          <w:rPr>
                            <w:b/>
                            <w:sz w:val="20"/>
                          </w:rPr>
                          <w:t>PROCESS</w:t>
                        </w:r>
                      </w:p>
                    </w:txbxContent>
                  </v:textbox>
                </v:rect>
                <v:shape id="Shape 891" o:spid="_x0000_s1142" style="position:absolute;left:6035;top:12123;width:8271;height:3345;visibility:visible;mso-wrap-style:square;v-text-anchor:top" coordsize="827151,334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" path="m63246,l827151,r,25146l64770,25146v-6274,876,-12573,1549,-18288,4572l42672,32004r-3048,1524c34392,41059,33464,36258,28956,48768r-1524,3048l25908,55626r,3810l25146,64008r,204978l25146,272796r762,3810l26670,280416v4559,16561,20396,27838,37338,28194l827151,308610r,25146l64008,333756v-9525,711,-21857,-2134,-29718,-7620l28956,323088r-5334,-3810l19050,315468r-7620,-9144l7620,300990,5334,294894,3048,289560,1524,283464,,276606,,64008,,57912,762,51816,2286,45720c12281,18174,33642,1244,63246,xe" fillcolor="black" stroked="f" strokeweight="0">
                  <v:stroke miterlimit="83231f" joinstyle="miter"/>
                  <v:path arrowok="t" textboxrect="0,0,827151,334467"/>
                </v:shape>
                <v:shape id="Shape 892" o:spid="_x0000_s1143" style="position:absolute;left:14306;top:12123;width:8272;height:3337;visibility:visible;mso-wrap-style:square;v-text-anchor:top" coordsize="827151,333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" path="m,l763143,r6096,762c796379,2337,820166,23939,825627,50292r1524,6858l827151,275844v-3315,26975,-22987,50991,-50292,56388l770001,333756,,333756,,308610r766191,c786155,305016,794766,297091,801243,278130r,-3810l802005,269748r,-208788c800367,44793,787705,29642,771525,26670r-3810,-762l763143,25146,,25146,,xe" fillcolor="black" stroked="f" strokeweight="0">
                  <v:stroke miterlimit="83231f" joinstyle="miter"/>
                  <v:path arrowok="t" textboxrect="0,0,827151,333756"/>
                </v:shape>
                <v:rect id="Rectangle 893" o:spid="_x0000_s1144" style="position:absolute;left:10081;top:13256;width:1126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" filled="f" stroked="f">
                  <v:textbox inset="0,0,0,0">
                    <w:txbxContent>
                      <w:p w14:paraId="0EA5179B" w14:textId="77777777" w:rsidR="009A779E" w:rsidRDefault="009A779E">
                        <w:pPr>
                          <w:spacing w:after="160" w:line="259" w:lineRule="auto"/>
                          <w:ind w:left="0" w:firstLine="0"/>
                        </w:pPr>
                        <w:r>
                          <w:rPr>
                            <w:b/>
                            <w:sz w:val="20"/>
                          </w:rPr>
                          <w:t>MEASUREMENT</w:t>
                        </w:r>
                      </w:p>
                    </w:txbxContent>
                  </v:textbox>
                </v:rect>
                <v:shape id="Shape 894" o:spid="_x0000_s1145" style="position:absolute;left:3215;top:2689;width:2873;height:762;visibility:visible;mso-wrap-style:square;v-text-anchor:top" coordsize="28727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" path="m211074,r76200,38862l211074,76200r,-32854l,41910,,32004r211074,1436l211074,xe" fillcolor="black" stroked="f" strokeweight="0">
                  <v:stroke miterlimit="83231f" joinstyle="miter"/>
                  <v:path arrowok="t" textboxrect="0,0,287274,76200"/>
                </v:shape>
                <v:shape id="Shape 895" o:spid="_x0000_s1146" style="position:absolute;left:22486;top:2674;width:2873;height:762;visibility:visible;mso-wrap-style:square;v-text-anchor:top" coordsize="28727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" path="m211836,r75438,38100l211074,76200r336,-33614l,41148,,32004r211501,1439l211836,xe" fillcolor="black" stroked="f" strokeweight="0">
                  <v:stroke miterlimit="83231f" joinstyle="miter"/>
                  <v:path arrowok="t" textboxrect="0,0,287274,76200"/>
                </v:shape>
                <v:shape id="Shape 896" o:spid="_x0000_s1147" style="position:absolute;left:3215;top:13403;width:2949;height:762;visibility:visible;mso-wrap-style:square;v-text-anchor:top" coordsize="29489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" path="m76200,r,33571l294894,34290r,9144l76200,42715r,33485l,38100,76200,xe" fillcolor="black" stroked="f" strokeweight="0">
                  <v:stroke miterlimit="83231f" joinstyle="miter"/>
                  <v:path arrowok="t" textboxrect="0,0,294894,76200"/>
                </v:shape>
                <v:shape id="Shape 897" o:spid="_x0000_s1148" style="position:absolute;left:22418;top:13373;width:2941;height:762;visibility:visible;mso-wrap-style:square;v-text-anchor:top" coordsize="29413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" path="m76200,r-328,32808l294132,33528r,9906l75773,42713r-335,33487l,37338,76200,xe" fillcolor="black" stroked="f" strokeweight="0">
                  <v:stroke miterlimit="83231f" joinstyle="miter"/>
                  <v:path arrowok="t" textboxrect="0,0,294132,76200"/>
                </v:shape>
                <w10:anchorlock/>
              </v:group>
            </w:pict>
          </mc:Fallback>
        </mc:AlternateContent>
      </w:r>
    </w:p>
    <w:p w14:paraId="6E874543" w14:textId="77777777" w:rsidR="00B21364" w:rsidRPr="00C63958" w:rsidRDefault="00945698">
      <w:pPr>
        <w:tabs>
          <w:tab w:val="center" w:pos="3851"/>
          <w:tab w:val="center" w:pos="5599"/>
        </w:tabs>
        <w:spacing w:after="220" w:line="259" w:lineRule="auto"/>
        <w:ind w:left="0" w:firstLine="0"/>
        <w:rPr>
          <w:lang w:val="en-GB"/>
          <w:rPrChange w:id="1924" w:author="Westerlund, Johan" w:date="2021-04-22T14:05:00Z">
            <w:rPr>
              <w:lang w:val="en-US"/>
            </w:rPr>
          </w:rPrChange>
        </w:rPr>
      </w:pPr>
      <w:r w:rsidRPr="00C63958">
        <w:rPr>
          <w:lang w:val="en-GB"/>
          <w:rPrChange w:id="1925" w:author="Westerlund, Johan" w:date="2021-04-22T14:05:00Z">
            <w:rPr/>
          </w:rPrChange>
        </w:rPr>
        <w:tab/>
      </w:r>
      <w:r w:rsidRPr="00C63958">
        <w:rPr>
          <w:b/>
          <w:i/>
          <w:color w:val="575755"/>
          <w:u w:val="single" w:color="575755"/>
          <w:lang w:val="en-GB"/>
          <w:rPrChange w:id="1926" w:author="Westerlund, Johan" w:date="2021-04-22T14:05:00Z">
            <w:rPr>
              <w:b/>
              <w:i/>
              <w:color w:val="575755"/>
              <w:u w:val="single" w:color="575755"/>
              <w:lang w:val="en-US"/>
            </w:rPr>
          </w:rPrChange>
        </w:rPr>
        <w:t>Figure 2</w:t>
      </w:r>
      <w:r w:rsidRPr="00C63958">
        <w:rPr>
          <w:rFonts w:ascii="Arial" w:eastAsia="Arial" w:hAnsi="Arial" w:cs="Arial"/>
          <w:b/>
          <w:i/>
          <w:color w:val="575755"/>
          <w:lang w:val="en-GB"/>
          <w:rPrChange w:id="1927" w:author="Westerlund, Johan" w:date="2021-04-22T14:05:00Z">
            <w:rPr>
              <w:rFonts w:ascii="Arial" w:eastAsia="Arial" w:hAnsi="Arial" w:cs="Arial"/>
              <w:b/>
              <w:i/>
              <w:color w:val="575755"/>
              <w:lang w:val="en-US"/>
            </w:rPr>
          </w:rPrChange>
        </w:rPr>
        <w:t xml:space="preserve"> </w:t>
      </w:r>
      <w:r w:rsidRPr="00C63958">
        <w:rPr>
          <w:rFonts w:ascii="Arial" w:eastAsia="Arial" w:hAnsi="Arial" w:cs="Arial"/>
          <w:b/>
          <w:i/>
          <w:color w:val="575755"/>
          <w:lang w:val="en-GB"/>
          <w:rPrChange w:id="1928" w:author="Westerlund, Johan" w:date="2021-04-22T14:05:00Z">
            <w:rPr>
              <w:rFonts w:ascii="Arial" w:eastAsia="Arial" w:hAnsi="Arial" w:cs="Arial"/>
              <w:b/>
              <w:i/>
              <w:color w:val="575755"/>
              <w:lang w:val="en-US"/>
            </w:rPr>
          </w:rPrChange>
        </w:rPr>
        <w:tab/>
      </w:r>
      <w:r w:rsidRPr="00C63958">
        <w:rPr>
          <w:b/>
          <w:i/>
          <w:color w:val="575755"/>
          <w:u w:val="single" w:color="575755"/>
          <w:lang w:val="en-GB"/>
          <w:rPrChange w:id="1929" w:author="Westerlund, Johan" w:date="2021-04-22T14:05:00Z">
            <w:rPr>
              <w:b/>
              <w:i/>
              <w:color w:val="575755"/>
              <w:u w:val="single" w:color="575755"/>
              <w:lang w:val="en-US"/>
            </w:rPr>
          </w:rPrChange>
        </w:rPr>
        <w:t>Management by Process</w:t>
      </w:r>
      <w:r w:rsidRPr="00C63958">
        <w:rPr>
          <w:b/>
          <w:i/>
          <w:color w:val="575755"/>
          <w:lang w:val="en-GB"/>
          <w:rPrChange w:id="1930" w:author="Westerlund, Johan" w:date="2021-04-22T14:05:00Z">
            <w:rPr>
              <w:b/>
              <w:i/>
              <w:color w:val="575755"/>
              <w:lang w:val="en-US"/>
            </w:rPr>
          </w:rPrChange>
        </w:rPr>
        <w:t xml:space="preserve"> </w:t>
      </w:r>
    </w:p>
    <w:p w14:paraId="5678FEC5" w14:textId="77777777" w:rsidR="00B21364" w:rsidRPr="00C63958" w:rsidRDefault="00945698">
      <w:pPr>
        <w:ind w:left="-5"/>
        <w:rPr>
          <w:lang w:val="en-GB"/>
          <w:rPrChange w:id="1931" w:author="Westerlund, Johan" w:date="2021-04-22T14:05:00Z">
            <w:rPr>
              <w:lang w:val="en-US"/>
            </w:rPr>
          </w:rPrChange>
        </w:rPr>
      </w:pPr>
      <w:r w:rsidRPr="00C63958">
        <w:rPr>
          <w:lang w:val="en-GB"/>
          <w:rPrChange w:id="1932" w:author="Westerlund, Johan" w:date="2021-04-22T14:05:00Z">
            <w:rPr>
              <w:lang w:val="en-US"/>
            </w:rPr>
          </w:rPrChange>
        </w:rPr>
        <w:lastRenderedPageBreak/>
        <w:t xml:space="preserve">All processes (including Strategic, Key and Support processes or Sub‐Processes), as explained in this section, should follow the scheme in Figure 2.  Each process identifies input and output elements and should be assigned a ‘process owner’ responsible for the activity, its management, and improvement.  The process should also determine a regulating framework, necessary resources, specific tasks and any sub‐processes required.  The process should clearly define measurement, recording points and the target values for each aspect, so that the entire process is auditable.  This ensures that the process has traceability and may be reviewed by third parties. </w:t>
      </w:r>
    </w:p>
    <w:p w14:paraId="7AD2A6E7" w14:textId="77777777" w:rsidR="00B21364" w:rsidRPr="00C63958" w:rsidRDefault="00945698">
      <w:pPr>
        <w:ind w:left="-5"/>
        <w:rPr>
          <w:lang w:val="en-GB"/>
          <w:rPrChange w:id="1933" w:author="Westerlund, Johan" w:date="2021-04-22T14:05:00Z">
            <w:rPr>
              <w:lang w:val="en-US"/>
            </w:rPr>
          </w:rPrChange>
        </w:rPr>
      </w:pPr>
      <w:r w:rsidRPr="00C63958">
        <w:rPr>
          <w:lang w:val="en-GB"/>
          <w:rPrChange w:id="1934" w:author="Westerlund, Johan" w:date="2021-04-22T14:05:00Z">
            <w:rPr>
              <w:lang w:val="en-US"/>
            </w:rPr>
          </w:rPrChange>
        </w:rPr>
        <w:t xml:space="preserve">The process should also ensure that stakeholders needs and expectations are clearly identified.  To identify processes, the Competent Authority should state its mission and perform a Strengths, Weaknesses, Opportunities and Threats (SWOT) analysis, comparison to benchmarks and/or gap analysis.  Results from these analyses are used to detect deficiencies and to assist with the definition of strategic and other processes in support of the mission. </w:t>
      </w:r>
    </w:p>
    <w:p w14:paraId="7E59D5DD" w14:textId="77777777" w:rsidR="00B21364" w:rsidRPr="00C63958" w:rsidRDefault="00945698">
      <w:pPr>
        <w:spacing w:after="0"/>
        <w:ind w:left="-5"/>
        <w:rPr>
          <w:lang w:val="en-GB"/>
          <w:rPrChange w:id="1935" w:author="Westerlund, Johan" w:date="2021-04-22T14:05:00Z">
            <w:rPr>
              <w:lang w:val="en-US"/>
            </w:rPr>
          </w:rPrChange>
        </w:rPr>
      </w:pPr>
      <w:r w:rsidRPr="00C63958">
        <w:rPr>
          <w:lang w:val="en-GB"/>
          <w:rPrChange w:id="1936" w:author="Westerlund, Johan" w:date="2021-04-22T14:05:00Z">
            <w:rPr>
              <w:lang w:val="en-US"/>
            </w:rPr>
          </w:rPrChange>
        </w:rPr>
        <w:t xml:space="preserve">To implement the business lines, key (operational/direct) and support (generic) processes should be developed. The following are examples of processes that, among others, should be considered in the Aids to Navigation </w:t>
      </w:r>
    </w:p>
    <w:p w14:paraId="576E797E" w14:textId="77777777" w:rsidR="00B21364" w:rsidRPr="00C63958" w:rsidRDefault="00945698">
      <w:pPr>
        <w:spacing w:after="142"/>
        <w:ind w:left="-5"/>
        <w:rPr>
          <w:lang w:val="en-GB"/>
          <w:rPrChange w:id="1937" w:author="Westerlund, Johan" w:date="2021-04-22T14:05:00Z">
            <w:rPr/>
          </w:rPrChange>
        </w:rPr>
      </w:pPr>
      <w:r w:rsidRPr="00C63958">
        <w:rPr>
          <w:lang w:val="en-GB"/>
          <w:rPrChange w:id="1938" w:author="Westerlund, Johan" w:date="2021-04-22T14:05:00Z">
            <w:rPr/>
          </w:rPrChange>
        </w:rPr>
        <w:t xml:space="preserve">Service. </w:t>
      </w:r>
    </w:p>
    <w:p w14:paraId="4437BA81" w14:textId="77777777" w:rsidR="00B21364" w:rsidRPr="00C63958" w:rsidRDefault="00945698">
      <w:pPr>
        <w:pStyle w:val="Heading3"/>
        <w:spacing w:after="133"/>
        <w:ind w:left="977" w:hanging="992"/>
        <w:rPr>
          <w:lang w:val="en-GB"/>
          <w:rPrChange w:id="1939" w:author="Westerlund, Johan" w:date="2021-04-22T14:05:00Z">
            <w:rPr/>
          </w:rPrChange>
        </w:rPr>
      </w:pPr>
      <w:bookmarkStart w:id="1940" w:name="_Toc53658274"/>
      <w:r w:rsidRPr="00C63958">
        <w:rPr>
          <w:sz w:val="22"/>
          <w:lang w:val="en-GB"/>
          <w:rPrChange w:id="1941" w:author="Westerlund, Johan" w:date="2021-04-22T14:05:00Z">
            <w:rPr>
              <w:sz w:val="22"/>
            </w:rPr>
          </w:rPrChange>
        </w:rPr>
        <w:t>M</w:t>
      </w:r>
      <w:r w:rsidRPr="00C63958">
        <w:rPr>
          <w:lang w:val="en-GB"/>
          <w:rPrChange w:id="1942" w:author="Westerlund, Johan" w:date="2021-04-22T14:05:00Z">
            <w:rPr/>
          </w:rPrChange>
        </w:rPr>
        <w:t xml:space="preserve">ANAGEMENT </w:t>
      </w:r>
      <w:r w:rsidRPr="00C63958">
        <w:rPr>
          <w:sz w:val="22"/>
          <w:lang w:val="en-GB"/>
          <w:rPrChange w:id="1943" w:author="Westerlund, Johan" w:date="2021-04-22T14:05:00Z">
            <w:rPr>
              <w:sz w:val="22"/>
            </w:rPr>
          </w:rPrChange>
        </w:rPr>
        <w:t>P</w:t>
      </w:r>
      <w:r w:rsidRPr="00C63958">
        <w:rPr>
          <w:lang w:val="en-GB"/>
          <w:rPrChange w:id="1944" w:author="Westerlund, Johan" w:date="2021-04-22T14:05:00Z">
            <w:rPr/>
          </w:rPrChange>
        </w:rPr>
        <w:t>ROCESSES</w:t>
      </w:r>
      <w:bookmarkEnd w:id="1940"/>
      <w:r w:rsidRPr="00C63958">
        <w:rPr>
          <w:sz w:val="22"/>
          <w:lang w:val="en-GB"/>
          <w:rPrChange w:id="1945" w:author="Westerlund, Johan" w:date="2021-04-22T14:05:00Z">
            <w:rPr>
              <w:sz w:val="22"/>
            </w:rPr>
          </w:rPrChange>
        </w:rPr>
        <w:t xml:space="preserve"> </w:t>
      </w:r>
    </w:p>
    <w:p w14:paraId="28FAB7A3" w14:textId="77777777" w:rsidR="00B21364" w:rsidRPr="00C63958" w:rsidRDefault="00945698">
      <w:pPr>
        <w:numPr>
          <w:ilvl w:val="0"/>
          <w:numId w:val="7"/>
        </w:numPr>
        <w:ind w:hanging="425"/>
        <w:rPr>
          <w:lang w:val="en-GB"/>
          <w:rPrChange w:id="1946" w:author="Westerlund, Johan" w:date="2021-04-22T14:05:00Z">
            <w:rPr>
              <w:lang w:val="en-US"/>
            </w:rPr>
          </w:rPrChange>
        </w:rPr>
      </w:pPr>
      <w:r w:rsidRPr="00C63958">
        <w:rPr>
          <w:lang w:val="en-GB"/>
          <w:rPrChange w:id="1947" w:author="Westerlund, Johan" w:date="2021-04-22T14:05:00Z">
            <w:rPr>
              <w:lang w:val="en-US"/>
            </w:rPr>
          </w:rPrChange>
        </w:rPr>
        <w:t xml:space="preserve">study and review stakeholder requirements; </w:t>
      </w:r>
    </w:p>
    <w:p w14:paraId="3563BAB6" w14:textId="77777777" w:rsidR="00B21364" w:rsidRPr="00C63958" w:rsidRDefault="00945698">
      <w:pPr>
        <w:numPr>
          <w:ilvl w:val="0"/>
          <w:numId w:val="7"/>
        </w:numPr>
        <w:ind w:hanging="425"/>
        <w:rPr>
          <w:lang w:val="en-GB"/>
          <w:rPrChange w:id="1948" w:author="Westerlund, Johan" w:date="2021-04-22T14:05:00Z">
            <w:rPr>
              <w:lang w:val="en-US"/>
            </w:rPr>
          </w:rPrChange>
        </w:rPr>
      </w:pPr>
      <w:r w:rsidRPr="00C63958">
        <w:rPr>
          <w:lang w:val="en-GB"/>
          <w:rPrChange w:id="1949" w:author="Westerlund, Johan" w:date="2021-04-22T14:05:00Z">
            <w:rPr>
              <w:lang w:val="en-US"/>
            </w:rPr>
          </w:rPrChange>
        </w:rPr>
        <w:t xml:space="preserve">study and review Aids to Navigation technology; </w:t>
      </w:r>
    </w:p>
    <w:p w14:paraId="4DFEB16E" w14:textId="77777777" w:rsidR="00B21364" w:rsidRPr="00C63958" w:rsidRDefault="00945698">
      <w:pPr>
        <w:numPr>
          <w:ilvl w:val="0"/>
          <w:numId w:val="7"/>
        </w:numPr>
        <w:ind w:hanging="425"/>
        <w:rPr>
          <w:lang w:val="en-GB"/>
          <w:rPrChange w:id="1950" w:author="Westerlund, Johan" w:date="2021-04-22T14:05:00Z">
            <w:rPr>
              <w:lang w:val="en-US"/>
            </w:rPr>
          </w:rPrChange>
        </w:rPr>
      </w:pPr>
      <w:r w:rsidRPr="00C63958">
        <w:rPr>
          <w:lang w:val="en-GB"/>
          <w:rPrChange w:id="1951" w:author="Westerlund, Johan" w:date="2021-04-22T14:05:00Z">
            <w:rPr>
              <w:lang w:val="en-US"/>
            </w:rPr>
          </w:rPrChange>
        </w:rPr>
        <w:t xml:space="preserve">preparation of standards and recommendations.; </w:t>
      </w:r>
    </w:p>
    <w:p w14:paraId="3EE9B695" w14:textId="77777777" w:rsidR="00B21364" w:rsidRPr="00C63958" w:rsidRDefault="00945698">
      <w:pPr>
        <w:numPr>
          <w:ilvl w:val="0"/>
          <w:numId w:val="7"/>
        </w:numPr>
        <w:spacing w:after="0" w:line="342" w:lineRule="auto"/>
        <w:ind w:hanging="425"/>
        <w:rPr>
          <w:lang w:val="en-GB"/>
          <w:rPrChange w:id="1952" w:author="Westerlund, Johan" w:date="2021-04-22T14:05:00Z">
            <w:rPr>
              <w:lang w:val="en-US"/>
            </w:rPr>
          </w:rPrChange>
        </w:rPr>
      </w:pPr>
      <w:r w:rsidRPr="00C63958">
        <w:rPr>
          <w:lang w:val="en-GB"/>
          <w:rPrChange w:id="1953" w:author="Westerlund, Johan" w:date="2021-04-22T14:05:00Z">
            <w:rPr>
              <w:lang w:val="en-US"/>
            </w:rPr>
          </w:rPrChange>
        </w:rPr>
        <w:t xml:space="preserve">management control (costs/results /resources); </w:t>
      </w:r>
      <w:r w:rsidRPr="00C63958">
        <w:rPr>
          <w:rFonts w:ascii="Segoe UI Symbol" w:eastAsia="Segoe UI Symbol" w:hAnsi="Segoe UI Symbol" w:cs="Segoe UI Symbol"/>
          <w:color w:val="00548C"/>
          <w:lang w:val="en-GB"/>
          <w:rPrChange w:id="1954" w:author="Westerlund, Johan" w:date="2021-04-22T14:05:00Z">
            <w:rPr>
              <w:rFonts w:ascii="Segoe UI Symbol" w:eastAsia="Segoe UI Symbol" w:hAnsi="Segoe UI Symbol" w:cs="Segoe UI Symbol"/>
              <w:color w:val="00548C"/>
            </w:rPr>
          </w:rPrChange>
        </w:rPr>
        <w:t></w:t>
      </w:r>
      <w:r w:rsidRPr="00C63958">
        <w:rPr>
          <w:rFonts w:ascii="Arial" w:eastAsia="Arial" w:hAnsi="Arial" w:cs="Arial"/>
          <w:color w:val="00548C"/>
          <w:lang w:val="en-GB"/>
          <w:rPrChange w:id="1955" w:author="Westerlund, Johan" w:date="2021-04-22T14:05:00Z">
            <w:rPr>
              <w:rFonts w:ascii="Arial" w:eastAsia="Arial" w:hAnsi="Arial" w:cs="Arial"/>
              <w:color w:val="00548C"/>
              <w:lang w:val="en-US"/>
            </w:rPr>
          </w:rPrChange>
        </w:rPr>
        <w:t xml:space="preserve"> </w:t>
      </w:r>
      <w:r w:rsidRPr="00C63958">
        <w:rPr>
          <w:rFonts w:ascii="Arial" w:eastAsia="Arial" w:hAnsi="Arial" w:cs="Arial"/>
          <w:color w:val="00548C"/>
          <w:lang w:val="en-GB"/>
          <w:rPrChange w:id="1956" w:author="Westerlund, Johan" w:date="2021-04-22T14:05:00Z">
            <w:rPr>
              <w:rFonts w:ascii="Arial" w:eastAsia="Arial" w:hAnsi="Arial" w:cs="Arial"/>
              <w:color w:val="00548C"/>
              <w:lang w:val="en-US"/>
            </w:rPr>
          </w:rPrChange>
        </w:rPr>
        <w:tab/>
      </w:r>
      <w:r w:rsidRPr="00C63958">
        <w:rPr>
          <w:lang w:val="en-GB"/>
          <w:rPrChange w:id="1957" w:author="Westerlund, Johan" w:date="2021-04-22T14:05:00Z">
            <w:rPr>
              <w:lang w:val="en-US"/>
            </w:rPr>
          </w:rPrChange>
        </w:rPr>
        <w:t xml:space="preserve">communication, image and presence in Society; </w:t>
      </w:r>
    </w:p>
    <w:p w14:paraId="270E4201" w14:textId="77777777" w:rsidR="00B21364" w:rsidRPr="00C63958" w:rsidRDefault="00945698">
      <w:pPr>
        <w:numPr>
          <w:ilvl w:val="0"/>
          <w:numId w:val="7"/>
        </w:numPr>
        <w:ind w:hanging="425"/>
        <w:rPr>
          <w:lang w:val="en-GB"/>
          <w:rPrChange w:id="1958" w:author="Westerlund, Johan" w:date="2021-04-22T14:05:00Z">
            <w:rPr/>
          </w:rPrChange>
        </w:rPr>
      </w:pPr>
      <w:r w:rsidRPr="00C63958">
        <w:rPr>
          <w:lang w:val="en-GB"/>
          <w:rPrChange w:id="1959" w:author="Westerlund, Johan" w:date="2021-04-22T14:05:00Z">
            <w:rPr/>
          </w:rPrChange>
        </w:rPr>
        <w:t xml:space="preserve">organisation structure. </w:t>
      </w:r>
    </w:p>
    <w:p w14:paraId="6906EBF7" w14:textId="77777777" w:rsidR="00B21364" w:rsidRPr="00C63958" w:rsidRDefault="00945698">
      <w:pPr>
        <w:pStyle w:val="Heading3"/>
        <w:spacing w:after="133"/>
        <w:ind w:left="977" w:hanging="992"/>
        <w:rPr>
          <w:lang w:val="en-GB"/>
          <w:rPrChange w:id="1960" w:author="Westerlund, Johan" w:date="2021-04-22T14:05:00Z">
            <w:rPr/>
          </w:rPrChange>
        </w:rPr>
      </w:pPr>
      <w:bookmarkStart w:id="1961" w:name="_Toc53658275"/>
      <w:r w:rsidRPr="00C63958">
        <w:rPr>
          <w:sz w:val="22"/>
          <w:lang w:val="en-GB"/>
          <w:rPrChange w:id="1962" w:author="Westerlund, Johan" w:date="2021-04-22T14:05:00Z">
            <w:rPr>
              <w:sz w:val="22"/>
            </w:rPr>
          </w:rPrChange>
        </w:rPr>
        <w:t>O</w:t>
      </w:r>
      <w:r w:rsidRPr="00C63958">
        <w:rPr>
          <w:lang w:val="en-GB"/>
          <w:rPrChange w:id="1963" w:author="Westerlund, Johan" w:date="2021-04-22T14:05:00Z">
            <w:rPr/>
          </w:rPrChange>
        </w:rPr>
        <w:t xml:space="preserve">PERATIONAL </w:t>
      </w:r>
      <w:r w:rsidRPr="00C63958">
        <w:rPr>
          <w:sz w:val="22"/>
          <w:lang w:val="en-GB"/>
          <w:rPrChange w:id="1964" w:author="Westerlund, Johan" w:date="2021-04-22T14:05:00Z">
            <w:rPr>
              <w:sz w:val="22"/>
            </w:rPr>
          </w:rPrChange>
        </w:rPr>
        <w:t>P</w:t>
      </w:r>
      <w:r w:rsidRPr="00C63958">
        <w:rPr>
          <w:lang w:val="en-GB"/>
          <w:rPrChange w:id="1965" w:author="Westerlund, Johan" w:date="2021-04-22T14:05:00Z">
            <w:rPr/>
          </w:rPrChange>
        </w:rPr>
        <w:t>ROCESSES</w:t>
      </w:r>
      <w:bookmarkEnd w:id="1961"/>
      <w:r w:rsidRPr="00C63958">
        <w:rPr>
          <w:sz w:val="22"/>
          <w:lang w:val="en-GB"/>
          <w:rPrChange w:id="1966" w:author="Westerlund, Johan" w:date="2021-04-22T14:05:00Z">
            <w:rPr>
              <w:sz w:val="22"/>
            </w:rPr>
          </w:rPrChange>
        </w:rPr>
        <w:t xml:space="preserve"> </w:t>
      </w:r>
    </w:p>
    <w:p w14:paraId="49974722" w14:textId="77777777" w:rsidR="00B21364" w:rsidRPr="00C63958" w:rsidRDefault="00945698">
      <w:pPr>
        <w:numPr>
          <w:ilvl w:val="0"/>
          <w:numId w:val="8"/>
        </w:numPr>
        <w:ind w:hanging="425"/>
        <w:rPr>
          <w:lang w:val="en-GB"/>
          <w:rPrChange w:id="1967" w:author="Westerlund, Johan" w:date="2021-04-22T14:05:00Z">
            <w:rPr>
              <w:lang w:val="en-US"/>
            </w:rPr>
          </w:rPrChange>
        </w:rPr>
      </w:pPr>
      <w:r w:rsidRPr="00C63958">
        <w:rPr>
          <w:lang w:val="en-GB"/>
          <w:rPrChange w:id="1968" w:author="Westerlund, Johan" w:date="2021-04-22T14:05:00Z">
            <w:rPr>
              <w:lang w:val="en-US"/>
            </w:rPr>
          </w:rPrChange>
        </w:rPr>
        <w:t xml:space="preserve">design, build and revision of Aids to Navigation; </w:t>
      </w:r>
    </w:p>
    <w:p w14:paraId="4B90CC7A" w14:textId="77777777" w:rsidR="00B21364" w:rsidRPr="00C63958" w:rsidRDefault="00945698">
      <w:pPr>
        <w:numPr>
          <w:ilvl w:val="0"/>
          <w:numId w:val="8"/>
        </w:numPr>
        <w:ind w:hanging="425"/>
        <w:rPr>
          <w:lang w:val="en-GB"/>
          <w:rPrChange w:id="1969" w:author="Westerlund, Johan" w:date="2021-04-22T14:05:00Z">
            <w:rPr>
              <w:lang w:val="en-US"/>
            </w:rPr>
          </w:rPrChange>
        </w:rPr>
      </w:pPr>
      <w:r w:rsidRPr="00C63958">
        <w:rPr>
          <w:lang w:val="en-GB"/>
          <w:rPrChange w:id="1970" w:author="Westerlund, Johan" w:date="2021-04-22T14:05:00Z">
            <w:rPr>
              <w:lang w:val="en-US"/>
            </w:rPr>
          </w:rPrChange>
        </w:rPr>
        <w:t xml:space="preserve">deployment of Aids to Navigation; </w:t>
      </w:r>
    </w:p>
    <w:p w14:paraId="0D013818" w14:textId="77777777" w:rsidR="00B21364" w:rsidRPr="00C63958" w:rsidRDefault="00945698">
      <w:pPr>
        <w:numPr>
          <w:ilvl w:val="0"/>
          <w:numId w:val="8"/>
        </w:numPr>
        <w:ind w:hanging="425"/>
        <w:rPr>
          <w:lang w:val="en-GB"/>
          <w:rPrChange w:id="1971" w:author="Westerlund, Johan" w:date="2021-04-22T14:05:00Z">
            <w:rPr>
              <w:lang w:val="en-US"/>
            </w:rPr>
          </w:rPrChange>
        </w:rPr>
      </w:pPr>
      <w:r w:rsidRPr="00C63958">
        <w:rPr>
          <w:lang w:val="en-GB"/>
          <w:rPrChange w:id="1972" w:author="Westerlund, Johan" w:date="2021-04-22T14:05:00Z">
            <w:rPr>
              <w:lang w:val="en-US"/>
            </w:rPr>
          </w:rPrChange>
        </w:rPr>
        <w:t xml:space="preserve">monitoring and inspection of Aids to Navigation (Service Operation); </w:t>
      </w:r>
    </w:p>
    <w:p w14:paraId="02D1A70C" w14:textId="77777777" w:rsidR="00B21364" w:rsidRPr="00C63958" w:rsidRDefault="00945698">
      <w:pPr>
        <w:numPr>
          <w:ilvl w:val="0"/>
          <w:numId w:val="8"/>
        </w:numPr>
        <w:ind w:hanging="425"/>
        <w:rPr>
          <w:lang w:val="en-GB"/>
          <w:rPrChange w:id="1973" w:author="Westerlund, Johan" w:date="2021-04-22T14:05:00Z">
            <w:rPr>
              <w:lang w:val="en-US"/>
            </w:rPr>
          </w:rPrChange>
        </w:rPr>
      </w:pPr>
      <w:r w:rsidRPr="00C63958">
        <w:rPr>
          <w:lang w:val="en-GB"/>
          <w:rPrChange w:id="1974" w:author="Westerlund, Johan" w:date="2021-04-22T14:05:00Z">
            <w:rPr>
              <w:lang w:val="en-US"/>
            </w:rPr>
          </w:rPrChange>
        </w:rPr>
        <w:t xml:space="preserve">maintenance and corrective action of Aids to Navigation. </w:t>
      </w:r>
    </w:p>
    <w:p w14:paraId="40021EEC" w14:textId="77777777" w:rsidR="00B21364" w:rsidRPr="00C63958" w:rsidRDefault="00945698">
      <w:pPr>
        <w:pStyle w:val="Heading3"/>
        <w:spacing w:after="133"/>
        <w:ind w:left="977" w:hanging="992"/>
        <w:rPr>
          <w:lang w:val="en-GB"/>
          <w:rPrChange w:id="1975" w:author="Westerlund, Johan" w:date="2021-04-22T14:05:00Z">
            <w:rPr/>
          </w:rPrChange>
        </w:rPr>
      </w:pPr>
      <w:bookmarkStart w:id="1976" w:name="_Toc53658276"/>
      <w:r w:rsidRPr="00C63958">
        <w:rPr>
          <w:sz w:val="22"/>
          <w:lang w:val="en-GB"/>
          <w:rPrChange w:id="1977" w:author="Westerlund, Johan" w:date="2021-04-22T14:05:00Z">
            <w:rPr>
              <w:sz w:val="22"/>
            </w:rPr>
          </w:rPrChange>
        </w:rPr>
        <w:t>S</w:t>
      </w:r>
      <w:r w:rsidRPr="00C63958">
        <w:rPr>
          <w:lang w:val="en-GB"/>
          <w:rPrChange w:id="1978" w:author="Westerlund, Johan" w:date="2021-04-22T14:05:00Z">
            <w:rPr/>
          </w:rPrChange>
        </w:rPr>
        <w:t xml:space="preserve">UPPORT </w:t>
      </w:r>
      <w:r w:rsidRPr="00C63958">
        <w:rPr>
          <w:sz w:val="22"/>
          <w:lang w:val="en-GB"/>
          <w:rPrChange w:id="1979" w:author="Westerlund, Johan" w:date="2021-04-22T14:05:00Z">
            <w:rPr>
              <w:sz w:val="22"/>
            </w:rPr>
          </w:rPrChange>
        </w:rPr>
        <w:t>P</w:t>
      </w:r>
      <w:r w:rsidRPr="00C63958">
        <w:rPr>
          <w:lang w:val="en-GB"/>
          <w:rPrChange w:id="1980" w:author="Westerlund, Johan" w:date="2021-04-22T14:05:00Z">
            <w:rPr/>
          </w:rPrChange>
        </w:rPr>
        <w:t>ROCESSES</w:t>
      </w:r>
      <w:bookmarkEnd w:id="1976"/>
      <w:r w:rsidRPr="00C63958">
        <w:rPr>
          <w:sz w:val="22"/>
          <w:lang w:val="en-GB"/>
          <w:rPrChange w:id="1981" w:author="Westerlund, Johan" w:date="2021-04-22T14:05:00Z">
            <w:rPr>
              <w:sz w:val="22"/>
            </w:rPr>
          </w:rPrChange>
        </w:rPr>
        <w:t xml:space="preserve"> </w:t>
      </w:r>
    </w:p>
    <w:p w14:paraId="2C6919FB" w14:textId="77777777" w:rsidR="00B21364" w:rsidRPr="00C63958" w:rsidRDefault="00945698">
      <w:pPr>
        <w:numPr>
          <w:ilvl w:val="0"/>
          <w:numId w:val="9"/>
        </w:numPr>
        <w:ind w:hanging="425"/>
        <w:rPr>
          <w:lang w:val="en-GB"/>
          <w:rPrChange w:id="1982" w:author="Westerlund, Johan" w:date="2021-04-22T14:05:00Z">
            <w:rPr/>
          </w:rPrChange>
        </w:rPr>
      </w:pPr>
      <w:r w:rsidRPr="00C63958">
        <w:rPr>
          <w:lang w:val="en-GB"/>
          <w:rPrChange w:id="1983" w:author="Westerlund, Johan" w:date="2021-04-22T14:05:00Z">
            <w:rPr/>
          </w:rPrChange>
        </w:rPr>
        <w:t xml:space="preserve">outsourced service management; </w:t>
      </w:r>
    </w:p>
    <w:p w14:paraId="57167F49" w14:textId="77777777" w:rsidR="00B21364" w:rsidRPr="00C63958" w:rsidRDefault="00945698">
      <w:pPr>
        <w:numPr>
          <w:ilvl w:val="0"/>
          <w:numId w:val="9"/>
        </w:numPr>
        <w:ind w:hanging="425"/>
        <w:rPr>
          <w:lang w:val="en-GB"/>
          <w:rPrChange w:id="1984" w:author="Westerlund, Johan" w:date="2021-04-22T14:05:00Z">
            <w:rPr/>
          </w:rPrChange>
        </w:rPr>
      </w:pPr>
      <w:r w:rsidRPr="00C63958">
        <w:rPr>
          <w:lang w:val="en-GB"/>
          <w:rPrChange w:id="1985" w:author="Westerlund, Johan" w:date="2021-04-22T14:05:00Z">
            <w:rPr/>
          </w:rPrChange>
        </w:rPr>
        <w:t xml:space="preserve">information systems and databases; </w:t>
      </w:r>
    </w:p>
    <w:p w14:paraId="151DE9D7" w14:textId="77777777" w:rsidR="00B21364" w:rsidRPr="00C63958" w:rsidRDefault="00945698">
      <w:pPr>
        <w:numPr>
          <w:ilvl w:val="0"/>
          <w:numId w:val="9"/>
        </w:numPr>
        <w:ind w:hanging="425"/>
        <w:rPr>
          <w:lang w:val="en-GB"/>
          <w:rPrChange w:id="1986" w:author="Westerlund, Johan" w:date="2021-04-22T14:05:00Z">
            <w:rPr/>
          </w:rPrChange>
        </w:rPr>
      </w:pPr>
      <w:r w:rsidRPr="00C63958">
        <w:rPr>
          <w:lang w:val="en-GB"/>
          <w:rPrChange w:id="1987" w:author="Westerlund, Johan" w:date="2021-04-22T14:05:00Z">
            <w:rPr/>
          </w:rPrChange>
        </w:rPr>
        <w:t xml:space="preserve">finance and cost accounting; </w:t>
      </w:r>
    </w:p>
    <w:p w14:paraId="37A09A2C" w14:textId="77777777" w:rsidR="00B21364" w:rsidRPr="00C63958" w:rsidRDefault="00945698">
      <w:pPr>
        <w:numPr>
          <w:ilvl w:val="0"/>
          <w:numId w:val="9"/>
        </w:numPr>
        <w:ind w:hanging="425"/>
        <w:rPr>
          <w:lang w:val="en-GB"/>
          <w:rPrChange w:id="1988" w:author="Westerlund, Johan" w:date="2021-04-22T14:05:00Z">
            <w:rPr/>
          </w:rPrChange>
        </w:rPr>
      </w:pPr>
      <w:r w:rsidRPr="00C63958">
        <w:rPr>
          <w:lang w:val="en-GB"/>
          <w:rPrChange w:id="1989" w:author="Westerlund, Johan" w:date="2021-04-22T14:05:00Z">
            <w:rPr/>
          </w:rPrChange>
        </w:rPr>
        <w:t xml:space="preserve">legal assessment; </w:t>
      </w:r>
    </w:p>
    <w:p w14:paraId="27476540" w14:textId="77777777" w:rsidR="00B21364" w:rsidRPr="00C63958" w:rsidRDefault="00945698">
      <w:pPr>
        <w:numPr>
          <w:ilvl w:val="0"/>
          <w:numId w:val="9"/>
        </w:numPr>
        <w:ind w:hanging="425"/>
        <w:rPr>
          <w:lang w:val="en-GB"/>
          <w:rPrChange w:id="1990" w:author="Westerlund, Johan" w:date="2021-04-22T14:05:00Z">
            <w:rPr/>
          </w:rPrChange>
        </w:rPr>
      </w:pPr>
      <w:r w:rsidRPr="00C63958">
        <w:rPr>
          <w:lang w:val="en-GB"/>
          <w:rPrChange w:id="1991" w:author="Westerlund, Johan" w:date="2021-04-22T14:05:00Z">
            <w:rPr/>
          </w:rPrChange>
        </w:rPr>
        <w:t xml:space="preserve">personnel management and training; </w:t>
      </w:r>
    </w:p>
    <w:p w14:paraId="790404DD" w14:textId="77777777" w:rsidR="00B21364" w:rsidRPr="00C63958" w:rsidRDefault="00945698">
      <w:pPr>
        <w:numPr>
          <w:ilvl w:val="0"/>
          <w:numId w:val="9"/>
        </w:numPr>
        <w:ind w:hanging="425"/>
        <w:rPr>
          <w:lang w:val="en-GB"/>
          <w:rPrChange w:id="1992" w:author="Westerlund, Johan" w:date="2021-04-22T14:05:00Z">
            <w:rPr/>
          </w:rPrChange>
        </w:rPr>
      </w:pPr>
      <w:r w:rsidRPr="00C63958">
        <w:rPr>
          <w:lang w:val="en-GB"/>
          <w:rPrChange w:id="1993" w:author="Westerlund, Johan" w:date="2021-04-22T14:05:00Z">
            <w:rPr/>
          </w:rPrChange>
        </w:rPr>
        <w:t xml:space="preserve">surveys, records and auditing; </w:t>
      </w:r>
    </w:p>
    <w:p w14:paraId="2A3B9077" w14:textId="77777777" w:rsidR="00B21364" w:rsidRPr="00C63958" w:rsidRDefault="00945698">
      <w:pPr>
        <w:numPr>
          <w:ilvl w:val="0"/>
          <w:numId w:val="9"/>
        </w:numPr>
        <w:ind w:hanging="425"/>
        <w:rPr>
          <w:lang w:val="en-GB"/>
          <w:rPrChange w:id="1994" w:author="Westerlund, Johan" w:date="2021-04-22T14:05:00Z">
            <w:rPr/>
          </w:rPrChange>
        </w:rPr>
      </w:pPr>
      <w:r w:rsidRPr="00C63958">
        <w:rPr>
          <w:lang w:val="en-GB"/>
          <w:rPrChange w:id="1995" w:author="Westerlund, Johan" w:date="2021-04-22T14:05:00Z">
            <w:rPr/>
          </w:rPrChange>
        </w:rPr>
        <w:t xml:space="preserve">logistics (transport, facilities); </w:t>
      </w:r>
    </w:p>
    <w:p w14:paraId="4A21FA93" w14:textId="77777777" w:rsidR="00B21364" w:rsidRPr="00C63958" w:rsidRDefault="00945698">
      <w:pPr>
        <w:numPr>
          <w:ilvl w:val="0"/>
          <w:numId w:val="9"/>
        </w:numPr>
        <w:spacing w:after="82"/>
        <w:ind w:hanging="425"/>
        <w:rPr>
          <w:lang w:val="en-GB"/>
          <w:rPrChange w:id="1996" w:author="Westerlund, Johan" w:date="2021-04-22T14:05:00Z">
            <w:rPr/>
          </w:rPrChange>
        </w:rPr>
      </w:pPr>
      <w:r w:rsidRPr="00C63958">
        <w:rPr>
          <w:lang w:val="en-GB"/>
          <w:rPrChange w:id="1997" w:author="Westerlund, Johan" w:date="2021-04-22T14:05:00Z">
            <w:rPr/>
          </w:rPrChange>
        </w:rPr>
        <w:t xml:space="preserve">health and safety. </w:t>
      </w:r>
    </w:p>
    <w:p w14:paraId="1496AEF9" w14:textId="77777777" w:rsidR="00B21364" w:rsidRPr="00C63958" w:rsidRDefault="00945698">
      <w:pPr>
        <w:spacing w:after="147"/>
        <w:ind w:left="-5"/>
        <w:rPr>
          <w:lang w:val="en-GB"/>
          <w:rPrChange w:id="1998" w:author="Westerlund, Johan" w:date="2021-04-22T14:05:00Z">
            <w:rPr>
              <w:lang w:val="en-US"/>
            </w:rPr>
          </w:rPrChange>
        </w:rPr>
      </w:pPr>
      <w:r w:rsidRPr="00C63958">
        <w:rPr>
          <w:lang w:val="en-GB"/>
          <w:rPrChange w:id="1999" w:author="Westerlund, Johan" w:date="2021-04-22T14:05:00Z">
            <w:rPr>
              <w:lang w:val="en-US"/>
            </w:rPr>
          </w:rPrChange>
        </w:rPr>
        <w:t xml:space="preserve">Processes should unfold through flow diagrams that define each one of the different activities.  Each Competent Authority should prepare its own Process Maps. Examples of Process Maps are given in ANNEX A. </w:t>
      </w:r>
    </w:p>
    <w:p w14:paraId="73C34A90" w14:textId="77777777" w:rsidR="00B21364" w:rsidRPr="00C63958" w:rsidRDefault="00945698">
      <w:pPr>
        <w:pStyle w:val="Heading2"/>
        <w:ind w:left="836" w:hanging="851"/>
        <w:rPr>
          <w:lang w:val="en-GB"/>
          <w:rPrChange w:id="2000" w:author="Westerlund, Johan" w:date="2021-04-22T14:05:00Z">
            <w:rPr/>
          </w:rPrChange>
        </w:rPr>
      </w:pPr>
      <w:bookmarkStart w:id="2001" w:name="_Toc53658277"/>
      <w:r w:rsidRPr="00C63958">
        <w:rPr>
          <w:lang w:val="en-GB"/>
          <w:rPrChange w:id="2002" w:author="Westerlund, Johan" w:date="2021-04-22T14:05:00Z">
            <w:rPr/>
          </w:rPrChange>
        </w:rPr>
        <w:t>DEVELOPING PERFORMANCE CRITERIA</w:t>
      </w:r>
      <w:bookmarkEnd w:id="2001"/>
      <w:r w:rsidRPr="00C63958">
        <w:rPr>
          <w:lang w:val="en-GB"/>
          <w:rPrChange w:id="2003" w:author="Westerlund, Johan" w:date="2021-04-22T14:05:00Z">
            <w:rPr/>
          </w:rPrChange>
        </w:rPr>
        <w:t xml:space="preserve"> </w:t>
      </w:r>
    </w:p>
    <w:p w14:paraId="26107ACA" w14:textId="77777777" w:rsidR="00B21364" w:rsidRPr="00C63958" w:rsidRDefault="00945698">
      <w:pPr>
        <w:spacing w:after="31" w:line="259" w:lineRule="auto"/>
        <w:ind w:left="-30" w:firstLine="0"/>
        <w:rPr>
          <w:lang w:val="en-GB"/>
          <w:rPrChange w:id="2004" w:author="Westerlund, Johan" w:date="2021-04-22T14:05:00Z">
            <w:rPr/>
          </w:rPrChange>
        </w:rPr>
      </w:pPr>
      <w:r w:rsidRPr="00C03868">
        <w:rPr>
          <w:noProof/>
          <w:lang w:val="sv-SE" w:eastAsia="sv-SE"/>
        </w:rPr>
        <mc:AlternateContent>
          <mc:Choice Requires="wpg">
            <w:drawing>
              <wp:inline distT="0" distB="0" distL="0" distR="0" wp14:anchorId="41C883EC" wp14:editId="4479BC84">
                <wp:extent cx="938784" cy="6097"/>
                <wp:effectExtent l="0" t="0" r="0" b="0"/>
                <wp:docPr id="24251" name="Group 24251"/>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19" name="Shape 3211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4251" style="width:73.92pt;height:0.480042pt;mso-position-horizontal-relative:char;mso-position-vertical-relative:line" coordsize="9387,60">
                <v:shape id="Shape 32120"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2005" w:author="Westerlund, Johan" w:date="2021-04-22T14:05:00Z">
            <w:rPr/>
          </w:rPrChange>
        </w:rPr>
        <w:t xml:space="preserve"> </w:t>
      </w:r>
    </w:p>
    <w:p w14:paraId="61435040" w14:textId="77777777" w:rsidR="00B21364" w:rsidRPr="00C63958" w:rsidRDefault="00945698">
      <w:pPr>
        <w:spacing w:after="148"/>
        <w:ind w:left="-5"/>
        <w:rPr>
          <w:lang w:val="en-GB"/>
          <w:rPrChange w:id="2006" w:author="Westerlund, Johan" w:date="2021-04-22T14:05:00Z">
            <w:rPr>
              <w:lang w:val="en-US"/>
            </w:rPr>
          </w:rPrChange>
        </w:rPr>
      </w:pPr>
      <w:r w:rsidRPr="00C63958">
        <w:rPr>
          <w:lang w:val="en-GB"/>
          <w:rPrChange w:id="2007" w:author="Westerlund, Johan" w:date="2021-04-22T14:05:00Z">
            <w:rPr>
              <w:lang w:val="en-US"/>
            </w:rPr>
          </w:rPrChange>
        </w:rPr>
        <w:lastRenderedPageBreak/>
        <w:t xml:space="preserve">There are four monitoring and measurement areas that need to be considered by the Competent Authority when developing performance criteria and implementing a QMS.  The performance measurement of these areas provides a systematic method and approach to continual improvement: </w:t>
      </w:r>
    </w:p>
    <w:p w14:paraId="6E6AA248" w14:textId="77777777" w:rsidR="00B21364" w:rsidRPr="00C63958" w:rsidRDefault="00945698">
      <w:pPr>
        <w:pStyle w:val="Heading3"/>
        <w:ind w:left="977" w:hanging="992"/>
        <w:rPr>
          <w:lang w:val="en-GB"/>
          <w:rPrChange w:id="2008" w:author="Westerlund, Johan" w:date="2021-04-22T14:05:00Z">
            <w:rPr>
              <w:lang w:val="en-US"/>
            </w:rPr>
          </w:rPrChange>
        </w:rPr>
      </w:pPr>
      <w:bookmarkStart w:id="2009" w:name="_Toc53658278"/>
      <w:r w:rsidRPr="00C63958">
        <w:rPr>
          <w:sz w:val="22"/>
          <w:lang w:val="en-GB"/>
          <w:rPrChange w:id="2010" w:author="Westerlund, Johan" w:date="2021-04-22T14:05:00Z">
            <w:rPr>
              <w:sz w:val="22"/>
              <w:lang w:val="en-US"/>
            </w:rPr>
          </w:rPrChange>
        </w:rPr>
        <w:t>S</w:t>
      </w:r>
      <w:r w:rsidRPr="00C63958">
        <w:rPr>
          <w:lang w:val="en-GB"/>
          <w:rPrChange w:id="2011" w:author="Westerlund, Johan" w:date="2021-04-22T14:05:00Z">
            <w:rPr>
              <w:lang w:val="en-US"/>
            </w:rPr>
          </w:rPrChange>
        </w:rPr>
        <w:t xml:space="preserve">ERVICE </w:t>
      </w:r>
      <w:r w:rsidRPr="00C63958">
        <w:rPr>
          <w:sz w:val="22"/>
          <w:lang w:val="en-GB"/>
          <w:rPrChange w:id="2012" w:author="Westerlund, Johan" w:date="2021-04-22T14:05:00Z">
            <w:rPr>
              <w:sz w:val="22"/>
              <w:lang w:val="en-US"/>
            </w:rPr>
          </w:rPrChange>
        </w:rPr>
        <w:t>D</w:t>
      </w:r>
      <w:r w:rsidRPr="00C63958">
        <w:rPr>
          <w:lang w:val="en-GB"/>
          <w:rPrChange w:id="2013" w:author="Westerlund, Johan" w:date="2021-04-22T14:05:00Z">
            <w:rPr>
              <w:lang w:val="en-US"/>
            </w:rPr>
          </w:rPrChange>
        </w:rPr>
        <w:t xml:space="preserve">ELIVERY </w:t>
      </w:r>
      <w:r w:rsidRPr="00C63958">
        <w:rPr>
          <w:sz w:val="22"/>
          <w:lang w:val="en-GB"/>
          <w:rPrChange w:id="2014" w:author="Westerlund, Johan" w:date="2021-04-22T14:05:00Z">
            <w:rPr>
              <w:sz w:val="22"/>
              <w:lang w:val="en-US"/>
            </w:rPr>
          </w:rPrChange>
        </w:rPr>
        <w:t>(M</w:t>
      </w:r>
      <w:r w:rsidRPr="00C63958">
        <w:rPr>
          <w:lang w:val="en-GB"/>
          <w:rPrChange w:id="2015" w:author="Westerlund, Johan" w:date="2021-04-22T14:05:00Z">
            <w:rPr>
              <w:lang w:val="en-US"/>
            </w:rPr>
          </w:rPrChange>
        </w:rPr>
        <w:t xml:space="preserve">ONITOR AND </w:t>
      </w:r>
      <w:r w:rsidRPr="00C63958">
        <w:rPr>
          <w:sz w:val="22"/>
          <w:lang w:val="en-GB"/>
          <w:rPrChange w:id="2016" w:author="Westerlund, Johan" w:date="2021-04-22T14:05:00Z">
            <w:rPr>
              <w:sz w:val="22"/>
              <w:lang w:val="en-US"/>
            </w:rPr>
          </w:rPrChange>
        </w:rPr>
        <w:t>M</w:t>
      </w:r>
      <w:r w:rsidRPr="00C63958">
        <w:rPr>
          <w:lang w:val="en-GB"/>
          <w:rPrChange w:id="2017" w:author="Westerlund, Johan" w:date="2021-04-22T14:05:00Z">
            <w:rPr>
              <w:lang w:val="en-US"/>
            </w:rPr>
          </w:rPrChange>
        </w:rPr>
        <w:t xml:space="preserve">EASUREMENT OF </w:t>
      </w:r>
      <w:r w:rsidRPr="00C63958">
        <w:rPr>
          <w:sz w:val="22"/>
          <w:lang w:val="en-GB"/>
          <w:rPrChange w:id="2018" w:author="Westerlund, Johan" w:date="2021-04-22T14:05:00Z">
            <w:rPr>
              <w:sz w:val="22"/>
              <w:lang w:val="en-US"/>
            </w:rPr>
          </w:rPrChange>
        </w:rPr>
        <w:t>S</w:t>
      </w:r>
      <w:r w:rsidRPr="00C63958">
        <w:rPr>
          <w:lang w:val="en-GB"/>
          <w:rPrChange w:id="2019" w:author="Westerlund, Johan" w:date="2021-04-22T14:05:00Z">
            <w:rPr>
              <w:lang w:val="en-US"/>
            </w:rPr>
          </w:rPrChange>
        </w:rPr>
        <w:t>ERVICE</w:t>
      </w:r>
      <w:r w:rsidRPr="00C63958">
        <w:rPr>
          <w:sz w:val="22"/>
          <w:lang w:val="en-GB"/>
          <w:rPrChange w:id="2020" w:author="Westerlund, Johan" w:date="2021-04-22T14:05:00Z">
            <w:rPr>
              <w:sz w:val="22"/>
              <w:lang w:val="en-US"/>
            </w:rPr>
          </w:rPrChange>
        </w:rPr>
        <w:t>)</w:t>
      </w:r>
      <w:bookmarkEnd w:id="2009"/>
      <w:r w:rsidRPr="00C63958">
        <w:rPr>
          <w:sz w:val="22"/>
          <w:lang w:val="en-GB"/>
          <w:rPrChange w:id="2021" w:author="Westerlund, Johan" w:date="2021-04-22T14:05:00Z">
            <w:rPr>
              <w:sz w:val="22"/>
              <w:lang w:val="en-US"/>
            </w:rPr>
          </w:rPrChange>
        </w:rPr>
        <w:t xml:space="preserve"> </w:t>
      </w:r>
    </w:p>
    <w:p w14:paraId="0BE087BD" w14:textId="77777777" w:rsidR="00B21364" w:rsidRPr="00C63958" w:rsidRDefault="00945698">
      <w:pPr>
        <w:spacing w:after="148"/>
        <w:ind w:left="-5"/>
        <w:rPr>
          <w:lang w:val="en-GB"/>
          <w:rPrChange w:id="2022" w:author="Westerlund, Johan" w:date="2021-04-22T14:05:00Z">
            <w:rPr>
              <w:lang w:val="en-US"/>
            </w:rPr>
          </w:rPrChange>
        </w:rPr>
      </w:pPr>
      <w:r w:rsidRPr="00C63958">
        <w:rPr>
          <w:lang w:val="en-GB"/>
          <w:rPrChange w:id="2023" w:author="Westerlund, Johan" w:date="2021-04-22T14:05:00Z">
            <w:rPr>
              <w:lang w:val="en-US"/>
            </w:rPr>
          </w:rPrChange>
        </w:rPr>
        <w:t xml:space="preserve">The Competent Authority should monitor and measure the characteristics of the service to verify that service requirements have been met.  This should be carried out at appropriate stages of the service realisation process in accordance with the planned arrangements. </w:t>
      </w:r>
    </w:p>
    <w:p w14:paraId="3FC42092" w14:textId="77777777" w:rsidR="00B21364" w:rsidRPr="00C63958" w:rsidRDefault="00945698">
      <w:pPr>
        <w:pStyle w:val="Heading3"/>
        <w:ind w:left="977" w:hanging="992"/>
        <w:rPr>
          <w:lang w:val="en-GB"/>
          <w:rPrChange w:id="2024" w:author="Westerlund, Johan" w:date="2021-04-22T14:05:00Z">
            <w:rPr/>
          </w:rPrChange>
        </w:rPr>
      </w:pPr>
      <w:bookmarkStart w:id="2025" w:name="_Toc53658279"/>
      <w:r w:rsidRPr="00C63958">
        <w:rPr>
          <w:sz w:val="22"/>
          <w:lang w:val="en-GB"/>
          <w:rPrChange w:id="2026" w:author="Westerlund, Johan" w:date="2021-04-22T14:05:00Z">
            <w:rPr>
              <w:sz w:val="22"/>
            </w:rPr>
          </w:rPrChange>
        </w:rPr>
        <w:t>S</w:t>
      </w:r>
      <w:r w:rsidRPr="00C63958">
        <w:rPr>
          <w:lang w:val="en-GB"/>
          <w:rPrChange w:id="2027" w:author="Westerlund, Johan" w:date="2021-04-22T14:05:00Z">
            <w:rPr/>
          </w:rPrChange>
        </w:rPr>
        <w:t xml:space="preserve">TAKEHOLDER </w:t>
      </w:r>
      <w:r w:rsidRPr="00C63958">
        <w:rPr>
          <w:sz w:val="22"/>
          <w:lang w:val="en-GB"/>
          <w:rPrChange w:id="2028" w:author="Westerlund, Johan" w:date="2021-04-22T14:05:00Z">
            <w:rPr>
              <w:sz w:val="22"/>
            </w:rPr>
          </w:rPrChange>
        </w:rPr>
        <w:t>S</w:t>
      </w:r>
      <w:r w:rsidRPr="00C63958">
        <w:rPr>
          <w:lang w:val="en-GB"/>
          <w:rPrChange w:id="2029" w:author="Westerlund, Johan" w:date="2021-04-22T14:05:00Z">
            <w:rPr/>
          </w:rPrChange>
        </w:rPr>
        <w:t>ATISFACTION</w:t>
      </w:r>
      <w:bookmarkEnd w:id="2025"/>
      <w:r w:rsidRPr="00C63958">
        <w:rPr>
          <w:sz w:val="22"/>
          <w:lang w:val="en-GB"/>
          <w:rPrChange w:id="2030" w:author="Westerlund, Johan" w:date="2021-04-22T14:05:00Z">
            <w:rPr>
              <w:sz w:val="22"/>
            </w:rPr>
          </w:rPrChange>
        </w:rPr>
        <w:t xml:space="preserve"> </w:t>
      </w:r>
    </w:p>
    <w:p w14:paraId="622262BE" w14:textId="77777777" w:rsidR="00B21364" w:rsidRPr="00C63958" w:rsidRDefault="00945698">
      <w:pPr>
        <w:spacing w:after="9"/>
        <w:ind w:left="-5"/>
        <w:rPr>
          <w:lang w:val="en-GB"/>
          <w:rPrChange w:id="2031" w:author="Westerlund, Johan" w:date="2021-04-22T14:05:00Z">
            <w:rPr>
              <w:lang w:val="en-US"/>
            </w:rPr>
          </w:rPrChange>
        </w:rPr>
      </w:pPr>
      <w:r w:rsidRPr="00C63958">
        <w:rPr>
          <w:lang w:val="en-GB"/>
          <w:rPrChange w:id="2032" w:author="Westerlund, Johan" w:date="2021-04-22T14:05:00Z">
            <w:rPr>
              <w:lang w:val="en-US"/>
            </w:rPr>
          </w:rPrChange>
        </w:rPr>
        <w:t xml:space="preserve">As one of the measurements of the performance of the QMS, the Competent Authority should monitor </w:t>
      </w:r>
    </w:p>
    <w:p w14:paraId="5C330DD4" w14:textId="77777777" w:rsidR="00B21364" w:rsidRPr="00C63958" w:rsidRDefault="00945698">
      <w:pPr>
        <w:spacing w:after="9"/>
        <w:ind w:left="-5"/>
        <w:rPr>
          <w:lang w:val="en-GB"/>
          <w:rPrChange w:id="2033" w:author="Westerlund, Johan" w:date="2021-04-22T14:05:00Z">
            <w:rPr>
              <w:lang w:val="en-US"/>
            </w:rPr>
          </w:rPrChange>
        </w:rPr>
      </w:pPr>
      <w:r w:rsidRPr="00C63958">
        <w:rPr>
          <w:lang w:val="en-GB"/>
          <w:rPrChange w:id="2034" w:author="Westerlund, Johan" w:date="2021-04-22T14:05:00Z">
            <w:rPr>
              <w:lang w:val="en-US"/>
            </w:rPr>
          </w:rPrChange>
        </w:rPr>
        <w:t xml:space="preserve">information relating to stakeholder perception as to whether the organisation has met stakeholder requirements. </w:t>
      </w:r>
    </w:p>
    <w:p w14:paraId="2DA6730E" w14:textId="77777777" w:rsidR="00B21364" w:rsidRPr="00C63958" w:rsidRDefault="00945698">
      <w:pPr>
        <w:spacing w:after="9"/>
        <w:ind w:left="-5"/>
        <w:rPr>
          <w:lang w:val="en-GB"/>
          <w:rPrChange w:id="2035" w:author="Westerlund, Johan" w:date="2021-04-22T14:05:00Z">
            <w:rPr>
              <w:lang w:val="en-US"/>
            </w:rPr>
          </w:rPrChange>
        </w:rPr>
      </w:pPr>
      <w:r w:rsidRPr="00C63958">
        <w:rPr>
          <w:lang w:val="en-GB"/>
          <w:rPrChange w:id="2036" w:author="Westerlund, Johan" w:date="2021-04-22T14:05:00Z">
            <w:rPr>
              <w:lang w:val="en-US"/>
            </w:rPr>
          </w:rPrChange>
        </w:rPr>
        <w:t xml:space="preserve">The methods of obtaining and using this information should be determined locally.  IALA‐ Guideline 1079 on </w:t>
      </w:r>
    </w:p>
    <w:p w14:paraId="6598AF48" w14:textId="77777777" w:rsidR="00B21364" w:rsidRPr="00C63958" w:rsidRDefault="00945698">
      <w:pPr>
        <w:spacing w:after="145"/>
        <w:ind w:left="-5"/>
        <w:rPr>
          <w:lang w:val="en-GB"/>
          <w:rPrChange w:id="2037" w:author="Westerlund, Johan" w:date="2021-04-22T14:05:00Z">
            <w:rPr>
              <w:lang w:val="en-US"/>
            </w:rPr>
          </w:rPrChange>
        </w:rPr>
      </w:pPr>
      <w:r w:rsidRPr="00C63958">
        <w:rPr>
          <w:lang w:val="en-GB"/>
          <w:rPrChange w:id="2038" w:author="Westerlund, Johan" w:date="2021-04-22T14:05:00Z">
            <w:rPr>
              <w:lang w:val="en-US"/>
            </w:rPr>
          </w:rPrChange>
        </w:rPr>
        <w:t xml:space="preserve">Establishing and Conducting user consultancy by Aids to Navigation Authorities refers. </w:t>
      </w:r>
    </w:p>
    <w:p w14:paraId="2D895D23" w14:textId="77777777" w:rsidR="00B21364" w:rsidRPr="00C63958" w:rsidRDefault="00945698">
      <w:pPr>
        <w:pStyle w:val="Heading3"/>
        <w:ind w:left="977" w:hanging="992"/>
        <w:rPr>
          <w:lang w:val="en-GB"/>
          <w:rPrChange w:id="2039" w:author="Westerlund, Johan" w:date="2021-04-22T14:05:00Z">
            <w:rPr/>
          </w:rPrChange>
        </w:rPr>
      </w:pPr>
      <w:bookmarkStart w:id="2040" w:name="_Toc53658280"/>
      <w:r w:rsidRPr="00C63958">
        <w:rPr>
          <w:sz w:val="22"/>
          <w:lang w:val="en-GB"/>
          <w:rPrChange w:id="2041" w:author="Westerlund, Johan" w:date="2021-04-22T14:05:00Z">
            <w:rPr>
              <w:sz w:val="22"/>
            </w:rPr>
          </w:rPrChange>
        </w:rPr>
        <w:t>M</w:t>
      </w:r>
      <w:r w:rsidRPr="00C63958">
        <w:rPr>
          <w:lang w:val="en-GB"/>
          <w:rPrChange w:id="2042" w:author="Westerlund, Johan" w:date="2021-04-22T14:05:00Z">
            <w:rPr/>
          </w:rPrChange>
        </w:rPr>
        <w:t xml:space="preserve">ONITORING AND </w:t>
      </w:r>
      <w:r w:rsidRPr="00C63958">
        <w:rPr>
          <w:sz w:val="22"/>
          <w:lang w:val="en-GB"/>
          <w:rPrChange w:id="2043" w:author="Westerlund, Johan" w:date="2021-04-22T14:05:00Z">
            <w:rPr>
              <w:sz w:val="22"/>
            </w:rPr>
          </w:rPrChange>
        </w:rPr>
        <w:t>M</w:t>
      </w:r>
      <w:r w:rsidRPr="00C63958">
        <w:rPr>
          <w:lang w:val="en-GB"/>
          <w:rPrChange w:id="2044" w:author="Westerlund, Johan" w:date="2021-04-22T14:05:00Z">
            <w:rPr/>
          </w:rPrChange>
        </w:rPr>
        <w:t xml:space="preserve">EASUREMENT OF </w:t>
      </w:r>
      <w:r w:rsidRPr="00C63958">
        <w:rPr>
          <w:sz w:val="22"/>
          <w:lang w:val="en-GB"/>
          <w:rPrChange w:id="2045" w:author="Westerlund, Johan" w:date="2021-04-22T14:05:00Z">
            <w:rPr>
              <w:sz w:val="22"/>
            </w:rPr>
          </w:rPrChange>
        </w:rPr>
        <w:t>P</w:t>
      </w:r>
      <w:r w:rsidRPr="00C63958">
        <w:rPr>
          <w:lang w:val="en-GB"/>
          <w:rPrChange w:id="2046" w:author="Westerlund, Johan" w:date="2021-04-22T14:05:00Z">
            <w:rPr/>
          </w:rPrChange>
        </w:rPr>
        <w:t>ROCESSES</w:t>
      </w:r>
      <w:bookmarkEnd w:id="2040"/>
      <w:r w:rsidRPr="00C63958">
        <w:rPr>
          <w:sz w:val="22"/>
          <w:lang w:val="en-GB"/>
          <w:rPrChange w:id="2047" w:author="Westerlund, Johan" w:date="2021-04-22T14:05:00Z">
            <w:rPr>
              <w:sz w:val="22"/>
            </w:rPr>
          </w:rPrChange>
        </w:rPr>
        <w:t xml:space="preserve"> </w:t>
      </w:r>
    </w:p>
    <w:p w14:paraId="09C6C47C" w14:textId="77777777" w:rsidR="00B21364" w:rsidRPr="00C63958" w:rsidRDefault="00945698">
      <w:pPr>
        <w:spacing w:after="143"/>
        <w:ind w:left="-5"/>
        <w:rPr>
          <w:lang w:val="en-GB"/>
          <w:rPrChange w:id="2048" w:author="Westerlund, Johan" w:date="2021-04-22T14:05:00Z">
            <w:rPr>
              <w:lang w:val="en-US"/>
            </w:rPr>
          </w:rPrChange>
        </w:rPr>
      </w:pPr>
      <w:r w:rsidRPr="00C63958">
        <w:rPr>
          <w:lang w:val="en-GB"/>
          <w:rPrChange w:id="2049" w:author="Westerlund, Johan" w:date="2021-04-22T14:05:00Z">
            <w:rPr>
              <w:lang w:val="en-US"/>
            </w:rPr>
          </w:rPrChange>
        </w:rPr>
        <w:t xml:space="preserve">The Competent Authority should apply suitable methods for monitoring and where applicable, measurement of the QMS processes.  These methods should demonstrate the ability of the processes to achieve planned results.  When planned results are not achieved, corrective action should be taken, as appropriate, to ensure conformity. </w:t>
      </w:r>
    </w:p>
    <w:p w14:paraId="296C8870" w14:textId="77777777" w:rsidR="00B21364" w:rsidRPr="00C63958" w:rsidRDefault="00945698">
      <w:pPr>
        <w:pStyle w:val="Heading3"/>
        <w:ind w:left="977" w:hanging="992"/>
        <w:rPr>
          <w:lang w:val="en-GB"/>
          <w:rPrChange w:id="2050" w:author="Westerlund, Johan" w:date="2021-04-22T14:05:00Z">
            <w:rPr/>
          </w:rPrChange>
        </w:rPr>
      </w:pPr>
      <w:bookmarkStart w:id="2051" w:name="_Toc53658281"/>
      <w:r w:rsidRPr="00C63958">
        <w:rPr>
          <w:sz w:val="22"/>
          <w:lang w:val="en-GB"/>
          <w:rPrChange w:id="2052" w:author="Westerlund, Johan" w:date="2021-04-22T14:05:00Z">
            <w:rPr>
              <w:sz w:val="22"/>
            </w:rPr>
          </w:rPrChange>
        </w:rPr>
        <w:t>I</w:t>
      </w:r>
      <w:r w:rsidRPr="00C63958">
        <w:rPr>
          <w:lang w:val="en-GB"/>
          <w:rPrChange w:id="2053" w:author="Westerlund, Johan" w:date="2021-04-22T14:05:00Z">
            <w:rPr/>
          </w:rPrChange>
        </w:rPr>
        <w:t xml:space="preserve">NTERNAL </w:t>
      </w:r>
      <w:r w:rsidRPr="00C63958">
        <w:rPr>
          <w:sz w:val="22"/>
          <w:lang w:val="en-GB"/>
          <w:rPrChange w:id="2054" w:author="Westerlund, Johan" w:date="2021-04-22T14:05:00Z">
            <w:rPr>
              <w:sz w:val="22"/>
            </w:rPr>
          </w:rPrChange>
        </w:rPr>
        <w:t>A</w:t>
      </w:r>
      <w:r w:rsidRPr="00C63958">
        <w:rPr>
          <w:lang w:val="en-GB"/>
          <w:rPrChange w:id="2055" w:author="Westerlund, Johan" w:date="2021-04-22T14:05:00Z">
            <w:rPr/>
          </w:rPrChange>
        </w:rPr>
        <w:t>UDIT</w:t>
      </w:r>
      <w:bookmarkEnd w:id="2051"/>
      <w:r w:rsidRPr="00C63958">
        <w:rPr>
          <w:sz w:val="22"/>
          <w:lang w:val="en-GB"/>
          <w:rPrChange w:id="2056" w:author="Westerlund, Johan" w:date="2021-04-22T14:05:00Z">
            <w:rPr>
              <w:sz w:val="22"/>
            </w:rPr>
          </w:rPrChange>
        </w:rPr>
        <w:t xml:space="preserve"> </w:t>
      </w:r>
    </w:p>
    <w:p w14:paraId="43BAFDCA" w14:textId="77777777" w:rsidR="00B21364" w:rsidRPr="00C63958" w:rsidRDefault="00945698">
      <w:pPr>
        <w:ind w:left="-5"/>
        <w:rPr>
          <w:lang w:val="en-GB"/>
          <w:rPrChange w:id="2057" w:author="Westerlund, Johan" w:date="2021-04-22T14:05:00Z">
            <w:rPr>
              <w:lang w:val="en-US"/>
            </w:rPr>
          </w:rPrChange>
        </w:rPr>
      </w:pPr>
      <w:r w:rsidRPr="00C63958">
        <w:rPr>
          <w:lang w:val="en-GB"/>
          <w:rPrChange w:id="2058" w:author="Westerlund, Johan" w:date="2021-04-22T14:05:00Z">
            <w:rPr>
              <w:lang w:val="en-US"/>
            </w:rPr>
          </w:rPrChange>
        </w:rPr>
        <w:t xml:space="preserve">The Competent Authority should conduct internal audits at planned intervals to determine whether the QMS: </w:t>
      </w:r>
    </w:p>
    <w:p w14:paraId="77A704B2" w14:textId="77777777" w:rsidR="00B21364" w:rsidRPr="00C63958" w:rsidRDefault="00945698">
      <w:pPr>
        <w:spacing w:after="35" w:line="348" w:lineRule="auto"/>
        <w:ind w:left="-5"/>
        <w:rPr>
          <w:lang w:val="en-GB"/>
          <w:rPrChange w:id="2059" w:author="Westerlund, Johan" w:date="2021-04-22T14:05:00Z">
            <w:rPr/>
          </w:rPrChange>
        </w:rPr>
      </w:pPr>
      <w:r w:rsidRPr="00C63958">
        <w:rPr>
          <w:lang w:val="en-GB"/>
          <w:rPrChange w:id="2060" w:author="Westerlund, Johan" w:date="2021-04-22T14:05:00Z">
            <w:rPr>
              <w:lang w:val="en-US"/>
            </w:rPr>
          </w:rPrChange>
        </w:rPr>
        <w:t>1</w:t>
      </w:r>
      <w:r w:rsidRPr="00C63958">
        <w:rPr>
          <w:rFonts w:ascii="Arial" w:eastAsia="Arial" w:hAnsi="Arial" w:cs="Arial"/>
          <w:lang w:val="en-GB"/>
          <w:rPrChange w:id="2061" w:author="Westerlund, Johan" w:date="2021-04-22T14:05:00Z">
            <w:rPr>
              <w:rFonts w:ascii="Arial" w:eastAsia="Arial" w:hAnsi="Arial" w:cs="Arial"/>
              <w:lang w:val="en-US"/>
            </w:rPr>
          </w:rPrChange>
        </w:rPr>
        <w:t xml:space="preserve"> </w:t>
      </w:r>
      <w:r w:rsidRPr="00C63958">
        <w:rPr>
          <w:lang w:val="en-GB"/>
          <w:rPrChange w:id="2062" w:author="Westerlund, Johan" w:date="2021-04-22T14:05:00Z">
            <w:rPr>
              <w:lang w:val="en-US"/>
            </w:rPr>
          </w:rPrChange>
        </w:rPr>
        <w:t xml:space="preserve">Conforms to the planned arrangements and the QMS requirements established by the Competent Authority. </w:t>
      </w:r>
      <w:r w:rsidRPr="00C63958">
        <w:rPr>
          <w:lang w:val="en-GB"/>
          <w:rPrChange w:id="2063" w:author="Westerlund, Johan" w:date="2021-04-22T14:05:00Z">
            <w:rPr/>
          </w:rPrChange>
        </w:rPr>
        <w:t>2</w:t>
      </w:r>
      <w:r w:rsidRPr="00C63958">
        <w:rPr>
          <w:rFonts w:ascii="Arial" w:eastAsia="Arial" w:hAnsi="Arial" w:cs="Arial"/>
          <w:lang w:val="en-GB"/>
          <w:rPrChange w:id="2064" w:author="Westerlund, Johan" w:date="2021-04-22T14:05:00Z">
            <w:rPr>
              <w:rFonts w:ascii="Arial" w:eastAsia="Arial" w:hAnsi="Arial" w:cs="Arial"/>
            </w:rPr>
          </w:rPrChange>
        </w:rPr>
        <w:t xml:space="preserve"> </w:t>
      </w:r>
      <w:r w:rsidRPr="00C63958">
        <w:rPr>
          <w:lang w:val="en-GB"/>
          <w:rPrChange w:id="2065" w:author="Westerlund, Johan" w:date="2021-04-22T14:05:00Z">
            <w:rPr/>
          </w:rPrChange>
        </w:rPr>
        <w:t xml:space="preserve">Is effectively implemented and maintained. </w:t>
      </w:r>
    </w:p>
    <w:p w14:paraId="5D6C2A75" w14:textId="05439DBD" w:rsidR="00B21364" w:rsidRPr="00C63958" w:rsidRDefault="00945698">
      <w:pPr>
        <w:pStyle w:val="Heading2"/>
        <w:ind w:left="836" w:hanging="851"/>
        <w:rPr>
          <w:lang w:val="en-GB"/>
          <w:rPrChange w:id="2066" w:author="Westerlund, Johan" w:date="2021-04-22T14:05:00Z">
            <w:rPr/>
          </w:rPrChange>
        </w:rPr>
      </w:pPr>
      <w:bookmarkStart w:id="2067" w:name="_Toc53658282"/>
      <w:del w:id="2068" w:author="Westerlund, Johan" w:date="2021-04-22T14:04:00Z">
        <w:r w:rsidRPr="00C63958" w:rsidDel="00C63958">
          <w:rPr>
            <w:lang w:val="en-GB"/>
            <w:rPrChange w:id="2069" w:author="Westerlund, Johan" w:date="2021-04-22T14:05:00Z">
              <w:rPr/>
            </w:rPrChange>
          </w:rPr>
          <w:delText>DOCUMENTATION</w:delText>
        </w:r>
        <w:bookmarkEnd w:id="2067"/>
        <w:r w:rsidRPr="00C63958" w:rsidDel="00C63958">
          <w:rPr>
            <w:lang w:val="en-GB"/>
            <w:rPrChange w:id="2070" w:author="Westerlund, Johan" w:date="2021-04-22T14:05:00Z">
              <w:rPr/>
            </w:rPrChange>
          </w:rPr>
          <w:delText xml:space="preserve"> </w:delText>
        </w:r>
      </w:del>
      <w:ins w:id="2071" w:author="Westerlund, Johan" w:date="2021-04-22T14:04:00Z">
        <w:r w:rsidR="00C63958" w:rsidRPr="00C63958">
          <w:rPr>
            <w:lang w:val="en-GB"/>
            <w:rPrChange w:id="2072" w:author="Westerlund, Johan" w:date="2021-04-22T14:05:00Z">
              <w:rPr/>
            </w:rPrChange>
          </w:rPr>
          <w:t xml:space="preserve">DOCUMENTED INFORMATION </w:t>
        </w:r>
      </w:ins>
    </w:p>
    <w:p w14:paraId="19A5A5D8" w14:textId="77777777" w:rsidR="00B21364" w:rsidRPr="00C63958" w:rsidRDefault="00945698">
      <w:pPr>
        <w:spacing w:after="30" w:line="259" w:lineRule="auto"/>
        <w:ind w:left="-30" w:firstLine="0"/>
        <w:rPr>
          <w:lang w:val="en-GB"/>
          <w:rPrChange w:id="2073" w:author="Westerlund, Johan" w:date="2021-04-22T14:05:00Z">
            <w:rPr/>
          </w:rPrChange>
        </w:rPr>
      </w:pPr>
      <w:r w:rsidRPr="00C03868">
        <w:rPr>
          <w:noProof/>
          <w:lang w:val="sv-SE" w:eastAsia="sv-SE"/>
        </w:rPr>
        <mc:AlternateContent>
          <mc:Choice Requires="wpg">
            <w:drawing>
              <wp:inline distT="0" distB="0" distL="0" distR="0" wp14:anchorId="0D41EE3F" wp14:editId="355D95A5">
                <wp:extent cx="938784" cy="6097"/>
                <wp:effectExtent l="0" t="0" r="0" b="0"/>
                <wp:docPr id="24252" name="Group 24252"/>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21" name="Shape 3212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4252" style="width:73.92pt;height:0.480042pt;mso-position-horizontal-relative:char;mso-position-vertical-relative:line" coordsize="9387,60">
                <v:shape id="Shape 32122"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2074" w:author="Westerlund, Johan" w:date="2021-04-22T14:05:00Z">
            <w:rPr/>
          </w:rPrChange>
        </w:rPr>
        <w:t xml:space="preserve"> </w:t>
      </w:r>
    </w:p>
    <w:p w14:paraId="02D8130F" w14:textId="77777777" w:rsidR="00B21364" w:rsidRPr="00C63958" w:rsidRDefault="00945698">
      <w:pPr>
        <w:ind w:left="-5"/>
        <w:rPr>
          <w:lang w:val="en-GB"/>
          <w:rPrChange w:id="2075" w:author="Westerlund, Johan" w:date="2021-04-22T14:05:00Z">
            <w:rPr>
              <w:lang w:val="en-US"/>
            </w:rPr>
          </w:rPrChange>
        </w:rPr>
      </w:pPr>
      <w:r w:rsidRPr="00C63958">
        <w:rPr>
          <w:lang w:val="en-GB"/>
          <w:rPrChange w:id="2076" w:author="Westerlund, Johan" w:date="2021-04-22T14:05:00Z">
            <w:rPr>
              <w:lang w:val="en-US"/>
            </w:rPr>
          </w:rPrChange>
        </w:rPr>
        <w:t xml:space="preserve">Documentation and records are basic elements in any QMS.  Without documents and records, it is difficult to consider any kind of improvement action. </w:t>
      </w:r>
    </w:p>
    <w:p w14:paraId="37175D13" w14:textId="303A2B51" w:rsidR="000B20DD" w:rsidRPr="000B20DD" w:rsidRDefault="000B20DD" w:rsidP="000B20DD">
      <w:pPr>
        <w:ind w:left="-5"/>
        <w:rPr>
          <w:ins w:id="2077" w:author="Westerlund, Johan" w:date="2021-04-22T14:07:00Z"/>
          <w:lang w:val="en-GB"/>
        </w:rPr>
      </w:pPr>
      <w:ins w:id="2078" w:author="Westerlund, Johan" w:date="2021-04-22T14:07:00Z">
        <w:r w:rsidRPr="000B20DD">
          <w:rPr>
            <w:lang w:val="en-GB"/>
          </w:rPr>
          <w:t>The organi</w:t>
        </w:r>
        <w:r>
          <w:rPr>
            <w:lang w:val="en-GB"/>
          </w:rPr>
          <w:t>s</w:t>
        </w:r>
        <w:r w:rsidRPr="000B20DD">
          <w:rPr>
            <w:lang w:val="en-GB"/>
          </w:rPr>
          <w:t>ation should keep documented information as being necessary for the effectiveness</w:t>
        </w:r>
        <w:r>
          <w:rPr>
            <w:lang w:val="en-GB"/>
          </w:rPr>
          <w:t xml:space="preserve"> </w:t>
        </w:r>
        <w:r w:rsidRPr="000B20DD">
          <w:rPr>
            <w:lang w:val="en-GB"/>
          </w:rPr>
          <w:t>of the quality management system. The extent of documented information for a quality management system can differ from one organi</w:t>
        </w:r>
      </w:ins>
      <w:ins w:id="2079" w:author="Westerlund, Johan" w:date="2021-04-22T14:08:00Z">
        <w:r>
          <w:rPr>
            <w:lang w:val="en-GB"/>
          </w:rPr>
          <w:t>s</w:t>
        </w:r>
      </w:ins>
      <w:ins w:id="2080" w:author="Westerlund, Johan" w:date="2021-04-22T14:07:00Z">
        <w:r w:rsidRPr="000B20DD">
          <w:rPr>
            <w:lang w:val="en-GB"/>
          </w:rPr>
          <w:t>ation to another due to the size of organization and its type of activities, processes, products and services, the complexity of processes and their interactions and the competence of persons.</w:t>
        </w:r>
      </w:ins>
    </w:p>
    <w:p w14:paraId="365FD3C8" w14:textId="5DAB53B1" w:rsidR="00B21364" w:rsidRPr="00C63958" w:rsidDel="000B20DD" w:rsidRDefault="000B20DD" w:rsidP="000B20DD">
      <w:pPr>
        <w:spacing w:after="9"/>
        <w:ind w:left="-5"/>
        <w:rPr>
          <w:del w:id="2081" w:author="Westerlund, Johan" w:date="2021-04-22T14:07:00Z"/>
          <w:lang w:val="en-GB"/>
          <w:rPrChange w:id="2082" w:author="Westerlund, Johan" w:date="2021-04-22T14:05:00Z">
            <w:rPr>
              <w:del w:id="2083" w:author="Westerlund, Johan" w:date="2021-04-22T14:07:00Z"/>
              <w:lang w:val="en-US"/>
            </w:rPr>
          </w:rPrChange>
        </w:rPr>
      </w:pPr>
      <w:ins w:id="2084" w:author="Westerlund, Johan" w:date="2021-04-22T14:07:00Z">
        <w:r w:rsidRPr="000B20DD">
          <w:rPr>
            <w:lang w:val="en-GB"/>
          </w:rPr>
          <w:t>The basic objectives of the service should respond to specific normative, mandatory, and reference</w:t>
        </w:r>
      </w:ins>
      <w:ins w:id="2085" w:author="Westerlund, Johan" w:date="2021-04-22T14:08:00Z">
        <w:r>
          <w:rPr>
            <w:lang w:val="en-GB"/>
          </w:rPr>
          <w:t xml:space="preserve"> </w:t>
        </w:r>
      </w:ins>
      <w:ins w:id="2086" w:author="Westerlund, Johan" w:date="2021-04-22T14:07:00Z">
        <w:r w:rsidRPr="000B20DD">
          <w:rPr>
            <w:lang w:val="en-GB"/>
          </w:rPr>
          <w:t>documentation. These references should be composed of international and national standards, and, if applicable, regional or local standards.</w:t>
        </w:r>
      </w:ins>
      <w:del w:id="2087" w:author="Westerlund, Johan" w:date="2021-04-22T14:07:00Z">
        <w:r w:rsidR="00945698" w:rsidRPr="00C63958" w:rsidDel="000B20DD">
          <w:rPr>
            <w:lang w:val="en-GB"/>
            <w:rPrChange w:id="2088" w:author="Westerlund, Johan" w:date="2021-04-22T14:05:00Z">
              <w:rPr>
                <w:lang w:val="en-US"/>
              </w:rPr>
            </w:rPrChange>
          </w:rPr>
          <w:delText xml:space="preserve">The basic objectives of the service should respond to specific normative, mandatory, and reference </w:delText>
        </w:r>
      </w:del>
    </w:p>
    <w:p w14:paraId="154C7561" w14:textId="5A319C02" w:rsidR="00B21364" w:rsidRPr="00C63958" w:rsidRDefault="00945698">
      <w:pPr>
        <w:ind w:left="-5"/>
        <w:rPr>
          <w:lang w:val="en-GB"/>
          <w:rPrChange w:id="2089" w:author="Westerlund, Johan" w:date="2021-04-22T14:05:00Z">
            <w:rPr>
              <w:lang w:val="en-US"/>
            </w:rPr>
          </w:rPrChange>
        </w:rPr>
      </w:pPr>
      <w:del w:id="2090" w:author="Westerlund, Johan" w:date="2021-04-22T14:07:00Z">
        <w:r w:rsidRPr="00C63958" w:rsidDel="000B20DD">
          <w:rPr>
            <w:lang w:val="en-GB"/>
            <w:rPrChange w:id="2091" w:author="Westerlund, Johan" w:date="2021-04-22T14:05:00Z">
              <w:rPr>
                <w:lang w:val="en-US"/>
              </w:rPr>
            </w:rPrChange>
          </w:rPr>
          <w:delText>documentation.  These references should be composed of international and national standards, and, if applicable, regional or local standards.</w:delText>
        </w:r>
      </w:del>
      <w:r w:rsidRPr="00C63958">
        <w:rPr>
          <w:lang w:val="en-GB"/>
          <w:rPrChange w:id="2092" w:author="Westerlund, Johan" w:date="2021-04-22T14:05:00Z">
            <w:rPr>
              <w:lang w:val="en-US"/>
            </w:rPr>
          </w:rPrChange>
        </w:rPr>
        <w:t xml:space="preserve"> </w:t>
      </w:r>
    </w:p>
    <w:p w14:paraId="313FCCED" w14:textId="77777777" w:rsidR="00B21364" w:rsidRPr="00C63958" w:rsidRDefault="00945698">
      <w:pPr>
        <w:ind w:left="-5"/>
        <w:rPr>
          <w:lang w:val="en-GB"/>
          <w:rPrChange w:id="2093" w:author="Westerlund, Johan" w:date="2021-04-22T14:05:00Z">
            <w:rPr>
              <w:lang w:val="en-US"/>
            </w:rPr>
          </w:rPrChange>
        </w:rPr>
      </w:pPr>
      <w:r w:rsidRPr="00C63958">
        <w:rPr>
          <w:lang w:val="en-GB"/>
          <w:rPrChange w:id="2094" w:author="Westerlund, Johan" w:date="2021-04-22T14:05:00Z">
            <w:rPr>
              <w:lang w:val="en-US"/>
            </w:rPr>
          </w:rPrChange>
        </w:rPr>
        <w:t xml:space="preserve">All documents required by the QMS shall be controlled. </w:t>
      </w:r>
    </w:p>
    <w:p w14:paraId="77A56CE5" w14:textId="77777777" w:rsidR="00B21364" w:rsidRPr="00C63958" w:rsidRDefault="00945698">
      <w:pPr>
        <w:spacing w:after="135"/>
        <w:ind w:left="-5"/>
        <w:rPr>
          <w:lang w:val="en-GB"/>
          <w:rPrChange w:id="2095" w:author="Westerlund, Johan" w:date="2021-04-22T14:05:00Z">
            <w:rPr>
              <w:lang w:val="en-US"/>
            </w:rPr>
          </w:rPrChange>
        </w:rPr>
      </w:pPr>
      <w:r w:rsidRPr="00C63958">
        <w:rPr>
          <w:lang w:val="en-GB"/>
          <w:rPrChange w:id="2096" w:author="Westerlund, Johan" w:date="2021-04-22T14:05:00Z">
            <w:rPr>
              <w:lang w:val="en-US"/>
            </w:rPr>
          </w:rPrChange>
        </w:rPr>
        <w:t xml:space="preserve">Documentation for the QMS should include: </w:t>
      </w:r>
    </w:p>
    <w:p w14:paraId="204F945D" w14:textId="77777777" w:rsidR="00B21364" w:rsidRPr="00C63958" w:rsidRDefault="00945698">
      <w:pPr>
        <w:numPr>
          <w:ilvl w:val="0"/>
          <w:numId w:val="10"/>
        </w:numPr>
        <w:ind w:right="800" w:hanging="425"/>
        <w:rPr>
          <w:lang w:val="en-GB"/>
          <w:rPrChange w:id="2097" w:author="Westerlund, Johan" w:date="2021-04-22T14:05:00Z">
            <w:rPr>
              <w:lang w:val="en-US"/>
            </w:rPr>
          </w:rPrChange>
        </w:rPr>
      </w:pPr>
      <w:r w:rsidRPr="00C63958">
        <w:rPr>
          <w:lang w:val="en-GB"/>
          <w:rPrChange w:id="2098" w:author="Westerlund, Johan" w:date="2021-04-22T14:05:00Z">
            <w:rPr>
              <w:lang w:val="en-US"/>
            </w:rPr>
          </w:rPrChange>
        </w:rPr>
        <w:t xml:space="preserve">a Quality Manual that describes the QMS elements as described in this guideline and how they interrelate; </w:t>
      </w:r>
    </w:p>
    <w:p w14:paraId="27FB8156" w14:textId="77777777" w:rsidR="00B21364" w:rsidRPr="00C63958" w:rsidRDefault="00945698">
      <w:pPr>
        <w:numPr>
          <w:ilvl w:val="0"/>
          <w:numId w:val="10"/>
        </w:numPr>
        <w:spacing w:after="7" w:line="342" w:lineRule="auto"/>
        <w:ind w:right="800" w:hanging="425"/>
        <w:rPr>
          <w:lang w:val="en-GB"/>
          <w:rPrChange w:id="2099" w:author="Westerlund, Johan" w:date="2021-04-22T14:05:00Z">
            <w:rPr>
              <w:lang w:val="en-US"/>
            </w:rPr>
          </w:rPrChange>
        </w:rPr>
      </w:pPr>
      <w:r w:rsidRPr="00C63958">
        <w:rPr>
          <w:lang w:val="en-GB"/>
          <w:rPrChange w:id="2100" w:author="Westerlund, Johan" w:date="2021-04-22T14:05:00Z">
            <w:rPr>
              <w:lang w:val="en-US"/>
            </w:rPr>
          </w:rPrChange>
        </w:rPr>
        <w:lastRenderedPageBreak/>
        <w:t xml:space="preserve">procedure documents, e.g. operating guidelines, operating procedures, work instructions; </w:t>
      </w:r>
      <w:del w:id="2101" w:author="Westerlund, Johan" w:date="2020-10-15T12:19:00Z">
        <w:r w:rsidRPr="00C63958" w:rsidDel="00614BC5">
          <w:rPr>
            <w:rFonts w:ascii="Segoe UI Symbol" w:eastAsia="Segoe UI Symbol" w:hAnsi="Segoe UI Symbol" w:cs="Segoe UI Symbol"/>
            <w:color w:val="00548C"/>
            <w:lang w:val="en-GB"/>
            <w:rPrChange w:id="2102" w:author="Westerlund, Johan" w:date="2021-04-22T14:05:00Z">
              <w:rPr>
                <w:rFonts w:ascii="Segoe UI Symbol" w:eastAsia="Segoe UI Symbol" w:hAnsi="Segoe UI Symbol" w:cs="Segoe UI Symbol"/>
                <w:color w:val="00548C"/>
              </w:rPr>
            </w:rPrChange>
          </w:rPr>
          <w:delText></w:delText>
        </w:r>
        <w:r w:rsidRPr="00C63958" w:rsidDel="00614BC5">
          <w:rPr>
            <w:rFonts w:ascii="Arial" w:eastAsia="Arial" w:hAnsi="Arial" w:cs="Arial"/>
            <w:color w:val="00548C"/>
            <w:lang w:val="en-GB"/>
            <w:rPrChange w:id="2103" w:author="Westerlund, Johan" w:date="2021-04-22T14:05:00Z">
              <w:rPr>
                <w:rFonts w:ascii="Arial" w:eastAsia="Arial" w:hAnsi="Arial" w:cs="Arial"/>
                <w:color w:val="00548C"/>
                <w:lang w:val="en-US"/>
              </w:rPr>
            </w:rPrChange>
          </w:rPr>
          <w:delText xml:space="preserve"> </w:delText>
        </w:r>
        <w:r w:rsidRPr="00C63958" w:rsidDel="00614BC5">
          <w:rPr>
            <w:rFonts w:ascii="Arial" w:eastAsia="Arial" w:hAnsi="Arial" w:cs="Arial"/>
            <w:color w:val="00548C"/>
            <w:lang w:val="en-GB"/>
            <w:rPrChange w:id="2104" w:author="Westerlund, Johan" w:date="2021-04-22T14:05:00Z">
              <w:rPr>
                <w:rFonts w:ascii="Arial" w:eastAsia="Arial" w:hAnsi="Arial" w:cs="Arial"/>
                <w:color w:val="00548C"/>
                <w:lang w:val="en-US"/>
              </w:rPr>
            </w:rPrChange>
          </w:rPr>
          <w:tab/>
        </w:r>
      </w:del>
      <w:r w:rsidRPr="00C63958">
        <w:rPr>
          <w:lang w:val="en-GB"/>
          <w:rPrChange w:id="2105" w:author="Westerlund, Johan" w:date="2021-04-22T14:05:00Z">
            <w:rPr>
              <w:lang w:val="en-US"/>
            </w:rPr>
          </w:rPrChange>
        </w:rPr>
        <w:t>record keeping.</w:t>
      </w:r>
      <w:del w:id="2106" w:author="Westerlund, Johan" w:date="2020-10-15T12:19:00Z">
        <w:r w:rsidRPr="00C63958" w:rsidDel="00614BC5">
          <w:rPr>
            <w:lang w:val="en-GB"/>
            <w:rPrChange w:id="2107" w:author="Westerlund, Johan" w:date="2021-04-22T14:05:00Z">
              <w:rPr>
                <w:lang w:val="en-US"/>
              </w:rPr>
            </w:rPrChange>
          </w:rPr>
          <w:delText xml:space="preserve"> </w:delText>
        </w:r>
      </w:del>
    </w:p>
    <w:p w14:paraId="769D9A01" w14:textId="77777777" w:rsidR="00B21364" w:rsidRPr="00C63958" w:rsidRDefault="00945698">
      <w:pPr>
        <w:pStyle w:val="Heading2"/>
        <w:ind w:left="836" w:hanging="851"/>
        <w:rPr>
          <w:lang w:val="en-GB"/>
          <w:rPrChange w:id="2108" w:author="Westerlund, Johan" w:date="2021-04-22T14:05:00Z">
            <w:rPr/>
          </w:rPrChange>
        </w:rPr>
      </w:pPr>
      <w:bookmarkStart w:id="2109" w:name="_Toc53658283"/>
      <w:r w:rsidRPr="00C63958">
        <w:rPr>
          <w:lang w:val="en-GB"/>
          <w:rPrChange w:id="2110" w:author="Westerlund, Johan" w:date="2021-04-22T14:05:00Z">
            <w:rPr/>
          </w:rPrChange>
        </w:rPr>
        <w:t>COMMUNICATION AND AWARENESS</w:t>
      </w:r>
      <w:bookmarkEnd w:id="2109"/>
      <w:r w:rsidRPr="00C63958">
        <w:rPr>
          <w:lang w:val="en-GB"/>
          <w:rPrChange w:id="2111" w:author="Westerlund, Johan" w:date="2021-04-22T14:05:00Z">
            <w:rPr/>
          </w:rPrChange>
        </w:rPr>
        <w:t xml:space="preserve"> </w:t>
      </w:r>
    </w:p>
    <w:p w14:paraId="172A096F" w14:textId="77777777" w:rsidR="00B21364" w:rsidRPr="00C63958" w:rsidRDefault="00945698">
      <w:pPr>
        <w:spacing w:after="30" w:line="259" w:lineRule="auto"/>
        <w:ind w:left="-30" w:firstLine="0"/>
        <w:rPr>
          <w:lang w:val="en-GB"/>
          <w:rPrChange w:id="2112" w:author="Westerlund, Johan" w:date="2021-04-22T14:05:00Z">
            <w:rPr/>
          </w:rPrChange>
        </w:rPr>
      </w:pPr>
      <w:r w:rsidRPr="00C03868">
        <w:rPr>
          <w:noProof/>
          <w:lang w:val="sv-SE" w:eastAsia="sv-SE"/>
        </w:rPr>
        <mc:AlternateContent>
          <mc:Choice Requires="wpg">
            <w:drawing>
              <wp:inline distT="0" distB="0" distL="0" distR="0" wp14:anchorId="62429B9A" wp14:editId="305859C8">
                <wp:extent cx="938784" cy="6096"/>
                <wp:effectExtent l="0" t="0" r="0" b="0"/>
                <wp:docPr id="24784" name="Group 24784"/>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23" name="Shape 3212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4784" style="width:73.92pt;height:0.47998pt;mso-position-horizontal-relative:char;mso-position-vertical-relative:line" coordsize="9387,60">
                <v:shape id="Shape 32124"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2113" w:author="Westerlund, Johan" w:date="2021-04-22T14:05:00Z">
            <w:rPr/>
          </w:rPrChange>
        </w:rPr>
        <w:t xml:space="preserve"> </w:t>
      </w:r>
    </w:p>
    <w:p w14:paraId="42B89E8C" w14:textId="77777777" w:rsidR="00B21364" w:rsidRPr="00C63958" w:rsidRDefault="00945698">
      <w:pPr>
        <w:ind w:left="-5"/>
        <w:rPr>
          <w:lang w:val="en-GB"/>
          <w:rPrChange w:id="2114" w:author="Westerlund, Johan" w:date="2021-04-22T14:05:00Z">
            <w:rPr>
              <w:lang w:val="en-US"/>
            </w:rPr>
          </w:rPrChange>
        </w:rPr>
      </w:pPr>
      <w:r w:rsidRPr="00C63958">
        <w:rPr>
          <w:lang w:val="en-GB"/>
          <w:rPrChange w:id="2115" w:author="Westerlund, Johan" w:date="2021-04-22T14:05:00Z">
            <w:rPr>
              <w:lang w:val="en-US"/>
            </w:rPr>
          </w:rPrChange>
        </w:rPr>
        <w:t xml:space="preserve">The QMS must include the participation of all stakeholders affected by or involved in the delivery of the AtoN service. Stakeholders can be internal (such as administration staff) or external (such as mariners or the public). </w:t>
      </w:r>
    </w:p>
    <w:p w14:paraId="3FA735AE" w14:textId="77777777" w:rsidR="00B21364" w:rsidRPr="00C63958" w:rsidRDefault="00945698">
      <w:pPr>
        <w:spacing w:after="148"/>
        <w:ind w:left="-5"/>
        <w:rPr>
          <w:lang w:val="en-GB"/>
          <w:rPrChange w:id="2116" w:author="Westerlund, Johan" w:date="2021-04-22T14:05:00Z">
            <w:rPr>
              <w:lang w:val="en-US"/>
            </w:rPr>
          </w:rPrChange>
        </w:rPr>
      </w:pPr>
      <w:r w:rsidRPr="00C63958">
        <w:rPr>
          <w:lang w:val="en-GB"/>
          <w:rPrChange w:id="2117" w:author="Westerlund, Johan" w:date="2021-04-22T14:05:00Z">
            <w:rPr>
              <w:lang w:val="en-US"/>
            </w:rPr>
          </w:rPrChange>
        </w:rPr>
        <w:t xml:space="preserve">A QMS should ensure that communication protocols are established with all stakeholders to maintain effectiveness and awareness of the QMS.  These communication protocols will facilitate managing stakeholder expectations, risk management and service delivery. </w:t>
      </w:r>
    </w:p>
    <w:p w14:paraId="0CC31F5E" w14:textId="77777777" w:rsidR="00B21364" w:rsidRPr="00C63958" w:rsidRDefault="00945698">
      <w:pPr>
        <w:pStyle w:val="Heading3"/>
        <w:ind w:left="977" w:hanging="992"/>
        <w:rPr>
          <w:lang w:val="en-GB"/>
          <w:rPrChange w:id="2118" w:author="Westerlund, Johan" w:date="2021-04-22T14:05:00Z">
            <w:rPr/>
          </w:rPrChange>
        </w:rPr>
      </w:pPr>
      <w:bookmarkStart w:id="2119" w:name="_Toc53658284"/>
      <w:r w:rsidRPr="00C63958">
        <w:rPr>
          <w:sz w:val="22"/>
          <w:lang w:val="en-GB"/>
          <w:rPrChange w:id="2120" w:author="Westerlund, Johan" w:date="2021-04-22T14:05:00Z">
            <w:rPr>
              <w:sz w:val="22"/>
            </w:rPr>
          </w:rPrChange>
        </w:rPr>
        <w:t>S</w:t>
      </w:r>
      <w:r w:rsidRPr="00C63958">
        <w:rPr>
          <w:lang w:val="en-GB"/>
          <w:rPrChange w:id="2121" w:author="Westerlund, Johan" w:date="2021-04-22T14:05:00Z">
            <w:rPr/>
          </w:rPrChange>
        </w:rPr>
        <w:t xml:space="preserve">TAKEHOLDER </w:t>
      </w:r>
      <w:r w:rsidRPr="00C63958">
        <w:rPr>
          <w:sz w:val="22"/>
          <w:lang w:val="en-GB"/>
          <w:rPrChange w:id="2122" w:author="Westerlund, Johan" w:date="2021-04-22T14:05:00Z">
            <w:rPr>
              <w:sz w:val="22"/>
            </w:rPr>
          </w:rPrChange>
        </w:rPr>
        <w:t>I</w:t>
      </w:r>
      <w:r w:rsidRPr="00C63958">
        <w:rPr>
          <w:lang w:val="en-GB"/>
          <w:rPrChange w:id="2123" w:author="Westerlund, Johan" w:date="2021-04-22T14:05:00Z">
            <w:rPr/>
          </w:rPrChange>
        </w:rPr>
        <w:t>DENTIFICATION</w:t>
      </w:r>
      <w:bookmarkEnd w:id="2119"/>
      <w:r w:rsidRPr="00C63958">
        <w:rPr>
          <w:sz w:val="22"/>
          <w:lang w:val="en-GB"/>
          <w:rPrChange w:id="2124" w:author="Westerlund, Johan" w:date="2021-04-22T14:05:00Z">
            <w:rPr>
              <w:sz w:val="22"/>
            </w:rPr>
          </w:rPrChange>
        </w:rPr>
        <w:t xml:space="preserve"> </w:t>
      </w:r>
    </w:p>
    <w:p w14:paraId="349713BE" w14:textId="77777777" w:rsidR="00B21364" w:rsidRPr="00C63958" w:rsidRDefault="00945698">
      <w:pPr>
        <w:ind w:left="-5" w:right="186"/>
        <w:rPr>
          <w:lang w:val="en-GB"/>
          <w:rPrChange w:id="2125" w:author="Westerlund, Johan" w:date="2021-04-22T14:05:00Z">
            <w:rPr/>
          </w:rPrChange>
        </w:rPr>
      </w:pPr>
      <w:r w:rsidRPr="00C63958">
        <w:rPr>
          <w:lang w:val="en-GB"/>
          <w:rPrChange w:id="2126" w:author="Westerlund, Johan" w:date="2021-04-22T14:05:00Z">
            <w:rPr>
              <w:lang w:val="en-US"/>
            </w:rPr>
          </w:rPrChange>
        </w:rPr>
        <w:t xml:space="preserve">To facilitate communication and awareness, an important task is stakeholder identification.  The participation of mariners and other users may be achieved in different ways, but should be documented in the QMS. </w:t>
      </w:r>
      <w:r w:rsidRPr="00C63958">
        <w:rPr>
          <w:lang w:val="en-GB"/>
          <w:rPrChange w:id="2127" w:author="Westerlund, Johan" w:date="2021-04-22T14:05:00Z">
            <w:rPr/>
          </w:rPrChange>
        </w:rPr>
        <w:t xml:space="preserve">The following are potential stakeholders for the AtoN service: </w:t>
      </w:r>
    </w:p>
    <w:p w14:paraId="22DD3B83" w14:textId="77777777" w:rsidR="00B21364" w:rsidRPr="00C63958" w:rsidRDefault="00945698">
      <w:pPr>
        <w:pStyle w:val="Heading3"/>
        <w:spacing w:after="105"/>
        <w:ind w:left="977" w:hanging="992"/>
        <w:rPr>
          <w:lang w:val="en-GB"/>
          <w:rPrChange w:id="2128" w:author="Westerlund, Johan" w:date="2021-04-22T14:05:00Z">
            <w:rPr/>
          </w:rPrChange>
        </w:rPr>
      </w:pPr>
      <w:bookmarkStart w:id="2129" w:name="_Toc53658285"/>
      <w:r w:rsidRPr="00C63958">
        <w:rPr>
          <w:sz w:val="22"/>
          <w:lang w:val="en-GB"/>
          <w:rPrChange w:id="2130" w:author="Westerlund, Johan" w:date="2021-04-22T14:05:00Z">
            <w:rPr>
              <w:sz w:val="22"/>
            </w:rPr>
          </w:rPrChange>
        </w:rPr>
        <w:t>I</w:t>
      </w:r>
      <w:r w:rsidRPr="00C63958">
        <w:rPr>
          <w:lang w:val="en-GB"/>
          <w:rPrChange w:id="2131" w:author="Westerlund, Johan" w:date="2021-04-22T14:05:00Z">
            <w:rPr/>
          </w:rPrChange>
        </w:rPr>
        <w:t>NTERNAL</w:t>
      </w:r>
      <w:bookmarkEnd w:id="2129"/>
      <w:r w:rsidRPr="00C63958">
        <w:rPr>
          <w:sz w:val="22"/>
          <w:lang w:val="en-GB"/>
          <w:rPrChange w:id="2132" w:author="Westerlund, Johan" w:date="2021-04-22T14:05:00Z">
            <w:rPr>
              <w:sz w:val="22"/>
            </w:rPr>
          </w:rPrChange>
        </w:rPr>
        <w:t xml:space="preserve"> </w:t>
      </w:r>
    </w:p>
    <w:p w14:paraId="1C40E21D" w14:textId="77777777" w:rsidR="00B21364" w:rsidRPr="00C63958" w:rsidRDefault="00945698">
      <w:pPr>
        <w:spacing w:after="135"/>
        <w:ind w:left="-5"/>
        <w:rPr>
          <w:lang w:val="en-GB"/>
          <w:rPrChange w:id="2133" w:author="Westerlund, Johan" w:date="2021-04-22T14:05:00Z">
            <w:rPr>
              <w:lang w:val="en-US"/>
            </w:rPr>
          </w:rPrChange>
        </w:rPr>
      </w:pPr>
      <w:r w:rsidRPr="00C63958">
        <w:rPr>
          <w:lang w:val="en-GB"/>
          <w:rPrChange w:id="2134" w:author="Westerlund, Johan" w:date="2021-04-22T14:05:00Z">
            <w:rPr>
              <w:lang w:val="en-US"/>
            </w:rPr>
          </w:rPrChange>
        </w:rPr>
        <w:t xml:space="preserve">The internal stakeholders of the AtoN service could include: </w:t>
      </w:r>
    </w:p>
    <w:p w14:paraId="002F3DFE" w14:textId="77777777" w:rsidR="00B21364" w:rsidRPr="00C63958" w:rsidRDefault="00945698">
      <w:pPr>
        <w:numPr>
          <w:ilvl w:val="0"/>
          <w:numId w:val="11"/>
        </w:numPr>
        <w:ind w:hanging="425"/>
        <w:rPr>
          <w:lang w:val="en-GB"/>
          <w:rPrChange w:id="2135" w:author="Westerlund, Johan" w:date="2021-04-22T14:05:00Z">
            <w:rPr>
              <w:lang w:val="en-US"/>
            </w:rPr>
          </w:rPrChange>
        </w:rPr>
      </w:pPr>
      <w:r w:rsidRPr="00C63958">
        <w:rPr>
          <w:lang w:val="en-GB"/>
          <w:rPrChange w:id="2136" w:author="Westerlund, Johan" w:date="2021-04-22T14:05:00Z">
            <w:rPr>
              <w:lang w:val="en-US"/>
            </w:rPr>
          </w:rPrChange>
        </w:rPr>
        <w:t xml:space="preserve">staff of the Competent Authority, including VTS operators; </w:t>
      </w:r>
    </w:p>
    <w:p w14:paraId="2F69E961" w14:textId="77777777" w:rsidR="00B21364" w:rsidRPr="00C63958" w:rsidRDefault="00945698">
      <w:pPr>
        <w:numPr>
          <w:ilvl w:val="0"/>
          <w:numId w:val="11"/>
        </w:numPr>
        <w:ind w:hanging="425"/>
        <w:rPr>
          <w:lang w:val="en-GB"/>
          <w:rPrChange w:id="2137" w:author="Westerlund, Johan" w:date="2021-04-22T14:05:00Z">
            <w:rPr/>
          </w:rPrChange>
        </w:rPr>
      </w:pPr>
      <w:r w:rsidRPr="00C63958">
        <w:rPr>
          <w:lang w:val="en-GB"/>
          <w:rPrChange w:id="2138" w:author="Westerlund, Johan" w:date="2021-04-22T14:05:00Z">
            <w:rPr/>
          </w:rPrChange>
        </w:rPr>
        <w:t xml:space="preserve">government or regulating authority. </w:t>
      </w:r>
    </w:p>
    <w:p w14:paraId="0D2AF93F" w14:textId="77777777" w:rsidR="00B21364" w:rsidRPr="00C63958" w:rsidRDefault="00945698">
      <w:pPr>
        <w:pStyle w:val="Heading3"/>
        <w:spacing w:after="105"/>
        <w:ind w:left="977" w:hanging="992"/>
        <w:rPr>
          <w:lang w:val="en-GB"/>
          <w:rPrChange w:id="2139" w:author="Westerlund, Johan" w:date="2021-04-22T14:05:00Z">
            <w:rPr/>
          </w:rPrChange>
        </w:rPr>
      </w:pPr>
      <w:bookmarkStart w:id="2140" w:name="_Toc53658286"/>
      <w:r w:rsidRPr="00C63958">
        <w:rPr>
          <w:sz w:val="22"/>
          <w:lang w:val="en-GB"/>
          <w:rPrChange w:id="2141" w:author="Westerlund, Johan" w:date="2021-04-22T14:05:00Z">
            <w:rPr>
              <w:sz w:val="22"/>
            </w:rPr>
          </w:rPrChange>
        </w:rPr>
        <w:t>E</w:t>
      </w:r>
      <w:r w:rsidRPr="00C63958">
        <w:rPr>
          <w:lang w:val="en-GB"/>
          <w:rPrChange w:id="2142" w:author="Westerlund, Johan" w:date="2021-04-22T14:05:00Z">
            <w:rPr/>
          </w:rPrChange>
        </w:rPr>
        <w:t>XTERNAL</w:t>
      </w:r>
      <w:bookmarkEnd w:id="2140"/>
      <w:r w:rsidRPr="00C63958">
        <w:rPr>
          <w:sz w:val="22"/>
          <w:lang w:val="en-GB"/>
          <w:rPrChange w:id="2143" w:author="Westerlund, Johan" w:date="2021-04-22T14:05:00Z">
            <w:rPr>
              <w:sz w:val="22"/>
            </w:rPr>
          </w:rPrChange>
        </w:rPr>
        <w:t xml:space="preserve"> </w:t>
      </w:r>
    </w:p>
    <w:p w14:paraId="44A8A0EE" w14:textId="77777777" w:rsidR="00B21364" w:rsidRPr="00C63958" w:rsidRDefault="00945698">
      <w:pPr>
        <w:spacing w:after="135"/>
        <w:ind w:left="-5"/>
        <w:rPr>
          <w:lang w:val="en-GB"/>
          <w:rPrChange w:id="2144" w:author="Westerlund, Johan" w:date="2021-04-22T14:05:00Z">
            <w:rPr>
              <w:lang w:val="en-US"/>
            </w:rPr>
          </w:rPrChange>
        </w:rPr>
      </w:pPr>
      <w:r w:rsidRPr="00C63958">
        <w:rPr>
          <w:lang w:val="en-GB"/>
          <w:rPrChange w:id="2145" w:author="Westerlund, Johan" w:date="2021-04-22T14:05:00Z">
            <w:rPr>
              <w:lang w:val="en-US"/>
            </w:rPr>
          </w:rPrChange>
        </w:rPr>
        <w:t xml:space="preserve">The external stakeholders of the Competent Authority could include: </w:t>
      </w:r>
    </w:p>
    <w:p w14:paraId="1432A966" w14:textId="77777777" w:rsidR="00B21364" w:rsidRPr="00C63958" w:rsidRDefault="00945698">
      <w:pPr>
        <w:numPr>
          <w:ilvl w:val="0"/>
          <w:numId w:val="12"/>
        </w:numPr>
        <w:spacing w:after="139"/>
        <w:ind w:hanging="426"/>
        <w:rPr>
          <w:lang w:val="en-GB"/>
          <w:rPrChange w:id="2146" w:author="Westerlund, Johan" w:date="2021-04-22T14:05:00Z">
            <w:rPr>
              <w:lang w:val="en-US"/>
            </w:rPr>
          </w:rPrChange>
        </w:rPr>
      </w:pPr>
      <w:r w:rsidRPr="00C63958">
        <w:rPr>
          <w:lang w:val="en-GB"/>
          <w:rPrChange w:id="2147" w:author="Westerlund, Johan" w:date="2021-04-22T14:05:00Z">
            <w:rPr>
              <w:lang w:val="en-US"/>
            </w:rPr>
          </w:rPrChange>
        </w:rPr>
        <w:t xml:space="preserve">mariners: whatever their activity (including commercial traffic, fishing vessels and pleasure craft), mariners must be considered as the main users of the marine AtoN service, to the extent that such a service is used to facilitate their navigation and improve their safety. </w:t>
      </w:r>
    </w:p>
    <w:p w14:paraId="769966D9" w14:textId="77777777" w:rsidR="00B21364" w:rsidRPr="00C63958" w:rsidRDefault="00945698">
      <w:pPr>
        <w:numPr>
          <w:ilvl w:val="0"/>
          <w:numId w:val="12"/>
        </w:numPr>
        <w:ind w:hanging="426"/>
        <w:rPr>
          <w:lang w:val="en-GB"/>
          <w:rPrChange w:id="2148" w:author="Westerlund, Johan" w:date="2021-04-22T14:05:00Z">
            <w:rPr>
              <w:lang w:val="en-US"/>
            </w:rPr>
          </w:rPrChange>
        </w:rPr>
      </w:pPr>
      <w:r w:rsidRPr="00C63958">
        <w:rPr>
          <w:lang w:val="en-GB"/>
          <w:rPrChange w:id="2149" w:author="Westerlund, Johan" w:date="2021-04-22T14:05:00Z">
            <w:rPr>
              <w:lang w:val="en-US"/>
            </w:rPr>
          </w:rPrChange>
        </w:rPr>
        <w:t xml:space="preserve">others – include, but not limited to: </w:t>
      </w:r>
    </w:p>
    <w:p w14:paraId="760B86E5" w14:textId="77777777" w:rsidR="00B21364" w:rsidRPr="00C63958" w:rsidRDefault="00945698">
      <w:pPr>
        <w:numPr>
          <w:ilvl w:val="0"/>
          <w:numId w:val="12"/>
        </w:numPr>
        <w:ind w:hanging="426"/>
        <w:rPr>
          <w:lang w:val="en-GB"/>
          <w:rPrChange w:id="2150" w:author="Westerlund, Johan" w:date="2021-04-22T14:05:00Z">
            <w:rPr>
              <w:lang w:val="en-US"/>
            </w:rPr>
          </w:rPrChange>
        </w:rPr>
      </w:pPr>
      <w:r w:rsidRPr="00C63958">
        <w:rPr>
          <w:lang w:val="en-GB"/>
          <w:rPrChange w:id="2151" w:author="Westerlund, Johan" w:date="2021-04-22T14:05:00Z">
            <w:rPr>
              <w:lang w:val="en-US"/>
            </w:rPr>
          </w:rPrChange>
        </w:rPr>
        <w:t xml:space="preserve">authorities, other than Competent Authorities; </w:t>
      </w:r>
    </w:p>
    <w:p w14:paraId="3342E6F8" w14:textId="77777777" w:rsidR="00B21364" w:rsidRPr="00C63958" w:rsidRDefault="00945698">
      <w:pPr>
        <w:numPr>
          <w:ilvl w:val="0"/>
          <w:numId w:val="12"/>
        </w:numPr>
        <w:ind w:hanging="426"/>
        <w:rPr>
          <w:lang w:val="en-GB"/>
          <w:rPrChange w:id="2152" w:author="Westerlund, Johan" w:date="2021-04-22T14:05:00Z">
            <w:rPr/>
          </w:rPrChange>
        </w:rPr>
      </w:pPr>
      <w:r w:rsidRPr="00C63958">
        <w:rPr>
          <w:lang w:val="en-GB"/>
          <w:rPrChange w:id="2153" w:author="Westerlund, Johan" w:date="2021-04-22T14:05:00Z">
            <w:rPr/>
          </w:rPrChange>
        </w:rPr>
        <w:t xml:space="preserve">shipmasters and their organisations; </w:t>
      </w:r>
    </w:p>
    <w:p w14:paraId="28A3819A" w14:textId="77777777" w:rsidR="00B21364" w:rsidRPr="00C63958" w:rsidRDefault="00945698">
      <w:pPr>
        <w:numPr>
          <w:ilvl w:val="0"/>
          <w:numId w:val="12"/>
        </w:numPr>
        <w:ind w:hanging="426"/>
        <w:rPr>
          <w:lang w:val="en-GB"/>
          <w:rPrChange w:id="2154" w:author="Westerlund, Johan" w:date="2021-04-22T14:05:00Z">
            <w:rPr/>
          </w:rPrChange>
        </w:rPr>
      </w:pPr>
      <w:r w:rsidRPr="00C63958">
        <w:rPr>
          <w:lang w:val="en-GB"/>
          <w:rPrChange w:id="2155" w:author="Westerlund, Johan" w:date="2021-04-22T14:05:00Z">
            <w:rPr/>
          </w:rPrChange>
        </w:rPr>
        <w:t xml:space="preserve">marine pilots; </w:t>
      </w:r>
    </w:p>
    <w:p w14:paraId="23AFABB1" w14:textId="77777777" w:rsidR="00B21364" w:rsidRPr="00C63958" w:rsidRDefault="00945698">
      <w:pPr>
        <w:numPr>
          <w:ilvl w:val="0"/>
          <w:numId w:val="12"/>
        </w:numPr>
        <w:spacing w:after="137"/>
        <w:ind w:hanging="426"/>
        <w:rPr>
          <w:lang w:val="en-GB"/>
          <w:rPrChange w:id="2156" w:author="Westerlund, Johan" w:date="2021-04-22T14:05:00Z">
            <w:rPr>
              <w:lang w:val="en-US"/>
            </w:rPr>
          </w:rPrChange>
        </w:rPr>
      </w:pPr>
      <w:r w:rsidRPr="00C63958">
        <w:rPr>
          <w:lang w:val="en-GB"/>
          <w:rPrChange w:id="2157" w:author="Westerlund, Johan" w:date="2021-04-22T14:05:00Z">
            <w:rPr>
              <w:lang w:val="en-US"/>
            </w:rPr>
          </w:rPrChange>
        </w:rPr>
        <w:t xml:space="preserve">related Agencies (including: Hydrographical Institutes, Marine Search and Rescue, marine structure agencies, Organisations representing Fishermen and Leisure interests, etc.); </w:t>
      </w:r>
    </w:p>
    <w:p w14:paraId="255A685D" w14:textId="77777777" w:rsidR="00B21364" w:rsidRPr="00C63958" w:rsidRDefault="00945698">
      <w:pPr>
        <w:numPr>
          <w:ilvl w:val="0"/>
          <w:numId w:val="12"/>
        </w:numPr>
        <w:spacing w:after="307"/>
        <w:ind w:hanging="426"/>
        <w:rPr>
          <w:lang w:val="en-GB"/>
          <w:rPrChange w:id="2158" w:author="Westerlund, Johan" w:date="2021-04-22T14:05:00Z">
            <w:rPr>
              <w:lang w:val="en-US"/>
            </w:rPr>
          </w:rPrChange>
        </w:rPr>
      </w:pPr>
      <w:r w:rsidRPr="00C63958">
        <w:rPr>
          <w:lang w:val="en-GB"/>
          <w:rPrChange w:id="2159" w:author="Westerlund, Johan" w:date="2021-04-22T14:05:00Z">
            <w:rPr>
              <w:lang w:val="en-US"/>
            </w:rPr>
          </w:rPrChange>
        </w:rPr>
        <w:t xml:space="preserve">the community in general (including: those affected by the environmental impact of the AtoN or heritage value, including also NGOs (Non‐Governmental Organisations) in this field). </w:t>
      </w:r>
    </w:p>
    <w:p w14:paraId="18628111" w14:textId="77777777" w:rsidR="00B21364" w:rsidRPr="00C63958" w:rsidRDefault="00945698">
      <w:pPr>
        <w:pStyle w:val="Heading1"/>
        <w:ind w:left="694" w:hanging="709"/>
        <w:rPr>
          <w:lang w:val="en-GB"/>
          <w:rPrChange w:id="2160" w:author="Westerlund, Johan" w:date="2021-04-22T14:05:00Z">
            <w:rPr/>
          </w:rPrChange>
        </w:rPr>
      </w:pPr>
      <w:bookmarkStart w:id="2161" w:name="_Toc53658287"/>
      <w:r w:rsidRPr="00C63958">
        <w:rPr>
          <w:lang w:val="en-GB"/>
          <w:rPrChange w:id="2162" w:author="Westerlund, Johan" w:date="2021-04-22T14:05:00Z">
            <w:rPr/>
          </w:rPrChange>
        </w:rPr>
        <w:t>IMPLEMENTING A QUALITY MANAGEMENT SYSTEM</w:t>
      </w:r>
      <w:bookmarkEnd w:id="2161"/>
      <w:r w:rsidRPr="00C63958">
        <w:rPr>
          <w:lang w:val="en-GB"/>
          <w:rPrChange w:id="2163" w:author="Westerlund, Johan" w:date="2021-04-22T14:05:00Z">
            <w:rPr/>
          </w:rPrChange>
        </w:rPr>
        <w:t xml:space="preserve"> </w:t>
      </w:r>
    </w:p>
    <w:p w14:paraId="15FE3561" w14:textId="77777777" w:rsidR="00B21364" w:rsidRPr="00C63958" w:rsidRDefault="00945698">
      <w:pPr>
        <w:spacing w:after="96" w:line="259" w:lineRule="auto"/>
        <w:ind w:left="-30" w:firstLine="0"/>
        <w:rPr>
          <w:lang w:val="en-GB"/>
          <w:rPrChange w:id="2164" w:author="Westerlund, Johan" w:date="2021-04-22T14:05:00Z">
            <w:rPr/>
          </w:rPrChange>
        </w:rPr>
      </w:pPr>
      <w:r w:rsidRPr="00C03868">
        <w:rPr>
          <w:noProof/>
          <w:lang w:val="sv-SE" w:eastAsia="sv-SE"/>
        </w:rPr>
        <mc:AlternateContent>
          <mc:Choice Requires="wpg">
            <w:drawing>
              <wp:inline distT="0" distB="0" distL="0" distR="0" wp14:anchorId="48792AA4" wp14:editId="6B65BF60">
                <wp:extent cx="937260" cy="12192"/>
                <wp:effectExtent l="0" t="0" r="0" b="0"/>
                <wp:docPr id="24785" name="Group 24785"/>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25" name="Shape 32125"/>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4785" style="width:73.8pt;height:0.960022pt;mso-position-horizontal-relative:char;mso-position-vertical-relative:line" coordsize="9372,121">
                <v:shape id="Shape 32126"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C63958">
        <w:rPr>
          <w:lang w:val="en-GB"/>
          <w:rPrChange w:id="2165" w:author="Westerlund, Johan" w:date="2021-04-22T14:05:00Z">
            <w:rPr/>
          </w:rPrChange>
        </w:rPr>
        <w:t xml:space="preserve"> </w:t>
      </w:r>
    </w:p>
    <w:p w14:paraId="545299A9" w14:textId="77777777" w:rsidR="00B21364" w:rsidRPr="00C63958" w:rsidRDefault="00945698">
      <w:pPr>
        <w:spacing w:after="148"/>
        <w:ind w:left="-5"/>
        <w:rPr>
          <w:lang w:val="en-GB"/>
          <w:rPrChange w:id="2166" w:author="Westerlund, Johan" w:date="2021-04-22T14:05:00Z">
            <w:rPr>
              <w:lang w:val="en-US"/>
            </w:rPr>
          </w:rPrChange>
        </w:rPr>
      </w:pPr>
      <w:r w:rsidRPr="00C63958">
        <w:rPr>
          <w:lang w:val="en-GB"/>
          <w:rPrChange w:id="2167" w:author="Westerlund, Johan" w:date="2021-04-22T14:05:00Z">
            <w:rPr>
              <w:lang w:val="en-US"/>
            </w:rPr>
          </w:rPrChange>
        </w:rPr>
        <w:t xml:space="preserve">Once a QMS has been developed, specific elements will be required to ensure full implementation.  Many of these elements will be on‐going, and will necessitate continuous development through the maintenance of the QMS (Section 6 refers). </w:t>
      </w:r>
    </w:p>
    <w:p w14:paraId="7FDDD6E9" w14:textId="77777777" w:rsidR="00B21364" w:rsidRPr="00C63958" w:rsidRDefault="00945698">
      <w:pPr>
        <w:spacing w:after="0" w:line="259" w:lineRule="auto"/>
        <w:ind w:left="0" w:firstLine="0"/>
        <w:rPr>
          <w:lang w:val="en-GB"/>
          <w:rPrChange w:id="2168" w:author="Westerlund, Johan" w:date="2021-04-22T14:05:00Z">
            <w:rPr>
              <w:lang w:val="en-US"/>
            </w:rPr>
          </w:rPrChange>
        </w:rPr>
      </w:pPr>
      <w:r w:rsidRPr="00C63958">
        <w:rPr>
          <w:sz w:val="18"/>
          <w:lang w:val="en-GB"/>
          <w:rPrChange w:id="2169" w:author="Westerlund, Johan" w:date="2021-04-22T14:05:00Z">
            <w:rPr>
              <w:sz w:val="18"/>
              <w:lang w:val="en-US"/>
            </w:rPr>
          </w:rPrChange>
        </w:rPr>
        <w:t xml:space="preserve"> </w:t>
      </w:r>
      <w:r w:rsidRPr="00C63958">
        <w:rPr>
          <w:sz w:val="18"/>
          <w:lang w:val="en-GB"/>
          <w:rPrChange w:id="2170" w:author="Westerlund, Johan" w:date="2021-04-22T14:05:00Z">
            <w:rPr>
              <w:sz w:val="18"/>
              <w:lang w:val="en-US"/>
            </w:rPr>
          </w:rPrChange>
        </w:rPr>
        <w:tab/>
      </w:r>
      <w:r w:rsidRPr="00C63958">
        <w:rPr>
          <w:b/>
          <w:color w:val="3F7DC9"/>
          <w:sz w:val="24"/>
          <w:lang w:val="en-GB"/>
          <w:rPrChange w:id="2171" w:author="Westerlund, Johan" w:date="2021-04-22T14:05:00Z">
            <w:rPr>
              <w:b/>
              <w:color w:val="3F7DC9"/>
              <w:sz w:val="24"/>
              <w:lang w:val="en-US"/>
            </w:rPr>
          </w:rPrChange>
        </w:rPr>
        <w:t xml:space="preserve"> </w:t>
      </w:r>
    </w:p>
    <w:p w14:paraId="7C8AA5C5" w14:textId="77777777" w:rsidR="00B21364" w:rsidRPr="00C63958" w:rsidRDefault="00945698">
      <w:pPr>
        <w:pStyle w:val="Heading2"/>
        <w:ind w:left="836" w:hanging="851"/>
        <w:rPr>
          <w:lang w:val="en-GB"/>
          <w:rPrChange w:id="2172" w:author="Westerlund, Johan" w:date="2021-04-22T14:05:00Z">
            <w:rPr/>
          </w:rPrChange>
        </w:rPr>
      </w:pPr>
      <w:bookmarkStart w:id="2173" w:name="_Toc53658288"/>
      <w:r w:rsidRPr="00C63958">
        <w:rPr>
          <w:lang w:val="en-GB"/>
          <w:rPrChange w:id="2174" w:author="Westerlund, Johan" w:date="2021-04-22T14:05:00Z">
            <w:rPr/>
          </w:rPrChange>
        </w:rPr>
        <w:lastRenderedPageBreak/>
        <w:t>TRAINING AND AWARENESS</w:t>
      </w:r>
      <w:bookmarkEnd w:id="2173"/>
      <w:r w:rsidRPr="00C63958">
        <w:rPr>
          <w:lang w:val="en-GB"/>
          <w:rPrChange w:id="2175" w:author="Westerlund, Johan" w:date="2021-04-22T14:05:00Z">
            <w:rPr/>
          </w:rPrChange>
        </w:rPr>
        <w:t xml:space="preserve"> </w:t>
      </w:r>
    </w:p>
    <w:p w14:paraId="6E0683F4" w14:textId="77777777" w:rsidR="00B21364" w:rsidRPr="00C63958" w:rsidRDefault="00945698">
      <w:pPr>
        <w:spacing w:after="31" w:line="259" w:lineRule="auto"/>
        <w:ind w:left="-30" w:firstLine="0"/>
        <w:rPr>
          <w:lang w:val="en-GB"/>
          <w:rPrChange w:id="2176" w:author="Westerlund, Johan" w:date="2021-04-22T14:05:00Z">
            <w:rPr/>
          </w:rPrChange>
        </w:rPr>
      </w:pPr>
      <w:r w:rsidRPr="00C03868">
        <w:rPr>
          <w:noProof/>
          <w:lang w:val="sv-SE" w:eastAsia="sv-SE"/>
        </w:rPr>
        <mc:AlternateContent>
          <mc:Choice Requires="wpg">
            <w:drawing>
              <wp:inline distT="0" distB="0" distL="0" distR="0" wp14:anchorId="396BB1FF" wp14:editId="739861AB">
                <wp:extent cx="938784" cy="6096"/>
                <wp:effectExtent l="0" t="0" r="0" b="0"/>
                <wp:docPr id="24691" name="Group 24691"/>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27" name="Shape 3212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4691" style="width:73.92pt;height:0.47998pt;mso-position-horizontal-relative:char;mso-position-vertical-relative:line" coordsize="9387,60">
                <v:shape id="Shape 32128"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2177" w:author="Westerlund, Johan" w:date="2021-04-22T14:05:00Z">
            <w:rPr/>
          </w:rPrChange>
        </w:rPr>
        <w:t xml:space="preserve"> </w:t>
      </w:r>
    </w:p>
    <w:p w14:paraId="0B011E8E" w14:textId="77777777" w:rsidR="00B21364" w:rsidRPr="00C63958" w:rsidRDefault="00945698">
      <w:pPr>
        <w:ind w:left="-5"/>
        <w:rPr>
          <w:lang w:val="en-GB"/>
          <w:rPrChange w:id="2178" w:author="Westerlund, Johan" w:date="2021-04-22T14:05:00Z">
            <w:rPr>
              <w:lang w:val="en-US"/>
            </w:rPr>
          </w:rPrChange>
        </w:rPr>
      </w:pPr>
      <w:r w:rsidRPr="00C63958">
        <w:rPr>
          <w:lang w:val="en-GB"/>
          <w:rPrChange w:id="2179" w:author="Westerlund, Johan" w:date="2021-04-22T14:05:00Z">
            <w:rPr>
              <w:lang w:val="en-US"/>
            </w:rPr>
          </w:rPrChange>
        </w:rPr>
        <w:t xml:space="preserve">The Competent Authority should have assigned process ownership to enable staff to comply with the QMS.  The owner shall be responsible for the process, its management and its improvement. </w:t>
      </w:r>
    </w:p>
    <w:p w14:paraId="44FDEB40" w14:textId="6A5CE5FB" w:rsidR="00B21364" w:rsidRPr="00C63958" w:rsidRDefault="00945698">
      <w:pPr>
        <w:ind w:left="-5"/>
        <w:rPr>
          <w:lang w:val="en-GB"/>
          <w:rPrChange w:id="2180" w:author="Westerlund, Johan" w:date="2021-04-22T14:05:00Z">
            <w:rPr>
              <w:lang w:val="en-US"/>
            </w:rPr>
          </w:rPrChange>
        </w:rPr>
      </w:pPr>
      <w:r w:rsidRPr="00C63958">
        <w:rPr>
          <w:lang w:val="en-GB"/>
          <w:rPrChange w:id="2181" w:author="Westerlund, Johan" w:date="2021-04-22T14:05:00Z">
            <w:rPr>
              <w:lang w:val="en-US"/>
            </w:rPr>
          </w:rPrChange>
        </w:rPr>
        <w:t xml:space="preserve">The training for staff within the QMS should be aligned to the competency requirements determined for the process. Recommended competencies for all training activity are set out in IALA </w:t>
      </w:r>
      <w:del w:id="2182" w:author="Westerlund, Johan" w:date="2020-10-15T11:33:00Z">
        <w:r w:rsidRPr="00C63958" w:rsidDel="00A92277">
          <w:rPr>
            <w:lang w:val="en-GB"/>
            <w:rPrChange w:id="2183" w:author="Westerlund, Johan" w:date="2021-04-22T14:05:00Z">
              <w:rPr>
                <w:lang w:val="en-US"/>
              </w:rPr>
            </w:rPrChange>
          </w:rPr>
          <w:delText>WWA documents</w:delText>
        </w:r>
      </w:del>
      <w:ins w:id="2184" w:author="Westerlund, Johan" w:date="2020-10-15T11:33:00Z">
        <w:r w:rsidR="00A92277" w:rsidRPr="00C63958">
          <w:rPr>
            <w:lang w:val="en-GB"/>
            <w:rPrChange w:id="2185" w:author="Westerlund, Johan" w:date="2021-04-22T14:05:00Z">
              <w:rPr>
                <w:lang w:val="en-US"/>
              </w:rPr>
            </w:rPrChange>
          </w:rPr>
          <w:t>recommendation</w:t>
        </w:r>
      </w:ins>
      <w:r w:rsidRPr="00C63958">
        <w:rPr>
          <w:lang w:val="en-GB"/>
          <w:rPrChange w:id="2186" w:author="Westerlund, Johan" w:date="2021-04-22T14:05:00Z">
            <w:rPr>
              <w:lang w:val="en-US"/>
            </w:rPr>
          </w:rPrChange>
        </w:rPr>
        <w:t xml:space="preserve"> </w:t>
      </w:r>
      <w:ins w:id="2187" w:author="Westerlund, Johan" w:date="2020-10-15T11:33:00Z">
        <w:r w:rsidR="00A92277" w:rsidRPr="00C63958">
          <w:rPr>
            <w:lang w:val="en-GB"/>
            <w:rPrChange w:id="2188" w:author="Westerlund, Johan" w:date="2021-04-22T14:05:00Z">
              <w:rPr>
                <w:lang w:val="en-US"/>
              </w:rPr>
            </w:rPrChange>
          </w:rPr>
          <w:t>R0</w:t>
        </w:r>
      </w:ins>
      <w:del w:id="2189" w:author="Westerlund, Johan" w:date="2020-10-15T11:33:00Z">
        <w:r w:rsidRPr="00C63958" w:rsidDel="00A92277">
          <w:rPr>
            <w:lang w:val="en-GB"/>
            <w:rPrChange w:id="2190" w:author="Westerlund, Johan" w:date="2021-04-22T14:05:00Z">
              <w:rPr>
                <w:lang w:val="en-US"/>
              </w:rPr>
            </w:rPrChange>
          </w:rPr>
          <w:delText>E‐</w:delText>
        </w:r>
      </w:del>
      <w:r w:rsidRPr="00C63958">
        <w:rPr>
          <w:lang w:val="en-GB"/>
          <w:rPrChange w:id="2191" w:author="Westerlund, Johan" w:date="2021-04-22T14:05:00Z">
            <w:rPr>
              <w:lang w:val="en-US"/>
            </w:rPr>
          </w:rPrChange>
        </w:rPr>
        <w:t>141</w:t>
      </w:r>
      <w:del w:id="2192" w:author="Westerlund, Johan" w:date="2020-10-15T11:33:00Z">
        <w:r w:rsidRPr="00C63958" w:rsidDel="00A92277">
          <w:rPr>
            <w:lang w:val="en-GB"/>
            <w:rPrChange w:id="2193" w:author="Westerlund, Johan" w:date="2021-04-22T14:05:00Z">
              <w:rPr>
                <w:lang w:val="en-US"/>
              </w:rPr>
            </w:rPrChange>
          </w:rPr>
          <w:delText>/1</w:delText>
        </w:r>
      </w:del>
      <w:r w:rsidRPr="00C63958">
        <w:rPr>
          <w:lang w:val="en-GB"/>
          <w:rPrChange w:id="2194" w:author="Westerlund, Johan" w:date="2021-04-22T14:05:00Z">
            <w:rPr>
              <w:lang w:val="en-US"/>
            </w:rPr>
          </w:rPrChange>
        </w:rPr>
        <w:t xml:space="preserve"> and IALA </w:t>
      </w:r>
      <w:r w:rsidRPr="00C63958">
        <w:rPr>
          <w:highlight w:val="yellow"/>
          <w:lang w:val="en-GB"/>
          <w:rPrChange w:id="2195" w:author="Westerlund, Johan" w:date="2021-04-22T14:05:00Z">
            <w:rPr>
              <w:lang w:val="en-US"/>
            </w:rPr>
          </w:rPrChange>
        </w:rPr>
        <w:t>WWA.L2.0.</w:t>
      </w:r>
      <w:r w:rsidRPr="00C63958">
        <w:rPr>
          <w:lang w:val="en-GB"/>
          <w:rPrChange w:id="2196" w:author="Westerlund, Johan" w:date="2021-04-22T14:05:00Z">
            <w:rPr>
              <w:lang w:val="en-US"/>
            </w:rPr>
          </w:rPrChange>
        </w:rPr>
        <w:t xml:space="preserve"> </w:t>
      </w:r>
    </w:p>
    <w:p w14:paraId="5C36E2E5" w14:textId="77777777" w:rsidR="00B21364" w:rsidRPr="00C63958" w:rsidRDefault="00945698">
      <w:pPr>
        <w:spacing w:after="135"/>
        <w:ind w:left="-5"/>
        <w:rPr>
          <w:lang w:val="en-GB"/>
          <w:rPrChange w:id="2197" w:author="Westerlund, Johan" w:date="2021-04-22T14:05:00Z">
            <w:rPr>
              <w:lang w:val="en-US"/>
            </w:rPr>
          </w:rPrChange>
        </w:rPr>
      </w:pPr>
      <w:r w:rsidRPr="00C63958">
        <w:rPr>
          <w:lang w:val="en-GB"/>
          <w:rPrChange w:id="2198" w:author="Westerlund, Johan" w:date="2021-04-22T14:05:00Z">
            <w:rPr>
              <w:lang w:val="en-US"/>
            </w:rPr>
          </w:rPrChange>
        </w:rPr>
        <w:t xml:space="preserve">Mechanisms to enable staff to reach and sustain the required level of competence should include: </w:t>
      </w:r>
    </w:p>
    <w:p w14:paraId="40AB5391" w14:textId="77777777" w:rsidR="00B21364" w:rsidRPr="00C63958" w:rsidRDefault="00945698">
      <w:pPr>
        <w:numPr>
          <w:ilvl w:val="0"/>
          <w:numId w:val="13"/>
        </w:numPr>
        <w:ind w:hanging="425"/>
        <w:rPr>
          <w:lang w:val="en-GB"/>
          <w:rPrChange w:id="2199" w:author="Westerlund, Johan" w:date="2021-04-22T14:05:00Z">
            <w:rPr>
              <w:lang w:val="en-US"/>
            </w:rPr>
          </w:rPrChange>
        </w:rPr>
      </w:pPr>
      <w:r w:rsidRPr="00C63958">
        <w:rPr>
          <w:lang w:val="en-GB"/>
          <w:rPrChange w:id="2200" w:author="Westerlund, Johan" w:date="2021-04-22T14:05:00Z">
            <w:rPr>
              <w:lang w:val="en-US"/>
            </w:rPr>
          </w:rPrChange>
        </w:rPr>
        <w:t xml:space="preserve">ensuring staff induction training incorporates quality management training; </w:t>
      </w:r>
    </w:p>
    <w:p w14:paraId="07B1BC7E" w14:textId="77777777" w:rsidR="00B21364" w:rsidRPr="00C63958" w:rsidRDefault="00945698">
      <w:pPr>
        <w:numPr>
          <w:ilvl w:val="0"/>
          <w:numId w:val="13"/>
        </w:numPr>
        <w:ind w:hanging="425"/>
        <w:rPr>
          <w:lang w:val="en-GB"/>
          <w:rPrChange w:id="2201" w:author="Westerlund, Johan" w:date="2021-04-22T14:05:00Z">
            <w:rPr>
              <w:lang w:val="en-US"/>
            </w:rPr>
          </w:rPrChange>
        </w:rPr>
      </w:pPr>
      <w:r w:rsidRPr="00C63958">
        <w:rPr>
          <w:lang w:val="en-GB"/>
          <w:rPrChange w:id="2202" w:author="Westerlund, Johan" w:date="2021-04-22T14:05:00Z">
            <w:rPr>
              <w:lang w:val="en-US"/>
            </w:rPr>
          </w:rPrChange>
        </w:rPr>
        <w:t xml:space="preserve">ensuring that career development training incorporates QMS training; </w:t>
      </w:r>
    </w:p>
    <w:p w14:paraId="4898E6F2" w14:textId="77777777" w:rsidR="00B21364" w:rsidRPr="00C63958" w:rsidRDefault="00945698">
      <w:pPr>
        <w:numPr>
          <w:ilvl w:val="0"/>
          <w:numId w:val="13"/>
        </w:numPr>
        <w:ind w:hanging="425"/>
        <w:rPr>
          <w:lang w:val="en-GB"/>
          <w:rPrChange w:id="2203" w:author="Westerlund, Johan" w:date="2021-04-22T14:05:00Z">
            <w:rPr>
              <w:lang w:val="en-US"/>
            </w:rPr>
          </w:rPrChange>
        </w:rPr>
      </w:pPr>
      <w:r w:rsidRPr="00C63958">
        <w:rPr>
          <w:lang w:val="en-GB"/>
          <w:rPrChange w:id="2204" w:author="Westerlund, Johan" w:date="2021-04-22T14:05:00Z">
            <w:rPr>
              <w:lang w:val="en-US"/>
            </w:rPr>
          </w:rPrChange>
        </w:rPr>
        <w:t xml:space="preserve">access for staff to QMS documents e.g. web‐based; </w:t>
      </w:r>
    </w:p>
    <w:p w14:paraId="2CE09C18" w14:textId="77777777" w:rsidR="00B21364" w:rsidRPr="00C63958" w:rsidRDefault="00945698">
      <w:pPr>
        <w:numPr>
          <w:ilvl w:val="0"/>
          <w:numId w:val="13"/>
        </w:numPr>
        <w:ind w:hanging="425"/>
        <w:rPr>
          <w:lang w:val="en-GB"/>
          <w:rPrChange w:id="2205" w:author="Westerlund, Johan" w:date="2021-04-22T14:05:00Z">
            <w:rPr>
              <w:lang w:val="en-US"/>
            </w:rPr>
          </w:rPrChange>
        </w:rPr>
      </w:pPr>
      <w:r w:rsidRPr="00C63958">
        <w:rPr>
          <w:lang w:val="en-GB"/>
          <w:rPrChange w:id="2206" w:author="Westerlund, Johan" w:date="2021-04-22T14:05:00Z">
            <w:rPr>
              <w:lang w:val="en-US"/>
            </w:rPr>
          </w:rPrChange>
        </w:rPr>
        <w:t xml:space="preserve">recognising accredited courses e.g. those published by the IALA World‐Wide Academy; </w:t>
      </w:r>
    </w:p>
    <w:p w14:paraId="3FD117D1" w14:textId="77777777" w:rsidR="00B21364" w:rsidRPr="00C63958" w:rsidRDefault="00945698">
      <w:pPr>
        <w:numPr>
          <w:ilvl w:val="0"/>
          <w:numId w:val="13"/>
        </w:numPr>
        <w:ind w:hanging="425"/>
        <w:rPr>
          <w:lang w:val="en-GB"/>
          <w:rPrChange w:id="2207" w:author="Westerlund, Johan" w:date="2021-04-22T14:05:00Z">
            <w:rPr>
              <w:lang w:val="en-US"/>
            </w:rPr>
          </w:rPrChange>
        </w:rPr>
      </w:pPr>
      <w:r w:rsidRPr="00C63958">
        <w:rPr>
          <w:lang w:val="en-GB"/>
          <w:rPrChange w:id="2208" w:author="Westerlund, Johan" w:date="2021-04-22T14:05:00Z">
            <w:rPr>
              <w:lang w:val="en-US"/>
            </w:rPr>
          </w:rPrChange>
        </w:rPr>
        <w:t xml:space="preserve">feedback loop including comments, suggestions and statistical information. </w:t>
      </w:r>
    </w:p>
    <w:p w14:paraId="538B7142" w14:textId="77777777" w:rsidR="00B21364" w:rsidRPr="00C63958" w:rsidRDefault="00945698">
      <w:pPr>
        <w:pStyle w:val="Heading2"/>
        <w:ind w:left="836" w:hanging="851"/>
        <w:rPr>
          <w:lang w:val="en-GB"/>
          <w:rPrChange w:id="2209" w:author="Westerlund, Johan" w:date="2021-04-22T14:05:00Z">
            <w:rPr/>
          </w:rPrChange>
        </w:rPr>
      </w:pPr>
      <w:bookmarkStart w:id="2210" w:name="_Toc53658289"/>
      <w:r w:rsidRPr="00C63958">
        <w:rPr>
          <w:lang w:val="en-GB"/>
          <w:rPrChange w:id="2211" w:author="Westerlund, Johan" w:date="2021-04-22T14:05:00Z">
            <w:rPr/>
          </w:rPrChange>
        </w:rPr>
        <w:t>STAKEHOLDER RELATIONSHIPS</w:t>
      </w:r>
      <w:bookmarkEnd w:id="2210"/>
      <w:r w:rsidRPr="00C63958">
        <w:rPr>
          <w:lang w:val="en-GB"/>
          <w:rPrChange w:id="2212" w:author="Westerlund, Johan" w:date="2021-04-22T14:05:00Z">
            <w:rPr/>
          </w:rPrChange>
        </w:rPr>
        <w:t xml:space="preserve"> </w:t>
      </w:r>
    </w:p>
    <w:p w14:paraId="2784E3FE" w14:textId="77777777" w:rsidR="00B21364" w:rsidRPr="00C63958" w:rsidRDefault="00945698">
      <w:pPr>
        <w:spacing w:after="30" w:line="259" w:lineRule="auto"/>
        <w:ind w:left="-30" w:firstLine="0"/>
        <w:rPr>
          <w:lang w:val="en-GB"/>
          <w:rPrChange w:id="2213" w:author="Westerlund, Johan" w:date="2021-04-22T14:05:00Z">
            <w:rPr/>
          </w:rPrChange>
        </w:rPr>
      </w:pPr>
      <w:r w:rsidRPr="00C03868">
        <w:rPr>
          <w:noProof/>
          <w:lang w:val="sv-SE" w:eastAsia="sv-SE"/>
        </w:rPr>
        <mc:AlternateContent>
          <mc:Choice Requires="wpg">
            <w:drawing>
              <wp:inline distT="0" distB="0" distL="0" distR="0" wp14:anchorId="37E7DBC0" wp14:editId="54E62DB0">
                <wp:extent cx="938784" cy="6096"/>
                <wp:effectExtent l="0" t="0" r="0" b="0"/>
                <wp:docPr id="24692" name="Group 24692"/>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29" name="Shape 3212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4692" style="width:73.92pt;height:0.47998pt;mso-position-horizontal-relative:char;mso-position-vertical-relative:line" coordsize="9387,60">
                <v:shape id="Shape 32130"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2214" w:author="Westerlund, Johan" w:date="2021-04-22T14:05:00Z">
            <w:rPr/>
          </w:rPrChange>
        </w:rPr>
        <w:t xml:space="preserve"> </w:t>
      </w:r>
    </w:p>
    <w:p w14:paraId="302B5A25" w14:textId="77777777" w:rsidR="00B21364" w:rsidRPr="00C63958" w:rsidRDefault="00945698">
      <w:pPr>
        <w:ind w:left="-5"/>
        <w:rPr>
          <w:lang w:val="en-GB"/>
          <w:rPrChange w:id="2215" w:author="Westerlund, Johan" w:date="2021-04-22T14:05:00Z">
            <w:rPr>
              <w:lang w:val="en-US"/>
            </w:rPr>
          </w:rPrChange>
        </w:rPr>
      </w:pPr>
      <w:r w:rsidRPr="00C63958">
        <w:rPr>
          <w:lang w:val="en-GB"/>
          <w:rPrChange w:id="2216" w:author="Westerlund, Johan" w:date="2021-04-22T14:05:00Z">
            <w:rPr>
              <w:lang w:val="en-US"/>
            </w:rPr>
          </w:rPrChange>
        </w:rPr>
        <w:t xml:space="preserve">To facilitate ongoing communication and awareness, stakeholders must be included in the implementation.  The participation of users and other stakeholders may be achieved in different ways, but should be documented in the QMS. </w:t>
      </w:r>
    </w:p>
    <w:p w14:paraId="0A2E133D" w14:textId="77777777" w:rsidR="00B21364" w:rsidRPr="00C63958" w:rsidRDefault="00945698">
      <w:pPr>
        <w:spacing w:after="139"/>
        <w:ind w:left="-5"/>
        <w:rPr>
          <w:lang w:val="en-GB"/>
          <w:rPrChange w:id="2217" w:author="Westerlund, Johan" w:date="2021-04-22T14:05:00Z">
            <w:rPr>
              <w:lang w:val="en-US"/>
            </w:rPr>
          </w:rPrChange>
        </w:rPr>
      </w:pPr>
      <w:r w:rsidRPr="00C63958">
        <w:rPr>
          <w:lang w:val="en-GB"/>
          <w:rPrChange w:id="2218" w:author="Westerlund, Johan" w:date="2021-04-22T14:05:00Z">
            <w:rPr>
              <w:lang w:val="en-US"/>
            </w:rPr>
          </w:rPrChange>
        </w:rPr>
        <w:t xml:space="preserve">As one of the measurements of the performance of the AtoN service, the Competent Authority should monitor information relating to stakeholder perception as to whether the organisation has met stakeholder requirements.  The methods of obtaining and using this information should be determined locally but could include: </w:t>
      </w:r>
    </w:p>
    <w:p w14:paraId="24A4BDD0" w14:textId="77777777" w:rsidR="00B21364" w:rsidRPr="00C63958" w:rsidRDefault="00945698">
      <w:pPr>
        <w:numPr>
          <w:ilvl w:val="0"/>
          <w:numId w:val="14"/>
        </w:numPr>
        <w:ind w:hanging="425"/>
        <w:rPr>
          <w:lang w:val="en-GB"/>
          <w:rPrChange w:id="2219" w:author="Westerlund, Johan" w:date="2021-04-22T14:05:00Z">
            <w:rPr/>
          </w:rPrChange>
        </w:rPr>
      </w:pPr>
      <w:r w:rsidRPr="00C63958">
        <w:rPr>
          <w:lang w:val="en-GB"/>
          <w:rPrChange w:id="2220" w:author="Westerlund, Johan" w:date="2021-04-22T14:05:00Z">
            <w:rPr/>
          </w:rPrChange>
        </w:rPr>
        <w:t xml:space="preserve">establishing ongoing consultative forums; </w:t>
      </w:r>
    </w:p>
    <w:p w14:paraId="5F12A64F" w14:textId="77777777" w:rsidR="00B21364" w:rsidRPr="00C63958" w:rsidRDefault="00945698">
      <w:pPr>
        <w:numPr>
          <w:ilvl w:val="0"/>
          <w:numId w:val="14"/>
        </w:numPr>
        <w:ind w:hanging="425"/>
        <w:rPr>
          <w:lang w:val="en-GB"/>
          <w:rPrChange w:id="2221" w:author="Westerlund, Johan" w:date="2021-04-22T14:05:00Z">
            <w:rPr>
              <w:lang w:val="en-US"/>
            </w:rPr>
          </w:rPrChange>
        </w:rPr>
      </w:pPr>
      <w:r w:rsidRPr="00C63958">
        <w:rPr>
          <w:lang w:val="en-GB"/>
          <w:rPrChange w:id="2222" w:author="Westerlund, Johan" w:date="2021-04-22T14:05:00Z">
            <w:rPr>
              <w:lang w:val="en-US"/>
            </w:rPr>
          </w:rPrChange>
        </w:rPr>
        <w:t xml:space="preserve">communicating implications of establishment of QMS; </w:t>
      </w:r>
    </w:p>
    <w:p w14:paraId="6983050E" w14:textId="77777777" w:rsidR="00B21364" w:rsidRPr="00C63958" w:rsidRDefault="00945698">
      <w:pPr>
        <w:numPr>
          <w:ilvl w:val="0"/>
          <w:numId w:val="14"/>
        </w:numPr>
        <w:ind w:hanging="425"/>
        <w:rPr>
          <w:lang w:val="en-GB"/>
          <w:rPrChange w:id="2223" w:author="Westerlund, Johan" w:date="2021-04-22T14:05:00Z">
            <w:rPr>
              <w:lang w:val="en-US"/>
            </w:rPr>
          </w:rPrChange>
        </w:rPr>
      </w:pPr>
      <w:r w:rsidRPr="00C63958">
        <w:rPr>
          <w:lang w:val="en-GB"/>
          <w:rPrChange w:id="2224" w:author="Westerlund, Johan" w:date="2021-04-22T14:05:00Z">
            <w:rPr>
              <w:lang w:val="en-US"/>
            </w:rPr>
          </w:rPrChange>
        </w:rPr>
        <w:t xml:space="preserve">ensuring stakeholders continue to receive the service to a consistent standard during implementation. </w:t>
      </w:r>
    </w:p>
    <w:p w14:paraId="6265DA8D" w14:textId="77777777" w:rsidR="00B21364" w:rsidRPr="00C63958" w:rsidRDefault="00945698">
      <w:pPr>
        <w:pStyle w:val="Heading2"/>
        <w:ind w:left="836" w:hanging="851"/>
        <w:rPr>
          <w:lang w:val="en-GB"/>
          <w:rPrChange w:id="2225" w:author="Westerlund, Johan" w:date="2021-04-22T14:05:00Z">
            <w:rPr/>
          </w:rPrChange>
        </w:rPr>
      </w:pPr>
      <w:bookmarkStart w:id="2226" w:name="_Toc53658290"/>
      <w:r w:rsidRPr="00C63958">
        <w:rPr>
          <w:lang w:val="en-GB"/>
          <w:rPrChange w:id="2227" w:author="Westerlund, Johan" w:date="2021-04-22T14:05:00Z">
            <w:rPr/>
          </w:rPrChange>
        </w:rPr>
        <w:t>RESOURCE MANAGEMENT</w:t>
      </w:r>
      <w:bookmarkEnd w:id="2226"/>
      <w:r w:rsidRPr="00C63958">
        <w:rPr>
          <w:lang w:val="en-GB"/>
          <w:rPrChange w:id="2228" w:author="Westerlund, Johan" w:date="2021-04-22T14:05:00Z">
            <w:rPr/>
          </w:rPrChange>
        </w:rPr>
        <w:t xml:space="preserve"> </w:t>
      </w:r>
    </w:p>
    <w:p w14:paraId="787E45B6" w14:textId="77777777" w:rsidR="00B21364" w:rsidRPr="00C63958" w:rsidRDefault="00945698">
      <w:pPr>
        <w:spacing w:after="31" w:line="259" w:lineRule="auto"/>
        <w:ind w:left="-30" w:firstLine="0"/>
        <w:rPr>
          <w:lang w:val="en-GB"/>
          <w:rPrChange w:id="2229" w:author="Westerlund, Johan" w:date="2021-04-22T14:05:00Z">
            <w:rPr/>
          </w:rPrChange>
        </w:rPr>
      </w:pPr>
      <w:r w:rsidRPr="00C03868">
        <w:rPr>
          <w:noProof/>
          <w:lang w:val="sv-SE" w:eastAsia="sv-SE"/>
        </w:rPr>
        <mc:AlternateContent>
          <mc:Choice Requires="wpg">
            <w:drawing>
              <wp:inline distT="0" distB="0" distL="0" distR="0" wp14:anchorId="1D73AA15" wp14:editId="7950A5BE">
                <wp:extent cx="938784" cy="6096"/>
                <wp:effectExtent l="0" t="0" r="0" b="0"/>
                <wp:docPr id="24693" name="Group 24693"/>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31" name="Shape 3213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4693" style="width:73.92pt;height:0.480011pt;mso-position-horizontal-relative:char;mso-position-vertical-relative:line" coordsize="9387,60">
                <v:shape id="Shape 32132"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2230" w:author="Westerlund, Johan" w:date="2021-04-22T14:05:00Z">
            <w:rPr/>
          </w:rPrChange>
        </w:rPr>
        <w:t xml:space="preserve"> </w:t>
      </w:r>
    </w:p>
    <w:p w14:paraId="1F4545F0" w14:textId="77777777" w:rsidR="00B21364" w:rsidRPr="00C63958" w:rsidRDefault="00945698">
      <w:pPr>
        <w:ind w:left="-5"/>
        <w:rPr>
          <w:lang w:val="en-GB"/>
          <w:rPrChange w:id="2231" w:author="Westerlund, Johan" w:date="2021-04-22T14:05:00Z">
            <w:rPr>
              <w:lang w:val="en-US"/>
            </w:rPr>
          </w:rPrChange>
        </w:rPr>
      </w:pPr>
      <w:r w:rsidRPr="00C63958">
        <w:rPr>
          <w:lang w:val="en-GB"/>
          <w:rPrChange w:id="2232" w:author="Westerlund, Johan" w:date="2021-04-22T14:05:00Z">
            <w:rPr>
              <w:lang w:val="en-US"/>
            </w:rPr>
          </w:rPrChange>
        </w:rPr>
        <w:t xml:space="preserve">Resources assigned to a process should be considered independently.  These resources may be owned by the entities responsible for the process, may be subcontracted, or may be identified by some other type of indirect transaction. </w:t>
      </w:r>
    </w:p>
    <w:p w14:paraId="3F98D48A" w14:textId="77777777" w:rsidR="00B21364" w:rsidRPr="00C63958" w:rsidRDefault="00945698">
      <w:pPr>
        <w:spacing w:after="135"/>
        <w:ind w:left="-5"/>
        <w:rPr>
          <w:lang w:val="en-GB"/>
          <w:rPrChange w:id="2233" w:author="Westerlund, Johan" w:date="2021-04-22T14:05:00Z">
            <w:rPr>
              <w:lang w:val="en-US"/>
            </w:rPr>
          </w:rPrChange>
        </w:rPr>
      </w:pPr>
      <w:r w:rsidRPr="00C63958">
        <w:rPr>
          <w:lang w:val="en-GB"/>
          <w:rPrChange w:id="2234" w:author="Westerlund, Johan" w:date="2021-04-22T14:05:00Z">
            <w:rPr>
              <w:lang w:val="en-US"/>
            </w:rPr>
          </w:rPrChange>
        </w:rPr>
        <w:t xml:space="preserve">Resources available to a Competent Authority for supporting the QMS can include: </w:t>
      </w:r>
    </w:p>
    <w:p w14:paraId="651E8F7E" w14:textId="77777777" w:rsidR="00B21364" w:rsidRPr="00C63958" w:rsidRDefault="00945698">
      <w:pPr>
        <w:numPr>
          <w:ilvl w:val="0"/>
          <w:numId w:val="15"/>
        </w:numPr>
        <w:ind w:hanging="426"/>
        <w:rPr>
          <w:lang w:val="en-GB"/>
          <w:rPrChange w:id="2235" w:author="Westerlund, Johan" w:date="2021-04-22T14:05:00Z">
            <w:rPr>
              <w:lang w:val="en-US"/>
            </w:rPr>
          </w:rPrChange>
        </w:rPr>
      </w:pPr>
      <w:r w:rsidRPr="00C63958">
        <w:rPr>
          <w:lang w:val="en-GB"/>
          <w:rPrChange w:id="2236" w:author="Westerlund, Johan" w:date="2021-04-22T14:05:00Z">
            <w:rPr>
              <w:lang w:val="en-US"/>
            </w:rPr>
          </w:rPrChange>
        </w:rPr>
        <w:t xml:space="preserve">infrastructure (e.g.  AtoN maintenance management system): </w:t>
      </w:r>
    </w:p>
    <w:p w14:paraId="6073BB0D" w14:textId="77777777" w:rsidR="00B21364" w:rsidRPr="00C63958" w:rsidRDefault="00945698">
      <w:pPr>
        <w:numPr>
          <w:ilvl w:val="0"/>
          <w:numId w:val="15"/>
        </w:numPr>
        <w:ind w:hanging="426"/>
        <w:rPr>
          <w:lang w:val="en-GB"/>
          <w:rPrChange w:id="2237" w:author="Westerlund, Johan" w:date="2021-04-22T14:05:00Z">
            <w:rPr/>
          </w:rPrChange>
        </w:rPr>
      </w:pPr>
      <w:r w:rsidRPr="00C63958">
        <w:rPr>
          <w:lang w:val="en-GB"/>
          <w:rPrChange w:id="2238" w:author="Westerlund, Johan" w:date="2021-04-22T14:05:00Z">
            <w:rPr/>
          </w:rPrChange>
        </w:rPr>
        <w:t xml:space="preserve">systems (hardware, software); </w:t>
      </w:r>
    </w:p>
    <w:p w14:paraId="52DBB93D" w14:textId="77777777" w:rsidR="00B21364" w:rsidRPr="00C63958" w:rsidRDefault="00945698">
      <w:pPr>
        <w:numPr>
          <w:ilvl w:val="0"/>
          <w:numId w:val="15"/>
        </w:numPr>
        <w:ind w:hanging="426"/>
        <w:rPr>
          <w:lang w:val="en-GB"/>
          <w:rPrChange w:id="2239" w:author="Westerlund, Johan" w:date="2021-04-22T14:05:00Z">
            <w:rPr/>
          </w:rPrChange>
        </w:rPr>
      </w:pPr>
      <w:r w:rsidRPr="00C63958">
        <w:rPr>
          <w:lang w:val="en-GB"/>
          <w:rPrChange w:id="2240" w:author="Westerlund, Johan" w:date="2021-04-22T14:05:00Z">
            <w:rPr/>
          </w:rPrChange>
        </w:rPr>
        <w:t xml:space="preserve">buildings; </w:t>
      </w:r>
    </w:p>
    <w:p w14:paraId="525E38FE" w14:textId="77777777" w:rsidR="00B21364" w:rsidRPr="00C63958" w:rsidRDefault="00945698">
      <w:pPr>
        <w:numPr>
          <w:ilvl w:val="0"/>
          <w:numId w:val="15"/>
        </w:numPr>
        <w:ind w:hanging="426"/>
        <w:rPr>
          <w:lang w:val="en-GB"/>
          <w:rPrChange w:id="2241" w:author="Westerlund, Johan" w:date="2021-04-22T14:05:00Z">
            <w:rPr/>
          </w:rPrChange>
        </w:rPr>
      </w:pPr>
      <w:r w:rsidRPr="00C63958">
        <w:rPr>
          <w:lang w:val="en-GB"/>
          <w:rPrChange w:id="2242" w:author="Westerlund, Johan" w:date="2021-04-22T14:05:00Z">
            <w:rPr/>
          </w:rPrChange>
        </w:rPr>
        <w:t xml:space="preserve">logistics e.g. transport; </w:t>
      </w:r>
    </w:p>
    <w:p w14:paraId="03BD4E54" w14:textId="77777777" w:rsidR="00B21364" w:rsidRPr="00C63958" w:rsidRDefault="00945698">
      <w:pPr>
        <w:numPr>
          <w:ilvl w:val="0"/>
          <w:numId w:val="15"/>
        </w:numPr>
        <w:ind w:hanging="426"/>
        <w:rPr>
          <w:lang w:val="en-GB"/>
          <w:rPrChange w:id="2243" w:author="Westerlund, Johan" w:date="2021-04-22T14:05:00Z">
            <w:rPr>
              <w:lang w:val="en-US"/>
            </w:rPr>
          </w:rPrChange>
        </w:rPr>
      </w:pPr>
      <w:r w:rsidRPr="00C63958">
        <w:rPr>
          <w:lang w:val="en-GB"/>
          <w:rPrChange w:id="2244" w:author="Westerlund, Johan" w:date="2021-04-22T14:05:00Z">
            <w:rPr>
              <w:lang w:val="en-US"/>
            </w:rPr>
          </w:rPrChange>
        </w:rPr>
        <w:t xml:space="preserve">working environment (Health and safety); </w:t>
      </w:r>
    </w:p>
    <w:p w14:paraId="1072AF21" w14:textId="77777777" w:rsidR="00B21364" w:rsidRPr="00C63958" w:rsidRDefault="00945698">
      <w:pPr>
        <w:numPr>
          <w:ilvl w:val="0"/>
          <w:numId w:val="15"/>
        </w:numPr>
        <w:ind w:hanging="426"/>
        <w:rPr>
          <w:lang w:val="en-GB"/>
          <w:rPrChange w:id="2245" w:author="Westerlund, Johan" w:date="2021-04-22T14:05:00Z">
            <w:rPr/>
          </w:rPrChange>
        </w:rPr>
      </w:pPr>
      <w:r w:rsidRPr="00C63958">
        <w:rPr>
          <w:lang w:val="en-GB"/>
          <w:rPrChange w:id="2246" w:author="Westerlund, Johan" w:date="2021-04-22T14:05:00Z">
            <w:rPr/>
          </w:rPrChange>
        </w:rPr>
        <w:t xml:space="preserve">financial; </w:t>
      </w:r>
    </w:p>
    <w:p w14:paraId="1AB54AD3" w14:textId="77777777" w:rsidR="00B21364" w:rsidRPr="00C63958" w:rsidRDefault="00945698">
      <w:pPr>
        <w:numPr>
          <w:ilvl w:val="0"/>
          <w:numId w:val="15"/>
        </w:numPr>
        <w:ind w:hanging="426"/>
        <w:rPr>
          <w:lang w:val="en-GB"/>
          <w:rPrChange w:id="2247" w:author="Westerlund, Johan" w:date="2021-04-22T14:05:00Z">
            <w:rPr/>
          </w:rPrChange>
        </w:rPr>
      </w:pPr>
      <w:r w:rsidRPr="00C63958">
        <w:rPr>
          <w:lang w:val="en-GB"/>
          <w:rPrChange w:id="2248" w:author="Westerlund, Johan" w:date="2021-04-22T14:05:00Z">
            <w:rPr/>
          </w:rPrChange>
        </w:rPr>
        <w:t xml:space="preserve">people. </w:t>
      </w:r>
    </w:p>
    <w:p w14:paraId="38043F38" w14:textId="77777777" w:rsidR="00B21364" w:rsidRPr="00C63958" w:rsidRDefault="00945698">
      <w:pPr>
        <w:pStyle w:val="Heading2"/>
        <w:ind w:left="836" w:hanging="851"/>
        <w:rPr>
          <w:lang w:val="en-GB"/>
          <w:rPrChange w:id="2249" w:author="Westerlund, Johan" w:date="2021-04-22T14:05:00Z">
            <w:rPr/>
          </w:rPrChange>
        </w:rPr>
      </w:pPr>
      <w:bookmarkStart w:id="2250" w:name="_Toc53658291"/>
      <w:r w:rsidRPr="00C63958">
        <w:rPr>
          <w:lang w:val="en-GB"/>
          <w:rPrChange w:id="2251" w:author="Westerlund, Johan" w:date="2021-04-22T14:05:00Z">
            <w:rPr/>
          </w:rPrChange>
        </w:rPr>
        <w:lastRenderedPageBreak/>
        <w:t>PROVISION OF SERVICES</w:t>
      </w:r>
      <w:bookmarkEnd w:id="2250"/>
      <w:r w:rsidRPr="00C63958">
        <w:rPr>
          <w:lang w:val="en-GB"/>
          <w:rPrChange w:id="2252" w:author="Westerlund, Johan" w:date="2021-04-22T14:05:00Z">
            <w:rPr/>
          </w:rPrChange>
        </w:rPr>
        <w:t xml:space="preserve"> </w:t>
      </w:r>
    </w:p>
    <w:p w14:paraId="15FA1486" w14:textId="77777777" w:rsidR="00B21364" w:rsidRPr="00C63958" w:rsidRDefault="00945698">
      <w:pPr>
        <w:spacing w:after="31" w:line="259" w:lineRule="auto"/>
        <w:ind w:left="-30" w:firstLine="0"/>
        <w:rPr>
          <w:lang w:val="en-GB"/>
          <w:rPrChange w:id="2253" w:author="Westerlund, Johan" w:date="2021-04-22T14:05:00Z">
            <w:rPr/>
          </w:rPrChange>
        </w:rPr>
      </w:pPr>
      <w:r w:rsidRPr="00C03868">
        <w:rPr>
          <w:noProof/>
          <w:lang w:val="sv-SE" w:eastAsia="sv-SE"/>
        </w:rPr>
        <mc:AlternateContent>
          <mc:Choice Requires="wpg">
            <w:drawing>
              <wp:inline distT="0" distB="0" distL="0" distR="0" wp14:anchorId="25F35A1E" wp14:editId="03D5008D">
                <wp:extent cx="938784" cy="6097"/>
                <wp:effectExtent l="0" t="0" r="0" b="0"/>
                <wp:docPr id="24694" name="Group 24694"/>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33" name="Shape 3213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4694" style="width:73.92pt;height:0.480042pt;mso-position-horizontal-relative:char;mso-position-vertical-relative:line" coordsize="9387,60">
                <v:shape id="Shape 32134"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2254" w:author="Westerlund, Johan" w:date="2021-04-22T14:05:00Z">
            <w:rPr/>
          </w:rPrChange>
        </w:rPr>
        <w:t xml:space="preserve"> </w:t>
      </w:r>
    </w:p>
    <w:p w14:paraId="35F20F9A" w14:textId="77777777" w:rsidR="00B21364" w:rsidRPr="00C63958" w:rsidRDefault="00945698">
      <w:pPr>
        <w:ind w:left="-5"/>
        <w:rPr>
          <w:lang w:val="en-GB"/>
          <w:rPrChange w:id="2255" w:author="Westerlund, Johan" w:date="2021-04-22T14:05:00Z">
            <w:rPr>
              <w:lang w:val="en-US"/>
            </w:rPr>
          </w:rPrChange>
        </w:rPr>
      </w:pPr>
      <w:r w:rsidRPr="00C63958">
        <w:rPr>
          <w:lang w:val="en-GB"/>
          <w:rPrChange w:id="2256" w:author="Westerlund, Johan" w:date="2021-04-22T14:05:00Z">
            <w:rPr>
              <w:lang w:val="en-US"/>
            </w:rPr>
          </w:rPrChange>
        </w:rPr>
        <w:t xml:space="preserve">The Competent Authority should monitor and measure the characteristics of the service provided to verify that service requirements have been met.  This should be carried out at appropriate stages of the service realisation process in accordance with the planned arrangements. </w:t>
      </w:r>
    </w:p>
    <w:p w14:paraId="224D6642" w14:textId="77777777" w:rsidR="00B21364" w:rsidRPr="00C63958" w:rsidRDefault="00945698">
      <w:pPr>
        <w:pStyle w:val="Heading2"/>
        <w:ind w:left="836" w:hanging="851"/>
        <w:rPr>
          <w:lang w:val="en-GB"/>
          <w:rPrChange w:id="2257" w:author="Westerlund, Johan" w:date="2021-04-22T14:05:00Z">
            <w:rPr/>
          </w:rPrChange>
        </w:rPr>
      </w:pPr>
      <w:bookmarkStart w:id="2258" w:name="_Toc53658292"/>
      <w:r w:rsidRPr="00C63958">
        <w:rPr>
          <w:lang w:val="en-GB"/>
          <w:rPrChange w:id="2259" w:author="Westerlund, Johan" w:date="2021-04-22T14:05:00Z">
            <w:rPr/>
          </w:rPrChange>
        </w:rPr>
        <w:t>PERFORMANCE MEASUREMENT</w:t>
      </w:r>
      <w:bookmarkEnd w:id="2258"/>
      <w:r w:rsidRPr="00C63958">
        <w:rPr>
          <w:lang w:val="en-GB"/>
          <w:rPrChange w:id="2260" w:author="Westerlund, Johan" w:date="2021-04-22T14:05:00Z">
            <w:rPr/>
          </w:rPrChange>
        </w:rPr>
        <w:t xml:space="preserve"> </w:t>
      </w:r>
    </w:p>
    <w:p w14:paraId="0E58A741" w14:textId="77777777" w:rsidR="00B21364" w:rsidRPr="00C63958" w:rsidRDefault="00945698">
      <w:pPr>
        <w:spacing w:after="31" w:line="259" w:lineRule="auto"/>
        <w:ind w:left="-30" w:firstLine="0"/>
        <w:rPr>
          <w:lang w:val="en-GB"/>
          <w:rPrChange w:id="2261" w:author="Westerlund, Johan" w:date="2021-04-22T14:05:00Z">
            <w:rPr/>
          </w:rPrChange>
        </w:rPr>
      </w:pPr>
      <w:r w:rsidRPr="00C03868">
        <w:rPr>
          <w:noProof/>
          <w:lang w:val="sv-SE" w:eastAsia="sv-SE"/>
        </w:rPr>
        <mc:AlternateContent>
          <mc:Choice Requires="wpg">
            <w:drawing>
              <wp:inline distT="0" distB="0" distL="0" distR="0" wp14:anchorId="1D82D7EC" wp14:editId="3FA24323">
                <wp:extent cx="938784" cy="6096"/>
                <wp:effectExtent l="0" t="0" r="0" b="0"/>
                <wp:docPr id="25494" name="Group 25494"/>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35" name="Shape 32135"/>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5494" style="width:73.92pt;height:0.47998pt;mso-position-horizontal-relative:char;mso-position-vertical-relative:line" coordsize="9387,60">
                <v:shape id="Shape 32136"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2262" w:author="Westerlund, Johan" w:date="2021-04-22T14:05:00Z">
            <w:rPr/>
          </w:rPrChange>
        </w:rPr>
        <w:t xml:space="preserve"> </w:t>
      </w:r>
    </w:p>
    <w:p w14:paraId="7A1521B5" w14:textId="77777777" w:rsidR="00B21364" w:rsidRPr="00C63958" w:rsidRDefault="00945698">
      <w:pPr>
        <w:ind w:left="-5"/>
        <w:rPr>
          <w:lang w:val="en-GB"/>
          <w:rPrChange w:id="2263" w:author="Westerlund, Johan" w:date="2021-04-22T14:05:00Z">
            <w:rPr>
              <w:lang w:val="en-US"/>
            </w:rPr>
          </w:rPrChange>
        </w:rPr>
      </w:pPr>
      <w:r w:rsidRPr="00C63958">
        <w:rPr>
          <w:lang w:val="en-GB"/>
          <w:rPrChange w:id="2264" w:author="Westerlund, Johan" w:date="2021-04-22T14:05:00Z">
            <w:rPr>
              <w:lang w:val="en-US"/>
            </w:rPr>
          </w:rPrChange>
        </w:rPr>
        <w:t xml:space="preserve">The Competent Authority should apply suitable methods for monitoring and, where applicable, measurement of the QMS processes. These methods should demonstrate the ability of the processes to achieve planned results.  When planned results are not achieved, corrective action should be taken, as appropriate, to ensure conformity. </w:t>
      </w:r>
    </w:p>
    <w:p w14:paraId="17BB0655" w14:textId="77777777" w:rsidR="00B21364" w:rsidRPr="00C63958" w:rsidRDefault="00945698">
      <w:pPr>
        <w:spacing w:after="139"/>
        <w:ind w:left="-5"/>
        <w:rPr>
          <w:lang w:val="en-GB"/>
          <w:rPrChange w:id="2265" w:author="Westerlund, Johan" w:date="2021-04-22T14:05:00Z">
            <w:rPr>
              <w:lang w:val="en-US"/>
            </w:rPr>
          </w:rPrChange>
        </w:rPr>
      </w:pPr>
      <w:r w:rsidRPr="00C63958">
        <w:rPr>
          <w:lang w:val="en-GB"/>
          <w:rPrChange w:id="2266" w:author="Westerlund, Johan" w:date="2021-04-22T14:05:00Z">
            <w:rPr>
              <w:lang w:val="en-US"/>
            </w:rPr>
          </w:rPrChange>
        </w:rPr>
        <w:t xml:space="preserve">The performance management process involves creating and maintaining a system for comparing performance against key performance indicators and would normally include: </w:t>
      </w:r>
    </w:p>
    <w:p w14:paraId="7CEE9BCE" w14:textId="77777777" w:rsidR="00B21364" w:rsidRPr="00C63958" w:rsidRDefault="00945698">
      <w:pPr>
        <w:numPr>
          <w:ilvl w:val="0"/>
          <w:numId w:val="16"/>
        </w:numPr>
        <w:ind w:hanging="425"/>
        <w:rPr>
          <w:lang w:val="en-GB"/>
          <w:rPrChange w:id="2267" w:author="Westerlund, Johan" w:date="2021-04-22T14:05:00Z">
            <w:rPr>
              <w:lang w:val="en-US"/>
            </w:rPr>
          </w:rPrChange>
        </w:rPr>
      </w:pPr>
      <w:r w:rsidRPr="00C63958">
        <w:rPr>
          <w:lang w:val="en-GB"/>
          <w:rPrChange w:id="2268" w:author="Westerlund, Johan" w:date="2021-04-22T14:05:00Z">
            <w:rPr>
              <w:lang w:val="en-US"/>
            </w:rPr>
          </w:rPrChange>
        </w:rPr>
        <w:t xml:space="preserve">collection, analysis &amp; reporting of performance data; </w:t>
      </w:r>
    </w:p>
    <w:p w14:paraId="68DC1F20" w14:textId="77777777" w:rsidR="00B21364" w:rsidRPr="00C63958" w:rsidRDefault="00945698">
      <w:pPr>
        <w:numPr>
          <w:ilvl w:val="0"/>
          <w:numId w:val="16"/>
        </w:numPr>
        <w:ind w:hanging="425"/>
        <w:rPr>
          <w:lang w:val="en-GB"/>
          <w:rPrChange w:id="2269" w:author="Westerlund, Johan" w:date="2021-04-22T14:05:00Z">
            <w:rPr>
              <w:lang w:val="en-US"/>
            </w:rPr>
          </w:rPrChange>
        </w:rPr>
      </w:pPr>
      <w:r w:rsidRPr="00C63958">
        <w:rPr>
          <w:lang w:val="en-GB"/>
          <w:rPrChange w:id="2270" w:author="Westerlund, Johan" w:date="2021-04-22T14:05:00Z">
            <w:rPr>
              <w:lang w:val="en-US"/>
            </w:rPr>
          </w:rPrChange>
        </w:rPr>
        <w:t xml:space="preserve">feedback to process owner/service provider; </w:t>
      </w:r>
    </w:p>
    <w:p w14:paraId="5FA3010A" w14:textId="77777777" w:rsidR="00B21364" w:rsidRPr="00C63958" w:rsidRDefault="00945698">
      <w:pPr>
        <w:numPr>
          <w:ilvl w:val="0"/>
          <w:numId w:val="16"/>
        </w:numPr>
        <w:ind w:hanging="425"/>
        <w:rPr>
          <w:lang w:val="en-GB"/>
          <w:rPrChange w:id="2271" w:author="Westerlund, Johan" w:date="2021-04-22T14:05:00Z">
            <w:rPr>
              <w:lang w:val="en-US"/>
            </w:rPr>
          </w:rPrChange>
        </w:rPr>
      </w:pPr>
      <w:r w:rsidRPr="00C63958">
        <w:rPr>
          <w:lang w:val="en-GB"/>
          <w:rPrChange w:id="2272" w:author="Westerlund, Johan" w:date="2021-04-22T14:05:00Z">
            <w:rPr>
              <w:lang w:val="en-US"/>
            </w:rPr>
          </w:rPrChange>
        </w:rPr>
        <w:t xml:space="preserve">corrective action including refining processes where necessary. </w:t>
      </w:r>
    </w:p>
    <w:p w14:paraId="0B6BC47D" w14:textId="77777777" w:rsidR="00B21364" w:rsidRPr="00C63958" w:rsidRDefault="00945698">
      <w:pPr>
        <w:pStyle w:val="Heading2"/>
        <w:ind w:left="836" w:hanging="851"/>
        <w:rPr>
          <w:lang w:val="en-GB"/>
          <w:rPrChange w:id="2273" w:author="Westerlund, Johan" w:date="2021-04-22T14:05:00Z">
            <w:rPr/>
          </w:rPrChange>
        </w:rPr>
      </w:pPr>
      <w:bookmarkStart w:id="2274" w:name="_Toc53658293"/>
      <w:r w:rsidRPr="00C63958">
        <w:rPr>
          <w:lang w:val="en-GB"/>
          <w:rPrChange w:id="2275" w:author="Westerlund, Johan" w:date="2021-04-22T14:05:00Z">
            <w:rPr/>
          </w:rPrChange>
        </w:rPr>
        <w:t>AUDITING</w:t>
      </w:r>
      <w:bookmarkEnd w:id="2274"/>
      <w:r w:rsidRPr="00C63958">
        <w:rPr>
          <w:lang w:val="en-GB"/>
          <w:rPrChange w:id="2276" w:author="Westerlund, Johan" w:date="2021-04-22T14:05:00Z">
            <w:rPr/>
          </w:rPrChange>
        </w:rPr>
        <w:t xml:space="preserve"> </w:t>
      </w:r>
    </w:p>
    <w:p w14:paraId="405D9972" w14:textId="77777777" w:rsidR="00B21364" w:rsidRPr="00C63958" w:rsidRDefault="00945698">
      <w:pPr>
        <w:spacing w:after="31" w:line="259" w:lineRule="auto"/>
        <w:ind w:left="-30" w:firstLine="0"/>
        <w:rPr>
          <w:lang w:val="en-GB"/>
          <w:rPrChange w:id="2277" w:author="Westerlund, Johan" w:date="2021-04-22T14:05:00Z">
            <w:rPr/>
          </w:rPrChange>
        </w:rPr>
      </w:pPr>
      <w:r w:rsidRPr="00C03868">
        <w:rPr>
          <w:noProof/>
          <w:lang w:val="sv-SE" w:eastAsia="sv-SE"/>
        </w:rPr>
        <mc:AlternateContent>
          <mc:Choice Requires="wpg">
            <w:drawing>
              <wp:inline distT="0" distB="0" distL="0" distR="0" wp14:anchorId="4EF67DB7" wp14:editId="6141B3D0">
                <wp:extent cx="938784" cy="6097"/>
                <wp:effectExtent l="0" t="0" r="0" b="0"/>
                <wp:docPr id="25495" name="Group 25495"/>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37" name="Shape 3213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5495" style="width:73.92pt;height:0.480042pt;mso-position-horizontal-relative:char;mso-position-vertical-relative:line" coordsize="9387,60">
                <v:shape id="Shape 32138"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2278" w:author="Westerlund, Johan" w:date="2021-04-22T14:05:00Z">
            <w:rPr/>
          </w:rPrChange>
        </w:rPr>
        <w:t xml:space="preserve"> </w:t>
      </w:r>
    </w:p>
    <w:p w14:paraId="61D4806E" w14:textId="77777777" w:rsidR="00B21364" w:rsidRPr="00C63958" w:rsidRDefault="00945698">
      <w:pPr>
        <w:spacing w:after="141"/>
        <w:ind w:left="-5"/>
        <w:rPr>
          <w:lang w:val="en-GB"/>
          <w:rPrChange w:id="2279" w:author="Westerlund, Johan" w:date="2021-04-22T14:05:00Z">
            <w:rPr>
              <w:lang w:val="en-US"/>
            </w:rPr>
          </w:rPrChange>
        </w:rPr>
      </w:pPr>
      <w:r w:rsidRPr="00C63958">
        <w:rPr>
          <w:lang w:val="en-GB"/>
          <w:rPrChange w:id="2280" w:author="Westerlund, Johan" w:date="2021-04-22T14:05:00Z">
            <w:rPr>
              <w:lang w:val="en-US"/>
            </w:rPr>
          </w:rPrChange>
        </w:rPr>
        <w:t>Initial verification of the implementation of a QMS would normally be carried out through an audit process. The framework for these audit processes are usually based on international or national standards.</w:t>
      </w:r>
      <w:r w:rsidRPr="00C63958">
        <w:rPr>
          <w:vertAlign w:val="superscript"/>
          <w:lang w:val="en-GB"/>
          <w:rPrChange w:id="2281" w:author="Westerlund, Johan" w:date="2021-04-22T14:05:00Z">
            <w:rPr>
              <w:vertAlign w:val="superscript"/>
            </w:rPr>
          </w:rPrChange>
        </w:rPr>
        <w:footnoteReference w:id="3"/>
      </w:r>
      <w:r w:rsidRPr="00C63958">
        <w:rPr>
          <w:lang w:val="en-GB"/>
          <w:rPrChange w:id="2285" w:author="Westerlund, Johan" w:date="2021-04-22T14:05:00Z">
            <w:rPr>
              <w:lang w:val="en-US"/>
            </w:rPr>
          </w:rPrChange>
        </w:rPr>
        <w:t xml:space="preserve"> </w:t>
      </w:r>
    </w:p>
    <w:p w14:paraId="04CC487D" w14:textId="77777777" w:rsidR="00B21364" w:rsidRPr="00C63958" w:rsidRDefault="00945698">
      <w:pPr>
        <w:spacing w:after="139"/>
        <w:ind w:left="-5"/>
        <w:rPr>
          <w:lang w:val="en-GB"/>
          <w:rPrChange w:id="2286" w:author="Westerlund, Johan" w:date="2021-04-22T14:05:00Z">
            <w:rPr>
              <w:lang w:val="en-US"/>
            </w:rPr>
          </w:rPrChange>
        </w:rPr>
      </w:pPr>
      <w:r w:rsidRPr="00C63958">
        <w:rPr>
          <w:lang w:val="en-GB"/>
          <w:rPrChange w:id="2287" w:author="Westerlund, Johan" w:date="2021-04-22T14:05:00Z">
            <w:rPr>
              <w:lang w:val="en-US"/>
            </w:rPr>
          </w:rPrChange>
        </w:rPr>
        <w:t xml:space="preserve">The Competent Authority should conduct internal and/or external audits at planned intervals to determine whether the QMS: </w:t>
      </w:r>
    </w:p>
    <w:p w14:paraId="2C059E88" w14:textId="77777777" w:rsidR="00B21364" w:rsidRPr="00C63958" w:rsidRDefault="00945698">
      <w:pPr>
        <w:numPr>
          <w:ilvl w:val="0"/>
          <w:numId w:val="17"/>
        </w:numPr>
        <w:spacing w:after="139"/>
        <w:ind w:hanging="425"/>
        <w:rPr>
          <w:lang w:val="en-GB"/>
          <w:rPrChange w:id="2288" w:author="Westerlund, Johan" w:date="2021-04-22T14:05:00Z">
            <w:rPr>
              <w:lang w:val="en-US"/>
            </w:rPr>
          </w:rPrChange>
        </w:rPr>
      </w:pPr>
      <w:r w:rsidRPr="00C63958">
        <w:rPr>
          <w:lang w:val="en-GB"/>
          <w:rPrChange w:id="2289" w:author="Westerlund, Johan" w:date="2021-04-22T14:05:00Z">
            <w:rPr>
              <w:lang w:val="en-US"/>
            </w:rPr>
          </w:rPrChange>
        </w:rPr>
        <w:t xml:space="preserve">conforms to the planned arrangements and to the QMS requirements established by the Competent Authority; </w:t>
      </w:r>
    </w:p>
    <w:p w14:paraId="6E9F86F1" w14:textId="77777777" w:rsidR="00B21364" w:rsidRPr="00C63958" w:rsidRDefault="00945698">
      <w:pPr>
        <w:numPr>
          <w:ilvl w:val="0"/>
          <w:numId w:val="17"/>
        </w:numPr>
        <w:spacing w:after="278"/>
        <w:ind w:hanging="425"/>
        <w:rPr>
          <w:lang w:val="en-GB"/>
          <w:rPrChange w:id="2290" w:author="Westerlund, Johan" w:date="2021-04-22T14:05:00Z">
            <w:rPr>
              <w:lang w:val="en-US"/>
            </w:rPr>
          </w:rPrChange>
        </w:rPr>
      </w:pPr>
      <w:r w:rsidRPr="00C63958">
        <w:rPr>
          <w:lang w:val="en-GB"/>
          <w:rPrChange w:id="2291" w:author="Westerlund, Johan" w:date="2021-04-22T14:05:00Z">
            <w:rPr>
              <w:lang w:val="en-US"/>
            </w:rPr>
          </w:rPrChange>
        </w:rPr>
        <w:t xml:space="preserve">is effectively implemented and maintained. </w:t>
      </w:r>
    </w:p>
    <w:p w14:paraId="7908CCF3" w14:textId="77777777" w:rsidR="00B21364" w:rsidRPr="00C63958" w:rsidRDefault="00945698">
      <w:pPr>
        <w:pStyle w:val="Heading1"/>
        <w:ind w:left="694" w:hanging="709"/>
        <w:rPr>
          <w:lang w:val="en-GB"/>
          <w:rPrChange w:id="2292" w:author="Westerlund, Johan" w:date="2021-04-22T14:05:00Z">
            <w:rPr/>
          </w:rPrChange>
        </w:rPr>
      </w:pPr>
      <w:bookmarkStart w:id="2293" w:name="_Toc53658294"/>
      <w:r w:rsidRPr="00C63958">
        <w:rPr>
          <w:lang w:val="en-GB"/>
          <w:rPrChange w:id="2294" w:author="Westerlund, Johan" w:date="2021-04-22T14:05:00Z">
            <w:rPr/>
          </w:rPrChange>
        </w:rPr>
        <w:t>MAINTAINING A QUALITY MANAGEMENT SYSTEM</w:t>
      </w:r>
      <w:bookmarkEnd w:id="2293"/>
      <w:r w:rsidRPr="00C63958">
        <w:rPr>
          <w:lang w:val="en-GB"/>
          <w:rPrChange w:id="2295" w:author="Westerlund, Johan" w:date="2021-04-22T14:05:00Z">
            <w:rPr/>
          </w:rPrChange>
        </w:rPr>
        <w:t xml:space="preserve"> </w:t>
      </w:r>
    </w:p>
    <w:p w14:paraId="61AB7ACA" w14:textId="77777777" w:rsidR="00B21364" w:rsidRPr="00C63958" w:rsidRDefault="00945698">
      <w:pPr>
        <w:spacing w:after="97" w:line="259" w:lineRule="auto"/>
        <w:ind w:left="-30" w:firstLine="0"/>
        <w:rPr>
          <w:lang w:val="en-GB"/>
          <w:rPrChange w:id="2296" w:author="Westerlund, Johan" w:date="2021-04-22T14:05:00Z">
            <w:rPr/>
          </w:rPrChange>
        </w:rPr>
      </w:pPr>
      <w:r w:rsidRPr="00C03868">
        <w:rPr>
          <w:noProof/>
          <w:lang w:val="sv-SE" w:eastAsia="sv-SE"/>
        </w:rPr>
        <mc:AlternateContent>
          <mc:Choice Requires="wpg">
            <w:drawing>
              <wp:inline distT="0" distB="0" distL="0" distR="0" wp14:anchorId="309C26B4" wp14:editId="71858FB2">
                <wp:extent cx="937260" cy="12192"/>
                <wp:effectExtent l="0" t="0" r="0" b="0"/>
                <wp:docPr id="25496" name="Group 25496"/>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39" name="Shape 32139"/>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5496" style="width:73.8pt;height:0.960022pt;mso-position-horizontal-relative:char;mso-position-vertical-relative:line" coordsize="9372,121">
                <v:shape id="Shape 32140"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C63958">
        <w:rPr>
          <w:lang w:val="en-GB"/>
          <w:rPrChange w:id="2297" w:author="Westerlund, Johan" w:date="2021-04-22T14:05:00Z">
            <w:rPr/>
          </w:rPrChange>
        </w:rPr>
        <w:t xml:space="preserve"> </w:t>
      </w:r>
    </w:p>
    <w:p w14:paraId="0A92829C" w14:textId="77777777" w:rsidR="00B21364" w:rsidRPr="00C63958" w:rsidRDefault="00945698">
      <w:pPr>
        <w:ind w:left="-5"/>
        <w:rPr>
          <w:lang w:val="en-GB"/>
          <w:rPrChange w:id="2298" w:author="Westerlund, Johan" w:date="2021-04-22T14:05:00Z">
            <w:rPr>
              <w:lang w:val="en-US"/>
            </w:rPr>
          </w:rPrChange>
        </w:rPr>
      </w:pPr>
      <w:r w:rsidRPr="00C63958">
        <w:rPr>
          <w:lang w:val="en-GB"/>
          <w:rPrChange w:id="2299" w:author="Westerlund, Johan" w:date="2021-04-22T14:05:00Z">
            <w:rPr>
              <w:lang w:val="en-US"/>
            </w:rPr>
          </w:rPrChange>
        </w:rPr>
        <w:t xml:space="preserve">Once a QMS has been developed and implemented, organisations must strive for the satisfaction of their stakeholders and the continual improvement of the QMS. Continual improvement is a process of increasing the effectiveness of the organisation to fulfil its quality policy requirements and defined quality objectives. </w:t>
      </w:r>
    </w:p>
    <w:p w14:paraId="31A94B60" w14:textId="77777777" w:rsidR="00B21364" w:rsidRPr="00C63958" w:rsidRDefault="00945698">
      <w:pPr>
        <w:ind w:left="-5"/>
        <w:rPr>
          <w:lang w:val="en-GB"/>
          <w:rPrChange w:id="2300" w:author="Westerlund, Johan" w:date="2021-04-22T14:05:00Z">
            <w:rPr>
              <w:lang w:val="en-US"/>
            </w:rPr>
          </w:rPrChange>
        </w:rPr>
      </w:pPr>
      <w:r w:rsidRPr="00C63958">
        <w:rPr>
          <w:lang w:val="en-GB"/>
          <w:rPrChange w:id="2301" w:author="Westerlund, Johan" w:date="2021-04-22T14:05:00Z">
            <w:rPr>
              <w:lang w:val="en-US"/>
            </w:rPr>
          </w:rPrChange>
        </w:rPr>
        <w:t xml:space="preserve">This section provides AtoN organisations with a basic platform for maintaining a QMS so that they can extend beyond compliance into business improvement.  Organisations can learn to use the QMS as a business tool to improve performance and efficiency of their processes. </w:t>
      </w:r>
    </w:p>
    <w:p w14:paraId="46BD7E43" w14:textId="77777777" w:rsidR="00B21364" w:rsidRPr="00C63958" w:rsidRDefault="00945698">
      <w:pPr>
        <w:spacing w:after="147"/>
        <w:ind w:left="-5"/>
        <w:rPr>
          <w:lang w:val="en-GB"/>
          <w:rPrChange w:id="2302" w:author="Westerlund, Johan" w:date="2021-04-22T14:05:00Z">
            <w:rPr>
              <w:lang w:val="en-US"/>
            </w:rPr>
          </w:rPrChange>
        </w:rPr>
      </w:pPr>
      <w:r w:rsidRPr="00C63958">
        <w:rPr>
          <w:lang w:val="en-GB"/>
          <w:rPrChange w:id="2303" w:author="Westerlund, Johan" w:date="2021-04-22T14:05:00Z">
            <w:rPr>
              <w:lang w:val="en-US"/>
            </w:rPr>
          </w:rPrChange>
        </w:rPr>
        <w:t xml:space="preserve">In maintaining an effective QMS the focus should be on continual business improvement.  This should be fostered and led by senior management of an organisation.  A QMS is a dynamic system that should be continually reviewed and updated in order to operate effectively. </w:t>
      </w:r>
    </w:p>
    <w:p w14:paraId="6EA1A8C1" w14:textId="77777777" w:rsidR="00B21364" w:rsidRPr="00C63958" w:rsidRDefault="00945698">
      <w:pPr>
        <w:pStyle w:val="Heading2"/>
        <w:ind w:left="836" w:hanging="851"/>
        <w:rPr>
          <w:lang w:val="en-GB"/>
          <w:rPrChange w:id="2304" w:author="Westerlund, Johan" w:date="2021-04-22T14:05:00Z">
            <w:rPr/>
          </w:rPrChange>
        </w:rPr>
      </w:pPr>
      <w:bookmarkStart w:id="2305" w:name="_Toc53658295"/>
      <w:r w:rsidRPr="00C63958">
        <w:rPr>
          <w:lang w:val="en-GB"/>
          <w:rPrChange w:id="2306" w:author="Westerlund, Johan" w:date="2021-04-22T14:05:00Z">
            <w:rPr/>
          </w:rPrChange>
        </w:rPr>
        <w:t>CHARACTERISTICS OF AN EFFECTIVE QMS</w:t>
      </w:r>
      <w:bookmarkEnd w:id="2305"/>
      <w:r w:rsidRPr="00C63958">
        <w:rPr>
          <w:lang w:val="en-GB"/>
          <w:rPrChange w:id="2307" w:author="Westerlund, Johan" w:date="2021-04-22T14:05:00Z">
            <w:rPr/>
          </w:rPrChange>
        </w:rPr>
        <w:t xml:space="preserve"> </w:t>
      </w:r>
    </w:p>
    <w:p w14:paraId="4AD3DAD7" w14:textId="77777777" w:rsidR="00B21364" w:rsidRPr="00C63958" w:rsidRDefault="00945698">
      <w:pPr>
        <w:spacing w:after="31" w:line="259" w:lineRule="auto"/>
        <w:ind w:left="-30" w:firstLine="0"/>
        <w:rPr>
          <w:lang w:val="en-GB"/>
          <w:rPrChange w:id="2308" w:author="Westerlund, Johan" w:date="2021-04-22T14:05:00Z">
            <w:rPr/>
          </w:rPrChange>
        </w:rPr>
      </w:pPr>
      <w:r w:rsidRPr="00C03868">
        <w:rPr>
          <w:noProof/>
          <w:lang w:val="sv-SE" w:eastAsia="sv-SE"/>
        </w:rPr>
        <mc:AlternateContent>
          <mc:Choice Requires="wpg">
            <w:drawing>
              <wp:inline distT="0" distB="0" distL="0" distR="0" wp14:anchorId="2BE6845F" wp14:editId="4570E8C8">
                <wp:extent cx="938784" cy="6096"/>
                <wp:effectExtent l="0" t="0" r="0" b="0"/>
                <wp:docPr id="25497" name="Group 25497"/>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41" name="Shape 3214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5497" style="width:73.92pt;height:0.47998pt;mso-position-horizontal-relative:char;mso-position-vertical-relative:line" coordsize="9387,60">
                <v:shape id="Shape 32142"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2309" w:author="Westerlund, Johan" w:date="2021-04-22T14:05:00Z">
            <w:rPr/>
          </w:rPrChange>
        </w:rPr>
        <w:t xml:space="preserve"> </w:t>
      </w:r>
    </w:p>
    <w:p w14:paraId="3C7F4525" w14:textId="77777777" w:rsidR="00B21364" w:rsidRPr="00C63958" w:rsidRDefault="00945698">
      <w:pPr>
        <w:spacing w:after="135"/>
        <w:ind w:left="-5"/>
        <w:rPr>
          <w:lang w:val="en-GB"/>
          <w:rPrChange w:id="2310" w:author="Westerlund, Johan" w:date="2021-04-22T14:05:00Z">
            <w:rPr>
              <w:lang w:val="en-US"/>
            </w:rPr>
          </w:rPrChange>
        </w:rPr>
      </w:pPr>
      <w:r w:rsidRPr="00C63958">
        <w:rPr>
          <w:lang w:val="en-GB"/>
          <w:rPrChange w:id="2311" w:author="Westerlund, Johan" w:date="2021-04-22T14:05:00Z">
            <w:rPr>
              <w:lang w:val="en-US"/>
            </w:rPr>
          </w:rPrChange>
        </w:rPr>
        <w:t xml:space="preserve">Characteristics of an effective QMS may include: </w:t>
      </w:r>
    </w:p>
    <w:p w14:paraId="798C6A83" w14:textId="77777777" w:rsidR="00B21364" w:rsidRPr="00C63958" w:rsidRDefault="00945698">
      <w:pPr>
        <w:numPr>
          <w:ilvl w:val="0"/>
          <w:numId w:val="18"/>
        </w:numPr>
        <w:ind w:hanging="425"/>
        <w:rPr>
          <w:lang w:val="en-GB"/>
          <w:rPrChange w:id="2312" w:author="Westerlund, Johan" w:date="2021-04-22T14:05:00Z">
            <w:rPr/>
          </w:rPrChange>
        </w:rPr>
      </w:pPr>
      <w:r w:rsidRPr="00C63958">
        <w:rPr>
          <w:lang w:val="en-GB"/>
          <w:rPrChange w:id="2313" w:author="Westerlund, Johan" w:date="2021-04-22T14:05:00Z">
            <w:rPr/>
          </w:rPrChange>
        </w:rPr>
        <w:lastRenderedPageBreak/>
        <w:t xml:space="preserve">flexibility and adaptability; </w:t>
      </w:r>
    </w:p>
    <w:p w14:paraId="1ADF2E23" w14:textId="77777777" w:rsidR="00B21364" w:rsidRPr="00C63958" w:rsidRDefault="00945698">
      <w:pPr>
        <w:numPr>
          <w:ilvl w:val="0"/>
          <w:numId w:val="18"/>
        </w:numPr>
        <w:ind w:hanging="425"/>
        <w:rPr>
          <w:lang w:val="en-GB"/>
          <w:rPrChange w:id="2314" w:author="Westerlund, Johan" w:date="2021-04-22T14:05:00Z">
            <w:rPr>
              <w:lang w:val="en-US"/>
            </w:rPr>
          </w:rPrChange>
        </w:rPr>
      </w:pPr>
      <w:r w:rsidRPr="00C63958">
        <w:rPr>
          <w:lang w:val="en-GB"/>
          <w:rPrChange w:id="2315" w:author="Westerlund, Johan" w:date="2021-04-22T14:05:00Z">
            <w:rPr>
              <w:lang w:val="en-US"/>
            </w:rPr>
          </w:rPrChange>
        </w:rPr>
        <w:t xml:space="preserve">development and ownership by personnel within the organisation; </w:t>
      </w:r>
    </w:p>
    <w:p w14:paraId="22870CA4" w14:textId="77777777" w:rsidR="00CD07AD" w:rsidRPr="00C63958" w:rsidRDefault="00945698">
      <w:pPr>
        <w:numPr>
          <w:ilvl w:val="0"/>
          <w:numId w:val="18"/>
        </w:numPr>
        <w:spacing w:after="1" w:line="341" w:lineRule="auto"/>
        <w:ind w:hanging="425"/>
        <w:rPr>
          <w:ins w:id="2316" w:author="Westerlund, Johan" w:date="2020-10-15T12:47:00Z"/>
          <w:lang w:val="en-GB"/>
          <w:rPrChange w:id="2317" w:author="Westerlund, Johan" w:date="2021-04-22T14:05:00Z">
            <w:rPr>
              <w:ins w:id="2318" w:author="Westerlund, Johan" w:date="2020-10-15T12:47:00Z"/>
              <w:lang w:val="en-US"/>
            </w:rPr>
          </w:rPrChange>
        </w:rPr>
      </w:pPr>
      <w:r w:rsidRPr="00C63958">
        <w:rPr>
          <w:lang w:val="en-GB"/>
          <w:rPrChange w:id="2319" w:author="Westerlund, Johan" w:date="2021-04-22T14:05:00Z">
            <w:rPr>
              <w:lang w:val="en-US"/>
            </w:rPr>
          </w:rPrChange>
        </w:rPr>
        <w:t>the organisation taking responsibility for a strategic approach to maintaining a quality management system;</w:t>
      </w:r>
    </w:p>
    <w:p w14:paraId="7EF9A2A4" w14:textId="1FFD7294" w:rsidR="00B21364" w:rsidRPr="00C63958" w:rsidRDefault="00945698">
      <w:pPr>
        <w:numPr>
          <w:ilvl w:val="0"/>
          <w:numId w:val="18"/>
        </w:numPr>
        <w:spacing w:after="1" w:line="341" w:lineRule="auto"/>
        <w:ind w:hanging="425"/>
        <w:rPr>
          <w:lang w:val="en-GB"/>
          <w:rPrChange w:id="2320" w:author="Westerlund, Johan" w:date="2021-04-22T14:05:00Z">
            <w:rPr>
              <w:lang w:val="en-US"/>
            </w:rPr>
          </w:rPrChange>
        </w:rPr>
      </w:pPr>
      <w:del w:id="2321" w:author="Westerlund, Johan" w:date="2020-10-15T12:47:00Z">
        <w:r w:rsidRPr="00C63958" w:rsidDel="00CD07AD">
          <w:rPr>
            <w:lang w:val="en-GB"/>
            <w:rPrChange w:id="2322" w:author="Westerlund, Johan" w:date="2021-04-22T14:05:00Z">
              <w:rPr>
                <w:lang w:val="en-US"/>
              </w:rPr>
            </w:rPrChange>
          </w:rPr>
          <w:delText xml:space="preserve"> </w:delText>
        </w:r>
      </w:del>
      <w:del w:id="2323" w:author="Westerlund, Johan" w:date="2020-10-15T12:46:00Z">
        <w:r w:rsidRPr="00C63958" w:rsidDel="00CD07AD">
          <w:rPr>
            <w:rFonts w:ascii="Segoe UI Symbol" w:eastAsia="Segoe UI Symbol" w:hAnsi="Segoe UI Symbol" w:cs="Segoe UI Symbol"/>
            <w:color w:val="00548C"/>
            <w:lang w:val="en-GB"/>
            <w:rPrChange w:id="2324" w:author="Westerlund, Johan" w:date="2021-04-22T14:05:00Z">
              <w:rPr>
                <w:rFonts w:ascii="Segoe UI Symbol" w:eastAsia="Segoe UI Symbol" w:hAnsi="Segoe UI Symbol" w:cs="Segoe UI Symbol"/>
                <w:color w:val="00548C"/>
              </w:rPr>
            </w:rPrChange>
          </w:rPr>
          <w:delText></w:delText>
        </w:r>
        <w:r w:rsidRPr="00C63958" w:rsidDel="00CD07AD">
          <w:rPr>
            <w:rFonts w:ascii="Arial" w:eastAsia="Arial" w:hAnsi="Arial" w:cs="Arial"/>
            <w:color w:val="00548C"/>
            <w:lang w:val="en-GB"/>
            <w:rPrChange w:id="2325" w:author="Westerlund, Johan" w:date="2021-04-22T14:05:00Z">
              <w:rPr>
                <w:rFonts w:ascii="Arial" w:eastAsia="Arial" w:hAnsi="Arial" w:cs="Arial"/>
                <w:color w:val="00548C"/>
                <w:lang w:val="en-US"/>
              </w:rPr>
            </w:rPrChange>
          </w:rPr>
          <w:delText xml:space="preserve"> </w:delText>
        </w:r>
        <w:r w:rsidRPr="00C63958" w:rsidDel="00CD07AD">
          <w:rPr>
            <w:rFonts w:ascii="Arial" w:eastAsia="Arial" w:hAnsi="Arial" w:cs="Arial"/>
            <w:color w:val="00548C"/>
            <w:lang w:val="en-GB"/>
            <w:rPrChange w:id="2326" w:author="Westerlund, Johan" w:date="2021-04-22T14:05:00Z">
              <w:rPr>
                <w:rFonts w:ascii="Arial" w:eastAsia="Arial" w:hAnsi="Arial" w:cs="Arial"/>
                <w:color w:val="00548C"/>
                <w:lang w:val="en-US"/>
              </w:rPr>
            </w:rPrChange>
          </w:rPr>
          <w:tab/>
        </w:r>
      </w:del>
      <w:r w:rsidRPr="00C63958">
        <w:rPr>
          <w:lang w:val="en-GB"/>
          <w:rPrChange w:id="2327" w:author="Westerlund, Johan" w:date="2021-04-22T14:05:00Z">
            <w:rPr>
              <w:lang w:val="en-US"/>
            </w:rPr>
          </w:rPrChange>
        </w:rPr>
        <w:t>a basis for continuous improvement;</w:t>
      </w:r>
      <w:del w:id="2328" w:author="Westerlund, Johan" w:date="2020-10-15T12:47:00Z">
        <w:r w:rsidRPr="00C63958" w:rsidDel="00CD07AD">
          <w:rPr>
            <w:lang w:val="en-GB"/>
            <w:rPrChange w:id="2329" w:author="Westerlund, Johan" w:date="2021-04-22T14:05:00Z">
              <w:rPr>
                <w:lang w:val="en-US"/>
              </w:rPr>
            </w:rPrChange>
          </w:rPr>
          <w:delText xml:space="preserve"> </w:delText>
        </w:r>
      </w:del>
    </w:p>
    <w:p w14:paraId="4CBA41F0" w14:textId="77777777" w:rsidR="00CD07AD" w:rsidRPr="00C63958" w:rsidRDefault="00945698">
      <w:pPr>
        <w:numPr>
          <w:ilvl w:val="0"/>
          <w:numId w:val="18"/>
        </w:numPr>
        <w:ind w:hanging="425"/>
        <w:rPr>
          <w:ins w:id="2330" w:author="Westerlund, Johan" w:date="2020-10-15T12:49:00Z"/>
          <w:lang w:val="en-GB"/>
          <w:rPrChange w:id="2331" w:author="Westerlund, Johan" w:date="2021-04-22T14:05:00Z">
            <w:rPr>
              <w:ins w:id="2332" w:author="Westerlund, Johan" w:date="2020-10-15T12:49:00Z"/>
              <w:lang w:val="en-US"/>
            </w:rPr>
          </w:rPrChange>
        </w:rPr>
      </w:pPr>
      <w:r w:rsidRPr="00C63958">
        <w:rPr>
          <w:lang w:val="en-GB"/>
          <w:rPrChange w:id="2333" w:author="Westerlund, Johan" w:date="2021-04-22T14:05:00Z">
            <w:rPr>
              <w:lang w:val="en-US"/>
            </w:rPr>
          </w:rPrChange>
        </w:rPr>
        <w:t>effective allocation of resources (financial / training / personnel / etc.);</w:t>
      </w:r>
    </w:p>
    <w:p w14:paraId="49F8FEC7" w14:textId="1476D9FC" w:rsidR="00CD07AD" w:rsidRPr="00C63958" w:rsidRDefault="00CD07AD" w:rsidP="00CD07AD">
      <w:pPr>
        <w:numPr>
          <w:ilvl w:val="0"/>
          <w:numId w:val="18"/>
        </w:numPr>
        <w:ind w:hanging="425"/>
        <w:rPr>
          <w:ins w:id="2334" w:author="Westerlund, Johan" w:date="2020-10-15T12:49:00Z"/>
          <w:lang w:val="en-GB"/>
          <w:rPrChange w:id="2335" w:author="Westerlund, Johan" w:date="2021-04-22T14:05:00Z">
            <w:rPr>
              <w:ins w:id="2336" w:author="Westerlund, Johan" w:date="2020-10-15T12:49:00Z"/>
              <w:lang w:val="en-US"/>
            </w:rPr>
          </w:rPrChange>
        </w:rPr>
      </w:pPr>
      <w:ins w:id="2337" w:author="Westerlund, Johan" w:date="2020-10-15T12:49:00Z">
        <w:r w:rsidRPr="00C63958">
          <w:rPr>
            <w:lang w:val="en-GB"/>
            <w:rPrChange w:id="2338" w:author="Westerlund, Johan" w:date="2021-04-22T14:05:00Z">
              <w:rPr>
                <w:lang w:val="en-US"/>
              </w:rPr>
            </w:rPrChange>
          </w:rPr>
          <w:t>system processes supportive of stakeholder’s needs and expectations</w:t>
        </w:r>
      </w:ins>
      <w:ins w:id="2339" w:author="Westerlund, Johan" w:date="2020-10-15T12:51:00Z">
        <w:r w:rsidRPr="00C63958">
          <w:rPr>
            <w:lang w:val="en-GB"/>
            <w:rPrChange w:id="2340" w:author="Westerlund, Johan" w:date="2021-04-22T14:05:00Z">
              <w:rPr>
                <w:lang w:val="en-US"/>
              </w:rPr>
            </w:rPrChange>
          </w:rPr>
          <w:t>;</w:t>
        </w:r>
      </w:ins>
    </w:p>
    <w:p w14:paraId="457A65CB" w14:textId="77777777" w:rsidR="00CD07AD" w:rsidRPr="00C63958" w:rsidRDefault="00CD07AD" w:rsidP="00CD07AD">
      <w:pPr>
        <w:numPr>
          <w:ilvl w:val="0"/>
          <w:numId w:val="18"/>
        </w:numPr>
        <w:ind w:hanging="425"/>
        <w:rPr>
          <w:ins w:id="2341" w:author="Westerlund, Johan" w:date="2020-10-15T12:50:00Z"/>
          <w:lang w:val="en-GB"/>
          <w:rPrChange w:id="2342" w:author="Westerlund, Johan" w:date="2021-04-22T14:05:00Z">
            <w:rPr>
              <w:ins w:id="2343" w:author="Westerlund, Johan" w:date="2020-10-15T12:50:00Z"/>
              <w:lang w:val="en-US"/>
            </w:rPr>
          </w:rPrChange>
        </w:rPr>
      </w:pPr>
      <w:ins w:id="2344" w:author="Westerlund, Johan" w:date="2020-10-15T12:50:00Z">
        <w:r w:rsidRPr="00C63958">
          <w:rPr>
            <w:lang w:val="en-GB"/>
            <w:rPrChange w:id="2345" w:author="Westerlund, Johan" w:date="2021-04-22T14:05:00Z">
              <w:rPr>
                <w:lang w:val="en-US"/>
              </w:rPr>
            </w:rPrChange>
          </w:rPr>
          <w:t>an audit process acknowledged as adding value to the organisation;</w:t>
        </w:r>
      </w:ins>
    </w:p>
    <w:p w14:paraId="49E17B0B" w14:textId="744522EE" w:rsidR="00B21364" w:rsidRPr="00C63958" w:rsidRDefault="00CD07AD" w:rsidP="00CD07AD">
      <w:pPr>
        <w:numPr>
          <w:ilvl w:val="0"/>
          <w:numId w:val="18"/>
        </w:numPr>
        <w:ind w:hanging="425"/>
        <w:rPr>
          <w:lang w:val="en-GB"/>
          <w:rPrChange w:id="2346" w:author="Westerlund, Johan" w:date="2021-04-22T14:05:00Z">
            <w:rPr>
              <w:lang w:val="en-US"/>
            </w:rPr>
          </w:rPrChange>
        </w:rPr>
      </w:pPr>
      <w:ins w:id="2347" w:author="Westerlund, Johan" w:date="2020-10-15T12:50:00Z">
        <w:r w:rsidRPr="00C63958">
          <w:rPr>
            <w:lang w:val="en-GB"/>
            <w:rPrChange w:id="2348" w:author="Westerlund, Johan" w:date="2021-04-22T14:05:00Z">
              <w:rPr/>
            </w:rPrChange>
          </w:rPr>
          <w:t>effective organisational communication.</w:t>
        </w:r>
      </w:ins>
      <w:del w:id="2349" w:author="Westerlund, Johan" w:date="2020-10-15T12:49:00Z">
        <w:r w:rsidR="00945698" w:rsidRPr="00C63958" w:rsidDel="00CD07AD">
          <w:rPr>
            <w:lang w:val="en-GB"/>
            <w:rPrChange w:id="2350" w:author="Westerlund, Johan" w:date="2021-04-22T14:05:00Z">
              <w:rPr>
                <w:lang w:val="en-US"/>
              </w:rPr>
            </w:rPrChange>
          </w:rPr>
          <w:delText xml:space="preserve"> </w:delText>
        </w:r>
      </w:del>
    </w:p>
    <w:p w14:paraId="6A3A2C6F" w14:textId="1DB31A4F" w:rsidR="00B21364" w:rsidRPr="00C63958" w:rsidDel="00CD07AD" w:rsidRDefault="00945698">
      <w:pPr>
        <w:numPr>
          <w:ilvl w:val="0"/>
          <w:numId w:val="18"/>
        </w:numPr>
        <w:spacing w:after="661"/>
        <w:ind w:hanging="425"/>
        <w:rPr>
          <w:del w:id="2351" w:author="Westerlund, Johan" w:date="2020-10-15T12:48:00Z"/>
          <w:lang w:val="en-GB"/>
          <w:rPrChange w:id="2352" w:author="Westerlund, Johan" w:date="2021-04-22T14:05:00Z">
            <w:rPr>
              <w:del w:id="2353" w:author="Westerlund, Johan" w:date="2020-10-15T12:48:00Z"/>
              <w:lang w:val="en-US"/>
            </w:rPr>
          </w:rPrChange>
        </w:rPr>
      </w:pPr>
      <w:del w:id="2354" w:author="Westerlund, Johan" w:date="2020-10-15T12:50:00Z">
        <w:r w:rsidRPr="00C63958" w:rsidDel="00CD07AD">
          <w:rPr>
            <w:lang w:val="en-GB"/>
            <w:rPrChange w:id="2355" w:author="Westerlund, Johan" w:date="2021-04-22T14:05:00Z">
              <w:rPr>
                <w:lang w:val="en-US"/>
              </w:rPr>
            </w:rPrChange>
          </w:rPr>
          <w:delText>system processes supportive of stakeholder’s needs and expectations;</w:delText>
        </w:r>
      </w:del>
      <w:del w:id="2356" w:author="Westerlund, Johan" w:date="2020-10-15T12:49:00Z">
        <w:r w:rsidRPr="00C63958" w:rsidDel="00CD07AD">
          <w:rPr>
            <w:lang w:val="en-GB"/>
            <w:rPrChange w:id="2357" w:author="Westerlund, Johan" w:date="2021-04-22T14:05:00Z">
              <w:rPr>
                <w:lang w:val="en-US"/>
              </w:rPr>
            </w:rPrChange>
          </w:rPr>
          <w:delText xml:space="preserve"> </w:delText>
        </w:r>
      </w:del>
    </w:p>
    <w:p w14:paraId="54C79D8D" w14:textId="7B0511FA" w:rsidR="00B21364" w:rsidRPr="00C63958" w:rsidDel="00CD07AD" w:rsidRDefault="00945698">
      <w:pPr>
        <w:numPr>
          <w:ilvl w:val="0"/>
          <w:numId w:val="18"/>
        </w:numPr>
        <w:spacing w:after="661"/>
        <w:ind w:hanging="425"/>
        <w:rPr>
          <w:del w:id="2358" w:author="Westerlund, Johan" w:date="2020-10-15T12:50:00Z"/>
          <w:lang w:val="en-GB"/>
          <w:rPrChange w:id="2359" w:author="Westerlund, Johan" w:date="2021-04-22T14:05:00Z">
            <w:rPr>
              <w:del w:id="2360" w:author="Westerlund, Johan" w:date="2020-10-15T12:50:00Z"/>
              <w:lang w:val="en-US"/>
            </w:rPr>
          </w:rPrChange>
        </w:rPr>
        <w:pPrChange w:id="2361" w:author="Westerlund, Johan" w:date="2020-10-15T12:48:00Z">
          <w:pPr>
            <w:spacing w:after="0" w:line="259" w:lineRule="auto"/>
            <w:ind w:left="0" w:firstLine="0"/>
          </w:pPr>
        </w:pPrChange>
      </w:pPr>
      <w:del w:id="2362" w:author="Westerlund, Johan" w:date="2020-10-15T12:48:00Z">
        <w:r w:rsidRPr="00C63958" w:rsidDel="00CD07AD">
          <w:rPr>
            <w:sz w:val="18"/>
            <w:lang w:val="en-GB"/>
            <w:rPrChange w:id="2363" w:author="Westerlund, Johan" w:date="2021-04-22T14:05:00Z">
              <w:rPr>
                <w:sz w:val="18"/>
                <w:lang w:val="en-US"/>
              </w:rPr>
            </w:rPrChange>
          </w:rPr>
          <w:delText xml:space="preserve"> </w:delText>
        </w:r>
      </w:del>
    </w:p>
    <w:p w14:paraId="08F41466" w14:textId="57225B5B" w:rsidR="00B21364" w:rsidRPr="00C63958" w:rsidDel="00CD07AD" w:rsidRDefault="00945698">
      <w:pPr>
        <w:numPr>
          <w:ilvl w:val="0"/>
          <w:numId w:val="18"/>
        </w:numPr>
        <w:ind w:hanging="425"/>
        <w:rPr>
          <w:del w:id="2364" w:author="Westerlund, Johan" w:date="2020-10-15T12:50:00Z"/>
          <w:lang w:val="en-GB"/>
          <w:rPrChange w:id="2365" w:author="Westerlund, Johan" w:date="2021-04-22T14:05:00Z">
            <w:rPr>
              <w:del w:id="2366" w:author="Westerlund, Johan" w:date="2020-10-15T12:50:00Z"/>
              <w:lang w:val="en-US"/>
            </w:rPr>
          </w:rPrChange>
        </w:rPr>
      </w:pPr>
      <w:del w:id="2367" w:author="Westerlund, Johan" w:date="2020-10-15T12:50:00Z">
        <w:r w:rsidRPr="00C63958" w:rsidDel="00CD07AD">
          <w:rPr>
            <w:lang w:val="en-GB"/>
            <w:rPrChange w:id="2368" w:author="Westerlund, Johan" w:date="2021-04-22T14:05:00Z">
              <w:rPr>
                <w:lang w:val="en-US"/>
              </w:rPr>
            </w:rPrChange>
          </w:rPr>
          <w:delText xml:space="preserve">an audit process acknowledged as adding value to the organisation; </w:delText>
        </w:r>
      </w:del>
    </w:p>
    <w:p w14:paraId="16BF4F4B" w14:textId="0D4AD4A5" w:rsidR="00B21364" w:rsidRPr="00C63958" w:rsidDel="00CD07AD" w:rsidRDefault="00945698">
      <w:pPr>
        <w:numPr>
          <w:ilvl w:val="0"/>
          <w:numId w:val="18"/>
        </w:numPr>
        <w:spacing w:after="82"/>
        <w:ind w:hanging="425"/>
        <w:rPr>
          <w:del w:id="2369" w:author="Westerlund, Johan" w:date="2020-10-15T12:50:00Z"/>
          <w:lang w:val="en-GB"/>
          <w:rPrChange w:id="2370" w:author="Westerlund, Johan" w:date="2021-04-22T14:05:00Z">
            <w:rPr>
              <w:del w:id="2371" w:author="Westerlund, Johan" w:date="2020-10-15T12:50:00Z"/>
            </w:rPr>
          </w:rPrChange>
        </w:rPr>
      </w:pPr>
      <w:del w:id="2372" w:author="Westerlund, Johan" w:date="2020-10-15T12:50:00Z">
        <w:r w:rsidRPr="00C63958" w:rsidDel="00CD07AD">
          <w:rPr>
            <w:lang w:val="en-GB"/>
            <w:rPrChange w:id="2373" w:author="Westerlund, Johan" w:date="2021-04-22T14:05:00Z">
              <w:rPr/>
            </w:rPrChange>
          </w:rPr>
          <w:delText xml:space="preserve">effective organisational communication. </w:delText>
        </w:r>
      </w:del>
    </w:p>
    <w:p w14:paraId="4451B99A" w14:textId="77777777" w:rsidR="00B21364" w:rsidRPr="00C63958" w:rsidRDefault="00945698">
      <w:pPr>
        <w:spacing w:after="0"/>
        <w:ind w:left="-5"/>
        <w:rPr>
          <w:lang w:val="en-GB"/>
          <w:rPrChange w:id="2374" w:author="Westerlund, Johan" w:date="2021-04-22T14:05:00Z">
            <w:rPr>
              <w:lang w:val="en-US"/>
            </w:rPr>
          </w:rPrChange>
        </w:rPr>
      </w:pPr>
      <w:r w:rsidRPr="00C63958">
        <w:rPr>
          <w:lang w:val="en-GB"/>
          <w:rPrChange w:id="2375" w:author="Westerlund, Johan" w:date="2021-04-22T14:05:00Z">
            <w:rPr>
              <w:lang w:val="en-US"/>
            </w:rPr>
          </w:rPrChange>
        </w:rPr>
        <w:t xml:space="preserve">An example of a process‐based continuous improvement cycle for a quality management system is shown at Figure 3. </w:t>
      </w:r>
    </w:p>
    <w:p w14:paraId="0E4A1C1E" w14:textId="77777777" w:rsidR="00B21364" w:rsidRPr="00C63958" w:rsidRDefault="00945698">
      <w:pPr>
        <w:spacing w:after="226" w:line="259" w:lineRule="auto"/>
        <w:ind w:left="738" w:firstLine="0"/>
        <w:rPr>
          <w:lang w:val="en-GB"/>
          <w:rPrChange w:id="2376" w:author="Westerlund, Johan" w:date="2021-04-22T14:05:00Z">
            <w:rPr/>
          </w:rPrChange>
        </w:rPr>
      </w:pPr>
      <w:r w:rsidRPr="00C03868">
        <w:rPr>
          <w:noProof/>
          <w:lang w:val="sv-SE" w:eastAsia="sv-SE"/>
        </w:rPr>
        <w:lastRenderedPageBreak/>
        <mc:AlternateContent>
          <mc:Choice Requires="wpg">
            <w:drawing>
              <wp:inline distT="0" distB="0" distL="0" distR="0" wp14:anchorId="179F2A4F" wp14:editId="5026D085">
                <wp:extent cx="5622301" cy="5553550"/>
                <wp:effectExtent l="0" t="0" r="0" b="0"/>
                <wp:docPr id="25202" name="Group 25202"/>
                <wp:cNvGraphicFramePr/>
                <a:graphic xmlns:a="http://schemas.openxmlformats.org/drawingml/2006/main">
                  <a:graphicData uri="http://schemas.microsoft.com/office/word/2010/wordprocessingGroup">
                    <wpg:wgp>
                      <wpg:cNvGrpSpPr/>
                      <wpg:grpSpPr>
                        <a:xfrm>
                          <a:off x="0" y="0"/>
                          <a:ext cx="5622301" cy="5553550"/>
                          <a:chOff x="0" y="0"/>
                          <a:chExt cx="5622301" cy="5553550"/>
                        </a:xfrm>
                      </wpg:grpSpPr>
                      <wps:wsp>
                        <wps:cNvPr id="1308" name="Rectangle 1308"/>
                        <wps:cNvSpPr/>
                        <wps:spPr>
                          <a:xfrm>
                            <a:off x="5590786" y="5411517"/>
                            <a:ext cx="41915" cy="188904"/>
                          </a:xfrm>
                          <a:prstGeom prst="rect">
                            <a:avLst/>
                          </a:prstGeom>
                          <a:ln>
                            <a:noFill/>
                          </a:ln>
                        </wps:spPr>
                        <wps:txbx>
                          <w:txbxContent>
                            <w:p w14:paraId="7AF00F7A" w14:textId="77777777" w:rsidR="009A779E" w:rsidRDefault="009A779E">
                              <w:pPr>
                                <w:spacing w:after="160" w:line="259" w:lineRule="auto"/>
                                <w:ind w:left="0" w:firstLine="0"/>
                              </w:pPr>
                              <w:r>
                                <w:t xml:space="preserve"> </w:t>
                              </w:r>
                            </w:p>
                          </w:txbxContent>
                        </wps:txbx>
                        <wps:bodyPr horzOverflow="overflow" vert="horz" lIns="0" tIns="0" rIns="0" bIns="0" rtlCol="0">
                          <a:noAutofit/>
                        </wps:bodyPr>
                      </wps:wsp>
                      <wps:wsp>
                        <wps:cNvPr id="32143" name="Shape 32143"/>
                        <wps:cNvSpPr/>
                        <wps:spPr>
                          <a:xfrm>
                            <a:off x="1479804" y="992886"/>
                            <a:ext cx="2614422" cy="1085850"/>
                          </a:xfrm>
                          <a:custGeom>
                            <a:avLst/>
                            <a:gdLst/>
                            <a:ahLst/>
                            <a:cxnLst/>
                            <a:rect l="0" t="0" r="0" b="0"/>
                            <a:pathLst>
                              <a:path w="2614422" h="1085850">
                                <a:moveTo>
                                  <a:pt x="0" y="0"/>
                                </a:moveTo>
                                <a:lnTo>
                                  <a:pt x="2614422" y="0"/>
                                </a:lnTo>
                                <a:lnTo>
                                  <a:pt x="2614422" y="1085850"/>
                                </a:lnTo>
                                <a:lnTo>
                                  <a:pt x="0" y="1085850"/>
                                </a:lnTo>
                                <a:lnTo>
                                  <a:pt x="0" y="0"/>
                                </a:lnTo>
                              </a:path>
                            </a:pathLst>
                          </a:custGeom>
                          <a:ln w="0" cap="flat">
                            <a:miter lim="127000"/>
                          </a:ln>
                        </wps:spPr>
                        <wps:style>
                          <a:lnRef idx="0">
                            <a:srgbClr val="000000">
                              <a:alpha val="0"/>
                            </a:srgbClr>
                          </a:lnRef>
                          <a:fillRef idx="1">
                            <a:srgbClr val="FFFF99"/>
                          </a:fillRef>
                          <a:effectRef idx="0">
                            <a:scrgbClr r="0" g="0" b="0"/>
                          </a:effectRef>
                          <a:fontRef idx="none"/>
                        </wps:style>
                        <wps:bodyPr/>
                      </wps:wsp>
                      <wps:wsp>
                        <wps:cNvPr id="1337" name="Shape 1337"/>
                        <wps:cNvSpPr/>
                        <wps:spPr>
                          <a:xfrm>
                            <a:off x="1475232" y="988315"/>
                            <a:ext cx="1311783" cy="1094994"/>
                          </a:xfrm>
                          <a:custGeom>
                            <a:avLst/>
                            <a:gdLst/>
                            <a:ahLst/>
                            <a:cxnLst/>
                            <a:rect l="0" t="0" r="0" b="0"/>
                            <a:pathLst>
                              <a:path w="1311783" h="1094994">
                                <a:moveTo>
                                  <a:pt x="0" y="0"/>
                                </a:moveTo>
                                <a:lnTo>
                                  <a:pt x="1311783" y="0"/>
                                </a:lnTo>
                                <a:lnTo>
                                  <a:pt x="1311783" y="9144"/>
                                </a:lnTo>
                                <a:lnTo>
                                  <a:pt x="9144" y="9144"/>
                                </a:lnTo>
                                <a:lnTo>
                                  <a:pt x="9144" y="1085088"/>
                                </a:lnTo>
                                <a:lnTo>
                                  <a:pt x="1311783" y="1085088"/>
                                </a:lnTo>
                                <a:lnTo>
                                  <a:pt x="1311783" y="1094994"/>
                                </a:lnTo>
                                <a:lnTo>
                                  <a:pt x="0" y="10949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38" name="Shape 1338"/>
                        <wps:cNvSpPr/>
                        <wps:spPr>
                          <a:xfrm>
                            <a:off x="2787015" y="988315"/>
                            <a:ext cx="1311783" cy="1094994"/>
                          </a:xfrm>
                          <a:custGeom>
                            <a:avLst/>
                            <a:gdLst/>
                            <a:ahLst/>
                            <a:cxnLst/>
                            <a:rect l="0" t="0" r="0" b="0"/>
                            <a:pathLst>
                              <a:path w="1311783" h="1094994">
                                <a:moveTo>
                                  <a:pt x="0" y="0"/>
                                </a:moveTo>
                                <a:lnTo>
                                  <a:pt x="1311783" y="0"/>
                                </a:lnTo>
                                <a:lnTo>
                                  <a:pt x="1311783" y="1094994"/>
                                </a:lnTo>
                                <a:lnTo>
                                  <a:pt x="0" y="1094994"/>
                                </a:lnTo>
                                <a:lnTo>
                                  <a:pt x="0" y="1085088"/>
                                </a:lnTo>
                                <a:lnTo>
                                  <a:pt x="1302639" y="1085088"/>
                                </a:lnTo>
                                <a:lnTo>
                                  <a:pt x="1302639"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4" name="Shape 32144"/>
                        <wps:cNvSpPr/>
                        <wps:spPr>
                          <a:xfrm>
                            <a:off x="1748028" y="1289304"/>
                            <a:ext cx="1809750" cy="295656"/>
                          </a:xfrm>
                          <a:custGeom>
                            <a:avLst/>
                            <a:gdLst/>
                            <a:ahLst/>
                            <a:cxnLst/>
                            <a:rect l="0" t="0" r="0" b="0"/>
                            <a:pathLst>
                              <a:path w="1809750" h="295656">
                                <a:moveTo>
                                  <a:pt x="0" y="0"/>
                                </a:moveTo>
                                <a:lnTo>
                                  <a:pt x="1809750" y="0"/>
                                </a:lnTo>
                                <a:lnTo>
                                  <a:pt x="1809750" y="295656"/>
                                </a:lnTo>
                                <a:lnTo>
                                  <a:pt x="0" y="2956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40" name="Shape 1340"/>
                        <wps:cNvSpPr/>
                        <wps:spPr>
                          <a:xfrm>
                            <a:off x="1743456" y="1283970"/>
                            <a:ext cx="909447" cy="305562"/>
                          </a:xfrm>
                          <a:custGeom>
                            <a:avLst/>
                            <a:gdLst/>
                            <a:ahLst/>
                            <a:cxnLst/>
                            <a:rect l="0" t="0" r="0" b="0"/>
                            <a:pathLst>
                              <a:path w="909447" h="305562">
                                <a:moveTo>
                                  <a:pt x="0" y="0"/>
                                </a:moveTo>
                                <a:lnTo>
                                  <a:pt x="909447" y="0"/>
                                </a:lnTo>
                                <a:lnTo>
                                  <a:pt x="909447" y="9906"/>
                                </a:lnTo>
                                <a:lnTo>
                                  <a:pt x="9144" y="9906"/>
                                </a:lnTo>
                                <a:lnTo>
                                  <a:pt x="9144" y="296418"/>
                                </a:lnTo>
                                <a:lnTo>
                                  <a:pt x="909447" y="296418"/>
                                </a:lnTo>
                                <a:lnTo>
                                  <a:pt x="909447" y="305562"/>
                                </a:lnTo>
                                <a:lnTo>
                                  <a:pt x="0" y="30556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1" name="Shape 1341"/>
                        <wps:cNvSpPr/>
                        <wps:spPr>
                          <a:xfrm>
                            <a:off x="2652903" y="1283970"/>
                            <a:ext cx="909447" cy="305562"/>
                          </a:xfrm>
                          <a:custGeom>
                            <a:avLst/>
                            <a:gdLst/>
                            <a:ahLst/>
                            <a:cxnLst/>
                            <a:rect l="0" t="0" r="0" b="0"/>
                            <a:pathLst>
                              <a:path w="909447" h="305562">
                                <a:moveTo>
                                  <a:pt x="0" y="0"/>
                                </a:moveTo>
                                <a:lnTo>
                                  <a:pt x="909447" y="0"/>
                                </a:lnTo>
                                <a:lnTo>
                                  <a:pt x="909447" y="305562"/>
                                </a:lnTo>
                                <a:lnTo>
                                  <a:pt x="0" y="305562"/>
                                </a:lnTo>
                                <a:lnTo>
                                  <a:pt x="0" y="296418"/>
                                </a:lnTo>
                                <a:lnTo>
                                  <a:pt x="900303" y="296418"/>
                                </a:lnTo>
                                <a:lnTo>
                                  <a:pt x="900303"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5" name="Shape 32145"/>
                        <wps:cNvSpPr/>
                        <wps:spPr>
                          <a:xfrm>
                            <a:off x="1949196" y="1486662"/>
                            <a:ext cx="1742694" cy="295656"/>
                          </a:xfrm>
                          <a:custGeom>
                            <a:avLst/>
                            <a:gdLst/>
                            <a:ahLst/>
                            <a:cxnLst/>
                            <a:rect l="0" t="0" r="0" b="0"/>
                            <a:pathLst>
                              <a:path w="1742694" h="295656">
                                <a:moveTo>
                                  <a:pt x="0" y="0"/>
                                </a:moveTo>
                                <a:lnTo>
                                  <a:pt x="1742694" y="0"/>
                                </a:lnTo>
                                <a:lnTo>
                                  <a:pt x="1742694" y="295656"/>
                                </a:lnTo>
                                <a:lnTo>
                                  <a:pt x="0" y="2956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43" name="Shape 1343"/>
                        <wps:cNvSpPr/>
                        <wps:spPr>
                          <a:xfrm>
                            <a:off x="1943862" y="1481329"/>
                            <a:ext cx="876681" cy="305562"/>
                          </a:xfrm>
                          <a:custGeom>
                            <a:avLst/>
                            <a:gdLst/>
                            <a:ahLst/>
                            <a:cxnLst/>
                            <a:rect l="0" t="0" r="0" b="0"/>
                            <a:pathLst>
                              <a:path w="876681" h="305562">
                                <a:moveTo>
                                  <a:pt x="0" y="0"/>
                                </a:moveTo>
                                <a:lnTo>
                                  <a:pt x="876681" y="0"/>
                                </a:lnTo>
                                <a:lnTo>
                                  <a:pt x="876681" y="9906"/>
                                </a:lnTo>
                                <a:lnTo>
                                  <a:pt x="9906" y="9906"/>
                                </a:lnTo>
                                <a:lnTo>
                                  <a:pt x="9906" y="296418"/>
                                </a:lnTo>
                                <a:lnTo>
                                  <a:pt x="876681" y="296418"/>
                                </a:lnTo>
                                <a:lnTo>
                                  <a:pt x="876681" y="305562"/>
                                </a:lnTo>
                                <a:lnTo>
                                  <a:pt x="0" y="30556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4" name="Shape 1344"/>
                        <wps:cNvSpPr/>
                        <wps:spPr>
                          <a:xfrm>
                            <a:off x="2820543" y="1481329"/>
                            <a:ext cx="875919" cy="305562"/>
                          </a:xfrm>
                          <a:custGeom>
                            <a:avLst/>
                            <a:gdLst/>
                            <a:ahLst/>
                            <a:cxnLst/>
                            <a:rect l="0" t="0" r="0" b="0"/>
                            <a:pathLst>
                              <a:path w="875919" h="305562">
                                <a:moveTo>
                                  <a:pt x="0" y="0"/>
                                </a:moveTo>
                                <a:lnTo>
                                  <a:pt x="875919" y="0"/>
                                </a:lnTo>
                                <a:lnTo>
                                  <a:pt x="875919" y="305562"/>
                                </a:lnTo>
                                <a:lnTo>
                                  <a:pt x="0" y="305562"/>
                                </a:lnTo>
                                <a:lnTo>
                                  <a:pt x="0" y="296418"/>
                                </a:lnTo>
                                <a:lnTo>
                                  <a:pt x="866775" y="296418"/>
                                </a:lnTo>
                                <a:lnTo>
                                  <a:pt x="866775"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6" name="Shape 32146"/>
                        <wps:cNvSpPr/>
                        <wps:spPr>
                          <a:xfrm>
                            <a:off x="2130552" y="1691640"/>
                            <a:ext cx="1742694" cy="336804"/>
                          </a:xfrm>
                          <a:custGeom>
                            <a:avLst/>
                            <a:gdLst/>
                            <a:ahLst/>
                            <a:cxnLst/>
                            <a:rect l="0" t="0" r="0" b="0"/>
                            <a:pathLst>
                              <a:path w="1742694" h="336804">
                                <a:moveTo>
                                  <a:pt x="0" y="0"/>
                                </a:moveTo>
                                <a:lnTo>
                                  <a:pt x="1742694" y="0"/>
                                </a:lnTo>
                                <a:lnTo>
                                  <a:pt x="1742694" y="336804"/>
                                </a:lnTo>
                                <a:lnTo>
                                  <a:pt x="0" y="3368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6" name="Shape 1346"/>
                        <wps:cNvSpPr/>
                        <wps:spPr>
                          <a:xfrm>
                            <a:off x="2125980" y="1686307"/>
                            <a:ext cx="875919" cy="346710"/>
                          </a:xfrm>
                          <a:custGeom>
                            <a:avLst/>
                            <a:gdLst/>
                            <a:ahLst/>
                            <a:cxnLst/>
                            <a:rect l="0" t="0" r="0" b="0"/>
                            <a:pathLst>
                              <a:path w="875919" h="346710">
                                <a:moveTo>
                                  <a:pt x="0" y="0"/>
                                </a:moveTo>
                                <a:lnTo>
                                  <a:pt x="875919" y="0"/>
                                </a:lnTo>
                                <a:lnTo>
                                  <a:pt x="875919" y="9906"/>
                                </a:lnTo>
                                <a:lnTo>
                                  <a:pt x="9144" y="9906"/>
                                </a:lnTo>
                                <a:lnTo>
                                  <a:pt x="9144" y="337565"/>
                                </a:lnTo>
                                <a:lnTo>
                                  <a:pt x="875919" y="337565"/>
                                </a:lnTo>
                                <a:lnTo>
                                  <a:pt x="875919" y="346710"/>
                                </a:lnTo>
                                <a:lnTo>
                                  <a:pt x="0" y="34671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7" name="Shape 1347"/>
                        <wps:cNvSpPr/>
                        <wps:spPr>
                          <a:xfrm>
                            <a:off x="3001899" y="1686307"/>
                            <a:ext cx="876681" cy="346710"/>
                          </a:xfrm>
                          <a:custGeom>
                            <a:avLst/>
                            <a:gdLst/>
                            <a:ahLst/>
                            <a:cxnLst/>
                            <a:rect l="0" t="0" r="0" b="0"/>
                            <a:pathLst>
                              <a:path w="876681" h="346710">
                                <a:moveTo>
                                  <a:pt x="0" y="0"/>
                                </a:moveTo>
                                <a:lnTo>
                                  <a:pt x="876681" y="0"/>
                                </a:lnTo>
                                <a:lnTo>
                                  <a:pt x="876681" y="346710"/>
                                </a:lnTo>
                                <a:lnTo>
                                  <a:pt x="0" y="346710"/>
                                </a:lnTo>
                                <a:lnTo>
                                  <a:pt x="0" y="337565"/>
                                </a:lnTo>
                                <a:lnTo>
                                  <a:pt x="866775" y="337565"/>
                                </a:lnTo>
                                <a:lnTo>
                                  <a:pt x="866775"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7" name="Shape 32147"/>
                        <wps:cNvSpPr/>
                        <wps:spPr>
                          <a:xfrm>
                            <a:off x="1479804" y="2173224"/>
                            <a:ext cx="2614422" cy="323088"/>
                          </a:xfrm>
                          <a:custGeom>
                            <a:avLst/>
                            <a:gdLst/>
                            <a:ahLst/>
                            <a:cxnLst/>
                            <a:rect l="0" t="0" r="0" b="0"/>
                            <a:pathLst>
                              <a:path w="2614422" h="323088">
                                <a:moveTo>
                                  <a:pt x="0" y="0"/>
                                </a:moveTo>
                                <a:lnTo>
                                  <a:pt x="2614422" y="0"/>
                                </a:lnTo>
                                <a:lnTo>
                                  <a:pt x="2614422" y="323088"/>
                                </a:lnTo>
                                <a:lnTo>
                                  <a:pt x="0" y="323088"/>
                                </a:lnTo>
                                <a:lnTo>
                                  <a:pt x="0" y="0"/>
                                </a:lnTo>
                              </a:path>
                            </a:pathLst>
                          </a:custGeom>
                          <a:ln w="0" cap="flat">
                            <a:miter lim="127000"/>
                          </a:ln>
                        </wps:spPr>
                        <wps:style>
                          <a:lnRef idx="0">
                            <a:srgbClr val="000000">
                              <a:alpha val="0"/>
                            </a:srgbClr>
                          </a:lnRef>
                          <a:fillRef idx="1">
                            <a:srgbClr val="FFCC99"/>
                          </a:fillRef>
                          <a:effectRef idx="0">
                            <a:scrgbClr r="0" g="0" b="0"/>
                          </a:effectRef>
                          <a:fontRef idx="none"/>
                        </wps:style>
                        <wps:bodyPr/>
                      </wps:wsp>
                      <wps:wsp>
                        <wps:cNvPr id="1349" name="Shape 1349"/>
                        <wps:cNvSpPr/>
                        <wps:spPr>
                          <a:xfrm>
                            <a:off x="1475232" y="2168653"/>
                            <a:ext cx="1311783" cy="332232"/>
                          </a:xfrm>
                          <a:custGeom>
                            <a:avLst/>
                            <a:gdLst/>
                            <a:ahLst/>
                            <a:cxnLst/>
                            <a:rect l="0" t="0" r="0" b="0"/>
                            <a:pathLst>
                              <a:path w="1311783" h="332232">
                                <a:moveTo>
                                  <a:pt x="0" y="0"/>
                                </a:moveTo>
                                <a:lnTo>
                                  <a:pt x="1311783" y="0"/>
                                </a:lnTo>
                                <a:lnTo>
                                  <a:pt x="1311783" y="9906"/>
                                </a:lnTo>
                                <a:lnTo>
                                  <a:pt x="9144" y="9906"/>
                                </a:lnTo>
                                <a:lnTo>
                                  <a:pt x="9144" y="323088"/>
                                </a:lnTo>
                                <a:lnTo>
                                  <a:pt x="1311783" y="323088"/>
                                </a:lnTo>
                                <a:lnTo>
                                  <a:pt x="1311783" y="332232"/>
                                </a:lnTo>
                                <a:lnTo>
                                  <a:pt x="0" y="3322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50" name="Shape 1350"/>
                        <wps:cNvSpPr/>
                        <wps:spPr>
                          <a:xfrm>
                            <a:off x="2787015" y="2168653"/>
                            <a:ext cx="1311783" cy="332232"/>
                          </a:xfrm>
                          <a:custGeom>
                            <a:avLst/>
                            <a:gdLst/>
                            <a:ahLst/>
                            <a:cxnLst/>
                            <a:rect l="0" t="0" r="0" b="0"/>
                            <a:pathLst>
                              <a:path w="1311783" h="332232">
                                <a:moveTo>
                                  <a:pt x="0" y="0"/>
                                </a:moveTo>
                                <a:lnTo>
                                  <a:pt x="1311783" y="0"/>
                                </a:lnTo>
                                <a:lnTo>
                                  <a:pt x="1311783" y="332232"/>
                                </a:lnTo>
                                <a:lnTo>
                                  <a:pt x="0" y="332232"/>
                                </a:lnTo>
                                <a:lnTo>
                                  <a:pt x="0" y="323088"/>
                                </a:lnTo>
                                <a:lnTo>
                                  <a:pt x="1302639" y="323088"/>
                                </a:lnTo>
                                <a:lnTo>
                                  <a:pt x="1302639"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8" name="Shape 32148"/>
                        <wps:cNvSpPr/>
                        <wps:spPr>
                          <a:xfrm>
                            <a:off x="1479804" y="2603754"/>
                            <a:ext cx="2614422" cy="323088"/>
                          </a:xfrm>
                          <a:custGeom>
                            <a:avLst/>
                            <a:gdLst/>
                            <a:ahLst/>
                            <a:cxnLst/>
                            <a:rect l="0" t="0" r="0" b="0"/>
                            <a:pathLst>
                              <a:path w="2614422" h="323088">
                                <a:moveTo>
                                  <a:pt x="0" y="0"/>
                                </a:moveTo>
                                <a:lnTo>
                                  <a:pt x="2614422" y="0"/>
                                </a:lnTo>
                                <a:lnTo>
                                  <a:pt x="2614422" y="323088"/>
                                </a:lnTo>
                                <a:lnTo>
                                  <a:pt x="0" y="323088"/>
                                </a:lnTo>
                                <a:lnTo>
                                  <a:pt x="0" y="0"/>
                                </a:lnTo>
                              </a:path>
                            </a:pathLst>
                          </a:custGeom>
                          <a:ln w="0" cap="flat">
                            <a:miter lim="127000"/>
                          </a:ln>
                        </wps:spPr>
                        <wps:style>
                          <a:lnRef idx="0">
                            <a:srgbClr val="000000">
                              <a:alpha val="0"/>
                            </a:srgbClr>
                          </a:lnRef>
                          <a:fillRef idx="1">
                            <a:srgbClr val="FFCC99"/>
                          </a:fillRef>
                          <a:effectRef idx="0">
                            <a:scrgbClr r="0" g="0" b="0"/>
                          </a:effectRef>
                          <a:fontRef idx="none"/>
                        </wps:style>
                        <wps:bodyPr/>
                      </wps:wsp>
                      <wps:wsp>
                        <wps:cNvPr id="1352" name="Shape 1352"/>
                        <wps:cNvSpPr/>
                        <wps:spPr>
                          <a:xfrm>
                            <a:off x="1475232" y="2599183"/>
                            <a:ext cx="1311783" cy="332232"/>
                          </a:xfrm>
                          <a:custGeom>
                            <a:avLst/>
                            <a:gdLst/>
                            <a:ahLst/>
                            <a:cxnLst/>
                            <a:rect l="0" t="0" r="0" b="0"/>
                            <a:pathLst>
                              <a:path w="1311783" h="332232">
                                <a:moveTo>
                                  <a:pt x="0" y="0"/>
                                </a:moveTo>
                                <a:lnTo>
                                  <a:pt x="1311783" y="0"/>
                                </a:lnTo>
                                <a:lnTo>
                                  <a:pt x="1311783" y="9144"/>
                                </a:lnTo>
                                <a:lnTo>
                                  <a:pt x="9144" y="9144"/>
                                </a:lnTo>
                                <a:lnTo>
                                  <a:pt x="9144" y="322326"/>
                                </a:lnTo>
                                <a:lnTo>
                                  <a:pt x="1311783" y="322326"/>
                                </a:lnTo>
                                <a:lnTo>
                                  <a:pt x="1311783" y="332232"/>
                                </a:lnTo>
                                <a:lnTo>
                                  <a:pt x="0" y="3322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53" name="Shape 1353"/>
                        <wps:cNvSpPr/>
                        <wps:spPr>
                          <a:xfrm>
                            <a:off x="2787015" y="2599183"/>
                            <a:ext cx="1311783" cy="332232"/>
                          </a:xfrm>
                          <a:custGeom>
                            <a:avLst/>
                            <a:gdLst/>
                            <a:ahLst/>
                            <a:cxnLst/>
                            <a:rect l="0" t="0" r="0" b="0"/>
                            <a:pathLst>
                              <a:path w="1311783" h="332232">
                                <a:moveTo>
                                  <a:pt x="0" y="0"/>
                                </a:moveTo>
                                <a:lnTo>
                                  <a:pt x="1311783" y="0"/>
                                </a:lnTo>
                                <a:lnTo>
                                  <a:pt x="1311783" y="332232"/>
                                </a:lnTo>
                                <a:lnTo>
                                  <a:pt x="0" y="332232"/>
                                </a:lnTo>
                                <a:lnTo>
                                  <a:pt x="0" y="322326"/>
                                </a:lnTo>
                                <a:lnTo>
                                  <a:pt x="1302639" y="322326"/>
                                </a:lnTo>
                                <a:lnTo>
                                  <a:pt x="1302639"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9" name="Shape 32149"/>
                        <wps:cNvSpPr/>
                        <wps:spPr>
                          <a:xfrm>
                            <a:off x="1479804" y="3034284"/>
                            <a:ext cx="2614422" cy="323088"/>
                          </a:xfrm>
                          <a:custGeom>
                            <a:avLst/>
                            <a:gdLst/>
                            <a:ahLst/>
                            <a:cxnLst/>
                            <a:rect l="0" t="0" r="0" b="0"/>
                            <a:pathLst>
                              <a:path w="2614422" h="323088">
                                <a:moveTo>
                                  <a:pt x="0" y="0"/>
                                </a:moveTo>
                                <a:lnTo>
                                  <a:pt x="2614422" y="0"/>
                                </a:lnTo>
                                <a:lnTo>
                                  <a:pt x="2614422" y="323088"/>
                                </a:lnTo>
                                <a:lnTo>
                                  <a:pt x="0" y="323088"/>
                                </a:lnTo>
                                <a:lnTo>
                                  <a:pt x="0" y="0"/>
                                </a:lnTo>
                              </a:path>
                            </a:pathLst>
                          </a:custGeom>
                          <a:ln w="0" cap="flat">
                            <a:miter lim="127000"/>
                          </a:ln>
                        </wps:spPr>
                        <wps:style>
                          <a:lnRef idx="0">
                            <a:srgbClr val="000000">
                              <a:alpha val="0"/>
                            </a:srgbClr>
                          </a:lnRef>
                          <a:fillRef idx="1">
                            <a:srgbClr val="FFCC99"/>
                          </a:fillRef>
                          <a:effectRef idx="0">
                            <a:scrgbClr r="0" g="0" b="0"/>
                          </a:effectRef>
                          <a:fontRef idx="none"/>
                        </wps:style>
                        <wps:bodyPr/>
                      </wps:wsp>
                      <wps:wsp>
                        <wps:cNvPr id="1355" name="Shape 1355"/>
                        <wps:cNvSpPr/>
                        <wps:spPr>
                          <a:xfrm>
                            <a:off x="1475232" y="3029712"/>
                            <a:ext cx="1311783" cy="332232"/>
                          </a:xfrm>
                          <a:custGeom>
                            <a:avLst/>
                            <a:gdLst/>
                            <a:ahLst/>
                            <a:cxnLst/>
                            <a:rect l="0" t="0" r="0" b="0"/>
                            <a:pathLst>
                              <a:path w="1311783" h="332232">
                                <a:moveTo>
                                  <a:pt x="0" y="0"/>
                                </a:moveTo>
                                <a:lnTo>
                                  <a:pt x="1311783" y="0"/>
                                </a:lnTo>
                                <a:lnTo>
                                  <a:pt x="1311783" y="9144"/>
                                </a:lnTo>
                                <a:lnTo>
                                  <a:pt x="9144" y="9144"/>
                                </a:lnTo>
                                <a:lnTo>
                                  <a:pt x="9144" y="322326"/>
                                </a:lnTo>
                                <a:lnTo>
                                  <a:pt x="1311783" y="322326"/>
                                </a:lnTo>
                                <a:lnTo>
                                  <a:pt x="1311783" y="332232"/>
                                </a:lnTo>
                                <a:lnTo>
                                  <a:pt x="0" y="3322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56" name="Shape 1356"/>
                        <wps:cNvSpPr/>
                        <wps:spPr>
                          <a:xfrm>
                            <a:off x="2787015" y="3029712"/>
                            <a:ext cx="1311783" cy="332232"/>
                          </a:xfrm>
                          <a:custGeom>
                            <a:avLst/>
                            <a:gdLst/>
                            <a:ahLst/>
                            <a:cxnLst/>
                            <a:rect l="0" t="0" r="0" b="0"/>
                            <a:pathLst>
                              <a:path w="1311783" h="332232">
                                <a:moveTo>
                                  <a:pt x="0" y="0"/>
                                </a:moveTo>
                                <a:lnTo>
                                  <a:pt x="1311783" y="0"/>
                                </a:lnTo>
                                <a:lnTo>
                                  <a:pt x="1311783" y="332232"/>
                                </a:lnTo>
                                <a:lnTo>
                                  <a:pt x="0" y="332232"/>
                                </a:lnTo>
                                <a:lnTo>
                                  <a:pt x="0" y="322326"/>
                                </a:lnTo>
                                <a:lnTo>
                                  <a:pt x="1302639" y="322326"/>
                                </a:lnTo>
                                <a:lnTo>
                                  <a:pt x="1302639"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57" name="Shape 1357"/>
                        <wps:cNvSpPr/>
                        <wps:spPr>
                          <a:xfrm>
                            <a:off x="1584198" y="1489710"/>
                            <a:ext cx="295656" cy="109728"/>
                          </a:xfrm>
                          <a:custGeom>
                            <a:avLst/>
                            <a:gdLst/>
                            <a:ahLst/>
                            <a:cxnLst/>
                            <a:rect l="0" t="0" r="0" b="0"/>
                            <a:pathLst>
                              <a:path w="295656" h="109728">
                                <a:moveTo>
                                  <a:pt x="197358" y="0"/>
                                </a:moveTo>
                                <a:lnTo>
                                  <a:pt x="295656" y="32004"/>
                                </a:lnTo>
                                <a:lnTo>
                                  <a:pt x="200406" y="79248"/>
                                </a:lnTo>
                                <a:lnTo>
                                  <a:pt x="199644" y="59436"/>
                                </a:lnTo>
                                <a:cubicBezTo>
                                  <a:pt x="122682" y="69342"/>
                                  <a:pt x="64008" y="88392"/>
                                  <a:pt x="41148" y="109728"/>
                                </a:cubicBezTo>
                                <a:cubicBezTo>
                                  <a:pt x="0" y="76200"/>
                                  <a:pt x="68580" y="37338"/>
                                  <a:pt x="198120" y="19812"/>
                                </a:cubicBezTo>
                                <a:lnTo>
                                  <a:pt x="197358" y="0"/>
                                </a:lnTo>
                                <a:close/>
                              </a:path>
                            </a:pathLst>
                          </a:custGeom>
                          <a:ln w="0" cap="flat">
                            <a:miter lim="127000"/>
                          </a:ln>
                        </wps:spPr>
                        <wps:style>
                          <a:lnRef idx="0">
                            <a:srgbClr val="000000">
                              <a:alpha val="0"/>
                            </a:srgbClr>
                          </a:lnRef>
                          <a:fillRef idx="1">
                            <a:srgbClr val="993366"/>
                          </a:fillRef>
                          <a:effectRef idx="0">
                            <a:scrgbClr r="0" g="0" b="0"/>
                          </a:effectRef>
                          <a:fontRef idx="none"/>
                        </wps:style>
                        <wps:bodyPr/>
                      </wps:wsp>
                      <wps:wsp>
                        <wps:cNvPr id="1358" name="Shape 1358"/>
                        <wps:cNvSpPr/>
                        <wps:spPr>
                          <a:xfrm>
                            <a:off x="1613916" y="1579627"/>
                            <a:ext cx="271272" cy="104394"/>
                          </a:xfrm>
                          <a:custGeom>
                            <a:avLst/>
                            <a:gdLst/>
                            <a:ahLst/>
                            <a:cxnLst/>
                            <a:rect l="0" t="0" r="0" b="0"/>
                            <a:pathLst>
                              <a:path w="271272" h="104394">
                                <a:moveTo>
                                  <a:pt x="0" y="0"/>
                                </a:moveTo>
                                <a:cubicBezTo>
                                  <a:pt x="762" y="38100"/>
                                  <a:pt x="121920" y="64770"/>
                                  <a:pt x="269748" y="60198"/>
                                </a:cubicBezTo>
                                <a:lnTo>
                                  <a:pt x="271272" y="99822"/>
                                </a:lnTo>
                                <a:cubicBezTo>
                                  <a:pt x="123444" y="104394"/>
                                  <a:pt x="2286" y="77724"/>
                                  <a:pt x="762" y="39624"/>
                                </a:cubicBezTo>
                                <a:lnTo>
                                  <a:pt x="0" y="0"/>
                                </a:lnTo>
                                <a:close/>
                              </a:path>
                            </a:pathLst>
                          </a:custGeom>
                          <a:ln w="0" cap="flat">
                            <a:miter lim="127000"/>
                          </a:ln>
                        </wps:spPr>
                        <wps:style>
                          <a:lnRef idx="0">
                            <a:srgbClr val="000000">
                              <a:alpha val="0"/>
                            </a:srgbClr>
                          </a:lnRef>
                          <a:fillRef idx="1">
                            <a:srgbClr val="7A2852"/>
                          </a:fillRef>
                          <a:effectRef idx="0">
                            <a:scrgbClr r="0" g="0" b="0"/>
                          </a:effectRef>
                          <a:fontRef idx="none"/>
                        </wps:style>
                        <wps:bodyPr/>
                      </wps:wsp>
                      <wps:wsp>
                        <wps:cNvPr id="1359" name="Shape 1359"/>
                        <wps:cNvSpPr/>
                        <wps:spPr>
                          <a:xfrm>
                            <a:off x="1621536" y="1568959"/>
                            <a:ext cx="762" cy="762"/>
                          </a:xfrm>
                          <a:custGeom>
                            <a:avLst/>
                            <a:gdLst/>
                            <a:ahLst/>
                            <a:cxnLst/>
                            <a:rect l="0" t="0" r="0" b="0"/>
                            <a:pathLst>
                              <a:path w="762" h="762">
                                <a:moveTo>
                                  <a:pt x="0" y="762"/>
                                </a:move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0" name="Shape 1360"/>
                        <wps:cNvSpPr/>
                        <wps:spPr>
                          <a:xfrm>
                            <a:off x="1608582" y="1510078"/>
                            <a:ext cx="141046" cy="168231"/>
                          </a:xfrm>
                          <a:custGeom>
                            <a:avLst/>
                            <a:gdLst/>
                            <a:ahLst/>
                            <a:cxnLst/>
                            <a:rect l="0" t="0" r="0" b="0"/>
                            <a:pathLst>
                              <a:path w="141046" h="168231">
                                <a:moveTo>
                                  <a:pt x="141046" y="0"/>
                                </a:moveTo>
                                <a:lnTo>
                                  <a:pt x="141046" y="9592"/>
                                </a:lnTo>
                                <a:lnTo>
                                  <a:pt x="137922" y="10112"/>
                                </a:lnTo>
                                <a:lnTo>
                                  <a:pt x="121158" y="13160"/>
                                </a:lnTo>
                                <a:lnTo>
                                  <a:pt x="105156" y="16970"/>
                                </a:lnTo>
                                <a:lnTo>
                                  <a:pt x="89916" y="20780"/>
                                </a:lnTo>
                                <a:lnTo>
                                  <a:pt x="90678" y="20780"/>
                                </a:lnTo>
                                <a:lnTo>
                                  <a:pt x="76200" y="24590"/>
                                </a:lnTo>
                                <a:cubicBezTo>
                                  <a:pt x="62713" y="29772"/>
                                  <a:pt x="45847" y="35462"/>
                                  <a:pt x="33528" y="42878"/>
                                </a:cubicBezTo>
                                <a:lnTo>
                                  <a:pt x="28956" y="45164"/>
                                </a:lnTo>
                                <a:lnTo>
                                  <a:pt x="29718" y="45164"/>
                                </a:lnTo>
                                <a:lnTo>
                                  <a:pt x="22098" y="49736"/>
                                </a:lnTo>
                                <a:lnTo>
                                  <a:pt x="22860" y="49736"/>
                                </a:lnTo>
                                <a:lnTo>
                                  <a:pt x="19812" y="52022"/>
                                </a:lnTo>
                                <a:lnTo>
                                  <a:pt x="16764" y="54308"/>
                                </a:lnTo>
                                <a:lnTo>
                                  <a:pt x="17526" y="54308"/>
                                </a:lnTo>
                                <a:lnTo>
                                  <a:pt x="15240" y="57356"/>
                                </a:lnTo>
                                <a:lnTo>
                                  <a:pt x="15240" y="56594"/>
                                </a:lnTo>
                                <a:lnTo>
                                  <a:pt x="12954" y="59642"/>
                                </a:lnTo>
                                <a:lnTo>
                                  <a:pt x="11430" y="61166"/>
                                </a:lnTo>
                                <a:lnTo>
                                  <a:pt x="12192" y="61166"/>
                                </a:lnTo>
                                <a:lnTo>
                                  <a:pt x="10668" y="63452"/>
                                </a:lnTo>
                                <a:lnTo>
                                  <a:pt x="9906" y="65738"/>
                                </a:lnTo>
                                <a:lnTo>
                                  <a:pt x="9906" y="67262"/>
                                </a:lnTo>
                                <a:lnTo>
                                  <a:pt x="9906" y="68024"/>
                                </a:lnTo>
                                <a:lnTo>
                                  <a:pt x="9906" y="68786"/>
                                </a:lnTo>
                                <a:lnTo>
                                  <a:pt x="9906" y="69548"/>
                                </a:lnTo>
                                <a:lnTo>
                                  <a:pt x="9952" y="71926"/>
                                </a:lnTo>
                                <a:lnTo>
                                  <a:pt x="11430" y="74882"/>
                                </a:lnTo>
                                <a:lnTo>
                                  <a:pt x="10668" y="74120"/>
                                </a:lnTo>
                                <a:lnTo>
                                  <a:pt x="12954" y="77930"/>
                                </a:lnTo>
                                <a:lnTo>
                                  <a:pt x="12192" y="77168"/>
                                </a:lnTo>
                                <a:lnTo>
                                  <a:pt x="14478" y="80216"/>
                                </a:lnTo>
                                <a:lnTo>
                                  <a:pt x="16764" y="82502"/>
                                </a:lnTo>
                                <a:lnTo>
                                  <a:pt x="18288" y="80978"/>
                                </a:lnTo>
                                <a:cubicBezTo>
                                  <a:pt x="39389" y="67307"/>
                                  <a:pt x="62652" y="58207"/>
                                  <a:pt x="86725" y="51456"/>
                                </a:cubicBezTo>
                                <a:lnTo>
                                  <a:pt x="141046" y="40016"/>
                                </a:lnTo>
                                <a:lnTo>
                                  <a:pt x="141046" y="49409"/>
                                </a:lnTo>
                                <a:lnTo>
                                  <a:pt x="121920" y="52784"/>
                                </a:lnTo>
                                <a:lnTo>
                                  <a:pt x="109728" y="55832"/>
                                </a:lnTo>
                                <a:lnTo>
                                  <a:pt x="110490" y="55832"/>
                                </a:lnTo>
                                <a:lnTo>
                                  <a:pt x="98298" y="58118"/>
                                </a:lnTo>
                                <a:lnTo>
                                  <a:pt x="76962" y="64214"/>
                                </a:lnTo>
                                <a:lnTo>
                                  <a:pt x="67056" y="68024"/>
                                </a:lnTo>
                                <a:lnTo>
                                  <a:pt x="67818" y="67262"/>
                                </a:lnTo>
                                <a:lnTo>
                                  <a:pt x="58674" y="71072"/>
                                </a:lnTo>
                                <a:lnTo>
                                  <a:pt x="50292" y="74120"/>
                                </a:lnTo>
                                <a:lnTo>
                                  <a:pt x="42672" y="77930"/>
                                </a:lnTo>
                                <a:lnTo>
                                  <a:pt x="35814" y="81740"/>
                                </a:lnTo>
                                <a:lnTo>
                                  <a:pt x="29718" y="85550"/>
                                </a:lnTo>
                                <a:lnTo>
                                  <a:pt x="29718" y="84788"/>
                                </a:lnTo>
                                <a:lnTo>
                                  <a:pt x="24752" y="88336"/>
                                </a:lnTo>
                                <a:lnTo>
                                  <a:pt x="25146" y="88598"/>
                                </a:lnTo>
                                <a:lnTo>
                                  <a:pt x="24384" y="88598"/>
                                </a:lnTo>
                                <a:lnTo>
                                  <a:pt x="29718" y="91646"/>
                                </a:lnTo>
                                <a:lnTo>
                                  <a:pt x="28956" y="91646"/>
                                </a:lnTo>
                                <a:lnTo>
                                  <a:pt x="34290" y="94694"/>
                                </a:lnTo>
                                <a:lnTo>
                                  <a:pt x="40386" y="96980"/>
                                </a:lnTo>
                                <a:lnTo>
                                  <a:pt x="46482" y="100028"/>
                                </a:lnTo>
                                <a:lnTo>
                                  <a:pt x="46482" y="99266"/>
                                </a:lnTo>
                                <a:lnTo>
                                  <a:pt x="53340" y="102314"/>
                                </a:lnTo>
                                <a:lnTo>
                                  <a:pt x="60960" y="104600"/>
                                </a:lnTo>
                                <a:lnTo>
                                  <a:pt x="69342" y="106886"/>
                                </a:lnTo>
                                <a:lnTo>
                                  <a:pt x="68580" y="106886"/>
                                </a:lnTo>
                                <a:lnTo>
                                  <a:pt x="77724" y="109172"/>
                                </a:lnTo>
                                <a:lnTo>
                                  <a:pt x="76962" y="109172"/>
                                </a:lnTo>
                                <a:lnTo>
                                  <a:pt x="86106" y="111458"/>
                                </a:lnTo>
                                <a:lnTo>
                                  <a:pt x="141046" y="118816"/>
                                </a:lnTo>
                                <a:lnTo>
                                  <a:pt x="141046" y="129574"/>
                                </a:lnTo>
                                <a:lnTo>
                                  <a:pt x="135226" y="128981"/>
                                </a:lnTo>
                                <a:cubicBezTo>
                                  <a:pt x="86870" y="122962"/>
                                  <a:pt x="36986" y="111908"/>
                                  <a:pt x="13630" y="92679"/>
                                </a:cubicBezTo>
                                <a:lnTo>
                                  <a:pt x="10257" y="87814"/>
                                </a:lnTo>
                                <a:lnTo>
                                  <a:pt x="10668" y="109172"/>
                                </a:lnTo>
                                <a:lnTo>
                                  <a:pt x="10668" y="108410"/>
                                </a:lnTo>
                                <a:lnTo>
                                  <a:pt x="11430" y="112220"/>
                                </a:lnTo>
                                <a:lnTo>
                                  <a:pt x="11430" y="111458"/>
                                </a:lnTo>
                                <a:lnTo>
                                  <a:pt x="12192" y="114506"/>
                                </a:lnTo>
                                <a:lnTo>
                                  <a:pt x="12192" y="113744"/>
                                </a:lnTo>
                                <a:lnTo>
                                  <a:pt x="13716" y="117554"/>
                                </a:lnTo>
                                <a:lnTo>
                                  <a:pt x="13716" y="116792"/>
                                </a:lnTo>
                                <a:lnTo>
                                  <a:pt x="16002" y="119840"/>
                                </a:lnTo>
                                <a:lnTo>
                                  <a:pt x="15240" y="119840"/>
                                </a:lnTo>
                                <a:lnTo>
                                  <a:pt x="19050" y="122888"/>
                                </a:lnTo>
                                <a:lnTo>
                                  <a:pt x="18288" y="122126"/>
                                </a:lnTo>
                                <a:lnTo>
                                  <a:pt x="25908" y="128222"/>
                                </a:lnTo>
                                <a:lnTo>
                                  <a:pt x="30480" y="131270"/>
                                </a:lnTo>
                                <a:lnTo>
                                  <a:pt x="35814" y="133556"/>
                                </a:lnTo>
                                <a:lnTo>
                                  <a:pt x="41910" y="136604"/>
                                </a:lnTo>
                                <a:lnTo>
                                  <a:pt x="41148" y="136604"/>
                                </a:lnTo>
                                <a:lnTo>
                                  <a:pt x="48006" y="138890"/>
                                </a:lnTo>
                                <a:cubicBezTo>
                                  <a:pt x="70548" y="148949"/>
                                  <a:pt x="102756" y="153483"/>
                                  <a:pt x="127254" y="157940"/>
                                </a:cubicBezTo>
                                <a:lnTo>
                                  <a:pt x="137922" y="159464"/>
                                </a:lnTo>
                                <a:lnTo>
                                  <a:pt x="137922" y="158702"/>
                                </a:lnTo>
                                <a:lnTo>
                                  <a:pt x="141046" y="159119"/>
                                </a:lnTo>
                                <a:lnTo>
                                  <a:pt x="141046" y="168231"/>
                                </a:lnTo>
                                <a:lnTo>
                                  <a:pt x="105284" y="163932"/>
                                </a:lnTo>
                                <a:cubicBezTo>
                                  <a:pt x="59096" y="155969"/>
                                  <a:pt x="15532" y="142199"/>
                                  <a:pt x="3810" y="118316"/>
                                </a:cubicBezTo>
                                <a:lnTo>
                                  <a:pt x="2286" y="113744"/>
                                </a:lnTo>
                                <a:lnTo>
                                  <a:pt x="1524" y="109172"/>
                                </a:lnTo>
                                <a:lnTo>
                                  <a:pt x="36" y="70492"/>
                                </a:lnTo>
                                <a:lnTo>
                                  <a:pt x="0" y="70310"/>
                                </a:lnTo>
                                <a:lnTo>
                                  <a:pt x="29" y="70306"/>
                                </a:lnTo>
                                <a:lnTo>
                                  <a:pt x="0" y="69548"/>
                                </a:lnTo>
                                <a:cubicBezTo>
                                  <a:pt x="152" y="56632"/>
                                  <a:pt x="10236" y="46180"/>
                                  <a:pt x="20574" y="39830"/>
                                </a:cubicBezTo>
                                <a:lnTo>
                                  <a:pt x="24384" y="36782"/>
                                </a:lnTo>
                                <a:lnTo>
                                  <a:pt x="28194" y="34496"/>
                                </a:lnTo>
                                <a:cubicBezTo>
                                  <a:pt x="56210" y="18786"/>
                                  <a:pt x="87795" y="11154"/>
                                  <a:pt x="118872" y="4016"/>
                                </a:cubicBezTo>
                                <a:lnTo>
                                  <a:pt x="136398" y="968"/>
                                </a:lnTo>
                                <a:lnTo>
                                  <a:pt x="1410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1" name="Shape 1361"/>
                        <wps:cNvSpPr/>
                        <wps:spPr>
                          <a:xfrm>
                            <a:off x="1749628" y="1628894"/>
                            <a:ext cx="140132" cy="55888"/>
                          </a:xfrm>
                          <a:custGeom>
                            <a:avLst/>
                            <a:gdLst/>
                            <a:ahLst/>
                            <a:cxnLst/>
                            <a:rect l="0" t="0" r="0" b="0"/>
                            <a:pathLst>
                              <a:path w="140132" h="55888">
                                <a:moveTo>
                                  <a:pt x="0" y="0"/>
                                </a:moveTo>
                                <a:lnTo>
                                  <a:pt x="30404" y="4072"/>
                                </a:lnTo>
                                <a:lnTo>
                                  <a:pt x="42596" y="4834"/>
                                </a:lnTo>
                                <a:lnTo>
                                  <a:pt x="41834" y="4834"/>
                                </a:lnTo>
                                <a:lnTo>
                                  <a:pt x="54788" y="5596"/>
                                </a:lnTo>
                                <a:lnTo>
                                  <a:pt x="80696" y="6358"/>
                                </a:lnTo>
                                <a:lnTo>
                                  <a:pt x="138608" y="6358"/>
                                </a:lnTo>
                                <a:lnTo>
                                  <a:pt x="140132" y="55126"/>
                                </a:lnTo>
                                <a:lnTo>
                                  <a:pt x="108128" y="55888"/>
                                </a:lnTo>
                                <a:lnTo>
                                  <a:pt x="81458" y="55888"/>
                                </a:lnTo>
                                <a:cubicBezTo>
                                  <a:pt x="70349" y="55561"/>
                                  <a:pt x="52591" y="54859"/>
                                  <a:pt x="31837" y="53242"/>
                                </a:cubicBezTo>
                                <a:lnTo>
                                  <a:pt x="0" y="49415"/>
                                </a:lnTo>
                                <a:lnTo>
                                  <a:pt x="0" y="40303"/>
                                </a:lnTo>
                                <a:lnTo>
                                  <a:pt x="19736" y="42934"/>
                                </a:lnTo>
                                <a:lnTo>
                                  <a:pt x="31166" y="43696"/>
                                </a:lnTo>
                                <a:lnTo>
                                  <a:pt x="43358" y="44458"/>
                                </a:lnTo>
                                <a:lnTo>
                                  <a:pt x="56312" y="45220"/>
                                </a:lnTo>
                                <a:lnTo>
                                  <a:pt x="55550" y="45220"/>
                                </a:lnTo>
                                <a:lnTo>
                                  <a:pt x="81458" y="45982"/>
                                </a:lnTo>
                                <a:lnTo>
                                  <a:pt x="108128" y="45982"/>
                                </a:lnTo>
                                <a:lnTo>
                                  <a:pt x="130788" y="45353"/>
                                </a:lnTo>
                                <a:lnTo>
                                  <a:pt x="129645" y="15624"/>
                                </a:lnTo>
                                <a:lnTo>
                                  <a:pt x="106604" y="16264"/>
                                </a:lnTo>
                                <a:cubicBezTo>
                                  <a:pt x="93674" y="16943"/>
                                  <a:pt x="64101" y="16559"/>
                                  <a:pt x="29722" y="13784"/>
                                </a:cubicBezTo>
                                <a:lnTo>
                                  <a:pt x="0" y="1075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2" name="Shape 1362"/>
                        <wps:cNvSpPr/>
                        <wps:spPr>
                          <a:xfrm>
                            <a:off x="1749628" y="1483615"/>
                            <a:ext cx="143180" cy="92964"/>
                          </a:xfrm>
                          <a:custGeom>
                            <a:avLst/>
                            <a:gdLst/>
                            <a:ahLst/>
                            <a:cxnLst/>
                            <a:rect l="0" t="0" r="0" b="0"/>
                            <a:pathLst>
                              <a:path w="143180" h="92964">
                                <a:moveTo>
                                  <a:pt x="27356" y="0"/>
                                </a:moveTo>
                                <a:lnTo>
                                  <a:pt x="143180" y="36576"/>
                                </a:lnTo>
                                <a:lnTo>
                                  <a:pt x="30404" y="92964"/>
                                </a:lnTo>
                                <a:lnTo>
                                  <a:pt x="29792" y="70923"/>
                                </a:lnTo>
                                <a:lnTo>
                                  <a:pt x="20498" y="72390"/>
                                </a:lnTo>
                                <a:lnTo>
                                  <a:pt x="6782" y="74676"/>
                                </a:lnTo>
                                <a:lnTo>
                                  <a:pt x="0" y="75873"/>
                                </a:lnTo>
                                <a:lnTo>
                                  <a:pt x="0" y="66480"/>
                                </a:lnTo>
                                <a:lnTo>
                                  <a:pt x="18974" y="62484"/>
                                </a:lnTo>
                                <a:lnTo>
                                  <a:pt x="38786" y="60198"/>
                                </a:lnTo>
                                <a:lnTo>
                                  <a:pt x="39310" y="77488"/>
                                </a:lnTo>
                                <a:lnTo>
                                  <a:pt x="117148" y="38881"/>
                                </a:lnTo>
                                <a:lnTo>
                                  <a:pt x="37477" y="12739"/>
                                </a:lnTo>
                                <a:lnTo>
                                  <a:pt x="38024" y="29718"/>
                                </a:lnTo>
                                <a:lnTo>
                                  <a:pt x="14402" y="33528"/>
                                </a:lnTo>
                                <a:lnTo>
                                  <a:pt x="15164" y="33528"/>
                                </a:lnTo>
                                <a:lnTo>
                                  <a:pt x="0" y="36055"/>
                                </a:lnTo>
                                <a:lnTo>
                                  <a:pt x="0" y="26464"/>
                                </a:lnTo>
                                <a:lnTo>
                                  <a:pt x="13640" y="23622"/>
                                </a:lnTo>
                                <a:lnTo>
                                  <a:pt x="27998" y="21827"/>
                                </a:lnTo>
                                <a:lnTo>
                                  <a:pt x="273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3" name="Shape 1363"/>
                        <wps:cNvSpPr/>
                        <wps:spPr>
                          <a:xfrm>
                            <a:off x="3557778" y="1476756"/>
                            <a:ext cx="297180" cy="103632"/>
                          </a:xfrm>
                          <a:custGeom>
                            <a:avLst/>
                            <a:gdLst/>
                            <a:ahLst/>
                            <a:cxnLst/>
                            <a:rect l="0" t="0" r="0" b="0"/>
                            <a:pathLst>
                              <a:path w="297180" h="103632">
                                <a:moveTo>
                                  <a:pt x="256794" y="0"/>
                                </a:moveTo>
                                <a:cubicBezTo>
                                  <a:pt x="297180" y="34290"/>
                                  <a:pt x="227076" y="70866"/>
                                  <a:pt x="96774" y="83820"/>
                                </a:cubicBezTo>
                                <a:lnTo>
                                  <a:pt x="96774" y="103632"/>
                                </a:lnTo>
                                <a:lnTo>
                                  <a:pt x="0" y="68580"/>
                                </a:lnTo>
                                <a:lnTo>
                                  <a:pt x="96774" y="24384"/>
                                </a:lnTo>
                                <a:lnTo>
                                  <a:pt x="96774" y="44196"/>
                                </a:lnTo>
                                <a:cubicBezTo>
                                  <a:pt x="174498" y="36576"/>
                                  <a:pt x="233172" y="20574"/>
                                  <a:pt x="256794" y="0"/>
                                </a:cubicBezTo>
                                <a:close/>
                              </a:path>
                            </a:pathLst>
                          </a:custGeom>
                          <a:ln w="0" cap="flat">
                            <a:miter lim="127000"/>
                          </a:ln>
                        </wps:spPr>
                        <wps:style>
                          <a:lnRef idx="0">
                            <a:srgbClr val="000000">
                              <a:alpha val="0"/>
                            </a:srgbClr>
                          </a:lnRef>
                          <a:fillRef idx="1">
                            <a:srgbClr val="993366"/>
                          </a:fillRef>
                          <a:effectRef idx="0">
                            <a:scrgbClr r="0" g="0" b="0"/>
                          </a:effectRef>
                          <a:fontRef idx="none"/>
                        </wps:style>
                        <wps:bodyPr/>
                      </wps:wsp>
                      <wps:wsp>
                        <wps:cNvPr id="1364" name="Shape 1364"/>
                        <wps:cNvSpPr/>
                        <wps:spPr>
                          <a:xfrm>
                            <a:off x="3557778" y="1387603"/>
                            <a:ext cx="268224" cy="108966"/>
                          </a:xfrm>
                          <a:custGeom>
                            <a:avLst/>
                            <a:gdLst/>
                            <a:ahLst/>
                            <a:cxnLst/>
                            <a:rect l="0" t="0" r="0" b="0"/>
                            <a:pathLst>
                              <a:path w="268224" h="108966">
                                <a:moveTo>
                                  <a:pt x="0" y="0"/>
                                </a:moveTo>
                                <a:cubicBezTo>
                                  <a:pt x="147828" y="0"/>
                                  <a:pt x="268224" y="31242"/>
                                  <a:pt x="268224" y="69342"/>
                                </a:cubicBezTo>
                                <a:lnTo>
                                  <a:pt x="268224" y="108966"/>
                                </a:lnTo>
                                <a:cubicBezTo>
                                  <a:pt x="268224" y="70866"/>
                                  <a:pt x="147828" y="39624"/>
                                  <a:pt x="0" y="39624"/>
                                </a:cubicBezTo>
                                <a:lnTo>
                                  <a:pt x="0" y="0"/>
                                </a:lnTo>
                                <a:close/>
                              </a:path>
                            </a:pathLst>
                          </a:custGeom>
                          <a:ln w="0" cap="flat">
                            <a:miter lim="127000"/>
                          </a:ln>
                        </wps:spPr>
                        <wps:style>
                          <a:lnRef idx="0">
                            <a:srgbClr val="000000">
                              <a:alpha val="0"/>
                            </a:srgbClr>
                          </a:lnRef>
                          <a:fillRef idx="1">
                            <a:srgbClr val="7A2852"/>
                          </a:fillRef>
                          <a:effectRef idx="0">
                            <a:scrgbClr r="0" g="0" b="0"/>
                          </a:effectRef>
                          <a:fontRef idx="none"/>
                        </wps:style>
                        <wps:bodyPr/>
                      </wps:wsp>
                      <wps:wsp>
                        <wps:cNvPr id="1365" name="Shape 1365"/>
                        <wps:cNvSpPr/>
                        <wps:spPr>
                          <a:xfrm>
                            <a:off x="3544824" y="1494283"/>
                            <a:ext cx="150924" cy="92964"/>
                          </a:xfrm>
                          <a:custGeom>
                            <a:avLst/>
                            <a:gdLst/>
                            <a:ahLst/>
                            <a:cxnLst/>
                            <a:rect l="0" t="0" r="0" b="0"/>
                            <a:pathLst>
                              <a:path w="150924" h="92964">
                                <a:moveTo>
                                  <a:pt x="114300" y="0"/>
                                </a:moveTo>
                                <a:lnTo>
                                  <a:pt x="114300" y="21590"/>
                                </a:lnTo>
                                <a:lnTo>
                                  <a:pt x="123444" y="20574"/>
                                </a:lnTo>
                                <a:lnTo>
                                  <a:pt x="150924" y="16824"/>
                                </a:lnTo>
                                <a:lnTo>
                                  <a:pt x="150924" y="26560"/>
                                </a:lnTo>
                                <a:lnTo>
                                  <a:pt x="124968" y="30480"/>
                                </a:lnTo>
                                <a:lnTo>
                                  <a:pt x="105156" y="32004"/>
                                </a:lnTo>
                                <a:lnTo>
                                  <a:pt x="105156" y="14562"/>
                                </a:lnTo>
                                <a:lnTo>
                                  <a:pt x="25242" y="51058"/>
                                </a:lnTo>
                                <a:lnTo>
                                  <a:pt x="105156" y="79374"/>
                                </a:lnTo>
                                <a:lnTo>
                                  <a:pt x="105156" y="62484"/>
                                </a:lnTo>
                                <a:lnTo>
                                  <a:pt x="128016" y="59436"/>
                                </a:lnTo>
                                <a:lnTo>
                                  <a:pt x="150924" y="55980"/>
                                </a:lnTo>
                                <a:lnTo>
                                  <a:pt x="150924" y="65872"/>
                                </a:lnTo>
                                <a:lnTo>
                                  <a:pt x="147828" y="66294"/>
                                </a:lnTo>
                                <a:lnTo>
                                  <a:pt x="129540" y="69342"/>
                                </a:lnTo>
                                <a:lnTo>
                                  <a:pt x="114300" y="70561"/>
                                </a:lnTo>
                                <a:lnTo>
                                  <a:pt x="114300" y="92964"/>
                                </a:lnTo>
                                <a:lnTo>
                                  <a:pt x="0" y="51816"/>
                                </a:lnTo>
                                <a:lnTo>
                                  <a:pt x="1143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6" name="Shape 1366"/>
                        <wps:cNvSpPr/>
                        <wps:spPr>
                          <a:xfrm>
                            <a:off x="3553206" y="1383031"/>
                            <a:ext cx="142542" cy="58579"/>
                          </a:xfrm>
                          <a:custGeom>
                            <a:avLst/>
                            <a:gdLst/>
                            <a:ahLst/>
                            <a:cxnLst/>
                            <a:rect l="0" t="0" r="0" b="0"/>
                            <a:pathLst>
                              <a:path w="142542" h="58579">
                                <a:moveTo>
                                  <a:pt x="0" y="0"/>
                                </a:moveTo>
                                <a:lnTo>
                                  <a:pt x="32004" y="0"/>
                                </a:lnTo>
                                <a:lnTo>
                                  <a:pt x="58674" y="1524"/>
                                </a:lnTo>
                                <a:cubicBezTo>
                                  <a:pt x="69533" y="1797"/>
                                  <a:pt x="87191" y="2920"/>
                                  <a:pt x="107907" y="5193"/>
                                </a:cubicBezTo>
                                <a:lnTo>
                                  <a:pt x="142542" y="10608"/>
                                </a:lnTo>
                                <a:lnTo>
                                  <a:pt x="142542" y="18955"/>
                                </a:lnTo>
                                <a:lnTo>
                                  <a:pt x="120396" y="16002"/>
                                </a:lnTo>
                                <a:lnTo>
                                  <a:pt x="108204" y="15240"/>
                                </a:lnTo>
                                <a:lnTo>
                                  <a:pt x="96012" y="13716"/>
                                </a:lnTo>
                                <a:lnTo>
                                  <a:pt x="96774" y="13716"/>
                                </a:lnTo>
                                <a:lnTo>
                                  <a:pt x="83820" y="12192"/>
                                </a:lnTo>
                                <a:lnTo>
                                  <a:pt x="58674" y="10668"/>
                                </a:lnTo>
                                <a:lnTo>
                                  <a:pt x="32004" y="9906"/>
                                </a:lnTo>
                                <a:lnTo>
                                  <a:pt x="9144" y="9271"/>
                                </a:lnTo>
                                <a:lnTo>
                                  <a:pt x="9144" y="39624"/>
                                </a:lnTo>
                                <a:lnTo>
                                  <a:pt x="32004" y="39624"/>
                                </a:lnTo>
                                <a:cubicBezTo>
                                  <a:pt x="46122" y="39841"/>
                                  <a:pt x="75666" y="41237"/>
                                  <a:pt x="109558" y="45032"/>
                                </a:cubicBezTo>
                                <a:lnTo>
                                  <a:pt x="142542" y="49413"/>
                                </a:lnTo>
                                <a:lnTo>
                                  <a:pt x="142542" y="58579"/>
                                </a:lnTo>
                                <a:lnTo>
                                  <a:pt x="120396" y="55626"/>
                                </a:lnTo>
                                <a:lnTo>
                                  <a:pt x="108204" y="54102"/>
                                </a:lnTo>
                                <a:lnTo>
                                  <a:pt x="96012" y="53340"/>
                                </a:lnTo>
                                <a:lnTo>
                                  <a:pt x="96774" y="53340"/>
                                </a:lnTo>
                                <a:lnTo>
                                  <a:pt x="83820" y="51816"/>
                                </a:lnTo>
                                <a:lnTo>
                                  <a:pt x="58674" y="50292"/>
                                </a:lnTo>
                                <a:lnTo>
                                  <a:pt x="32004" y="49530"/>
                                </a:lnTo>
                                <a:lnTo>
                                  <a:pt x="0" y="487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7" name="Shape 1367"/>
                        <wps:cNvSpPr/>
                        <wps:spPr>
                          <a:xfrm>
                            <a:off x="3695748" y="1393639"/>
                            <a:ext cx="134826" cy="166515"/>
                          </a:xfrm>
                          <a:custGeom>
                            <a:avLst/>
                            <a:gdLst/>
                            <a:ahLst/>
                            <a:cxnLst/>
                            <a:rect l="0" t="0" r="0" b="0"/>
                            <a:pathLst>
                              <a:path w="134826" h="166515">
                                <a:moveTo>
                                  <a:pt x="0" y="0"/>
                                </a:moveTo>
                                <a:lnTo>
                                  <a:pt x="32942" y="5151"/>
                                </a:lnTo>
                                <a:cubicBezTo>
                                  <a:pt x="79118" y="14893"/>
                                  <a:pt x="122551" y="30432"/>
                                  <a:pt x="133302" y="54162"/>
                                </a:cubicBezTo>
                                <a:lnTo>
                                  <a:pt x="134826" y="58734"/>
                                </a:lnTo>
                                <a:lnTo>
                                  <a:pt x="134826" y="98358"/>
                                </a:lnTo>
                                <a:lnTo>
                                  <a:pt x="134826" y="102168"/>
                                </a:lnTo>
                                <a:lnTo>
                                  <a:pt x="134826" y="102930"/>
                                </a:lnTo>
                                <a:cubicBezTo>
                                  <a:pt x="134826" y="115972"/>
                                  <a:pt x="124488" y="125485"/>
                                  <a:pt x="114252" y="131886"/>
                                </a:cubicBezTo>
                                <a:lnTo>
                                  <a:pt x="109680" y="134934"/>
                                </a:lnTo>
                                <a:lnTo>
                                  <a:pt x="105870" y="137220"/>
                                </a:lnTo>
                                <a:cubicBezTo>
                                  <a:pt x="77155" y="151571"/>
                                  <a:pt x="44973" y="158619"/>
                                  <a:pt x="13668" y="164652"/>
                                </a:cubicBezTo>
                                <a:lnTo>
                                  <a:pt x="0" y="166515"/>
                                </a:lnTo>
                                <a:lnTo>
                                  <a:pt x="0" y="156623"/>
                                </a:lnTo>
                                <a:lnTo>
                                  <a:pt x="10144" y="155093"/>
                                </a:lnTo>
                                <a:cubicBezTo>
                                  <a:pt x="48682" y="148559"/>
                                  <a:pt x="99050" y="136848"/>
                                  <a:pt x="119586" y="115122"/>
                                </a:cubicBezTo>
                                <a:lnTo>
                                  <a:pt x="121872" y="112836"/>
                                </a:lnTo>
                                <a:lnTo>
                                  <a:pt x="121110" y="112836"/>
                                </a:lnTo>
                                <a:lnTo>
                                  <a:pt x="122634" y="111312"/>
                                </a:lnTo>
                                <a:lnTo>
                                  <a:pt x="124158" y="108264"/>
                                </a:lnTo>
                                <a:lnTo>
                                  <a:pt x="124158" y="109026"/>
                                </a:lnTo>
                                <a:lnTo>
                                  <a:pt x="124920" y="105978"/>
                                </a:lnTo>
                                <a:lnTo>
                                  <a:pt x="124920" y="106740"/>
                                </a:lnTo>
                                <a:lnTo>
                                  <a:pt x="125682" y="104454"/>
                                </a:lnTo>
                                <a:lnTo>
                                  <a:pt x="125682" y="102930"/>
                                </a:lnTo>
                                <a:lnTo>
                                  <a:pt x="124920" y="99882"/>
                                </a:lnTo>
                                <a:lnTo>
                                  <a:pt x="125682" y="100644"/>
                                </a:lnTo>
                                <a:lnTo>
                                  <a:pt x="124158" y="96834"/>
                                </a:lnTo>
                                <a:lnTo>
                                  <a:pt x="124920" y="97596"/>
                                </a:lnTo>
                                <a:lnTo>
                                  <a:pt x="122634" y="94548"/>
                                </a:lnTo>
                                <a:lnTo>
                                  <a:pt x="123396" y="94548"/>
                                </a:lnTo>
                                <a:lnTo>
                                  <a:pt x="121110" y="91500"/>
                                </a:lnTo>
                                <a:lnTo>
                                  <a:pt x="121110" y="92262"/>
                                </a:lnTo>
                                <a:lnTo>
                                  <a:pt x="118854" y="89442"/>
                                </a:lnTo>
                                <a:lnTo>
                                  <a:pt x="117300" y="90737"/>
                                </a:lnTo>
                                <a:cubicBezTo>
                                  <a:pt x="88715" y="109245"/>
                                  <a:pt x="47272" y="119315"/>
                                  <a:pt x="9703" y="125738"/>
                                </a:cubicBezTo>
                                <a:lnTo>
                                  <a:pt x="0" y="127204"/>
                                </a:lnTo>
                                <a:lnTo>
                                  <a:pt x="0" y="117468"/>
                                </a:lnTo>
                                <a:lnTo>
                                  <a:pt x="5354" y="116737"/>
                                </a:lnTo>
                                <a:cubicBezTo>
                                  <a:pt x="40309" y="111169"/>
                                  <a:pt x="79676" y="101996"/>
                                  <a:pt x="105870" y="86165"/>
                                </a:cubicBezTo>
                                <a:lnTo>
                                  <a:pt x="111966" y="83118"/>
                                </a:lnTo>
                                <a:lnTo>
                                  <a:pt x="111966" y="83118"/>
                                </a:lnTo>
                                <a:lnTo>
                                  <a:pt x="111204" y="83118"/>
                                </a:lnTo>
                                <a:lnTo>
                                  <a:pt x="111619" y="82771"/>
                                </a:lnTo>
                                <a:lnTo>
                                  <a:pt x="111204" y="82356"/>
                                </a:lnTo>
                                <a:lnTo>
                                  <a:pt x="111204" y="83118"/>
                                </a:lnTo>
                                <a:lnTo>
                                  <a:pt x="106632" y="80070"/>
                                </a:lnTo>
                                <a:lnTo>
                                  <a:pt x="101298" y="77022"/>
                                </a:lnTo>
                                <a:lnTo>
                                  <a:pt x="102060" y="77022"/>
                                </a:lnTo>
                                <a:lnTo>
                                  <a:pt x="95964" y="73974"/>
                                </a:lnTo>
                                <a:lnTo>
                                  <a:pt x="89106" y="70926"/>
                                </a:lnTo>
                                <a:lnTo>
                                  <a:pt x="89868" y="70926"/>
                                </a:lnTo>
                                <a:lnTo>
                                  <a:pt x="83010" y="68640"/>
                                </a:lnTo>
                                <a:cubicBezTo>
                                  <a:pt x="67554" y="61947"/>
                                  <a:pt x="48339" y="58657"/>
                                  <a:pt x="31956" y="54162"/>
                                </a:cubicBezTo>
                                <a:lnTo>
                                  <a:pt x="21288" y="51876"/>
                                </a:lnTo>
                                <a:lnTo>
                                  <a:pt x="22050" y="51876"/>
                                </a:lnTo>
                                <a:lnTo>
                                  <a:pt x="11382" y="50352"/>
                                </a:lnTo>
                                <a:lnTo>
                                  <a:pt x="714" y="48065"/>
                                </a:lnTo>
                                <a:lnTo>
                                  <a:pt x="0" y="47970"/>
                                </a:lnTo>
                                <a:lnTo>
                                  <a:pt x="0" y="38804"/>
                                </a:lnTo>
                                <a:lnTo>
                                  <a:pt x="1948" y="39063"/>
                                </a:lnTo>
                                <a:cubicBezTo>
                                  <a:pt x="49364" y="46435"/>
                                  <a:pt x="97946" y="58792"/>
                                  <a:pt x="121443" y="79022"/>
                                </a:cubicBezTo>
                                <a:lnTo>
                                  <a:pt x="125682" y="85147"/>
                                </a:lnTo>
                                <a:lnTo>
                                  <a:pt x="125682" y="63306"/>
                                </a:lnTo>
                                <a:lnTo>
                                  <a:pt x="124920" y="60258"/>
                                </a:lnTo>
                                <a:lnTo>
                                  <a:pt x="125682" y="61020"/>
                                </a:lnTo>
                                <a:lnTo>
                                  <a:pt x="124158" y="57209"/>
                                </a:lnTo>
                                <a:lnTo>
                                  <a:pt x="124920" y="57972"/>
                                </a:lnTo>
                                <a:lnTo>
                                  <a:pt x="122634" y="54924"/>
                                </a:lnTo>
                                <a:lnTo>
                                  <a:pt x="123396" y="55686"/>
                                </a:lnTo>
                                <a:lnTo>
                                  <a:pt x="121110" y="51876"/>
                                </a:lnTo>
                                <a:lnTo>
                                  <a:pt x="121110" y="52637"/>
                                </a:lnTo>
                                <a:lnTo>
                                  <a:pt x="118401" y="49251"/>
                                </a:lnTo>
                                <a:lnTo>
                                  <a:pt x="115014" y="46542"/>
                                </a:lnTo>
                                <a:cubicBezTo>
                                  <a:pt x="93919" y="28939"/>
                                  <a:pt x="58029" y="20964"/>
                                  <a:pt x="31956" y="14537"/>
                                </a:cubicBezTo>
                                <a:lnTo>
                                  <a:pt x="21288" y="12252"/>
                                </a:lnTo>
                                <a:lnTo>
                                  <a:pt x="22050" y="12252"/>
                                </a:lnTo>
                                <a:lnTo>
                                  <a:pt x="11382" y="10728"/>
                                </a:lnTo>
                                <a:lnTo>
                                  <a:pt x="714" y="8442"/>
                                </a:lnTo>
                                <a:lnTo>
                                  <a:pt x="0" y="83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9" name="Shape 1369"/>
                        <wps:cNvSpPr/>
                        <wps:spPr>
                          <a:xfrm>
                            <a:off x="5519166" y="2621280"/>
                            <a:ext cx="49530" cy="49530"/>
                          </a:xfrm>
                          <a:custGeom>
                            <a:avLst/>
                            <a:gdLst/>
                            <a:ahLst/>
                            <a:cxnLst/>
                            <a:rect l="0" t="0" r="0" b="0"/>
                            <a:pathLst>
                              <a:path w="49530" h="49530">
                                <a:moveTo>
                                  <a:pt x="49530" y="0"/>
                                </a:moveTo>
                                <a:lnTo>
                                  <a:pt x="0" y="49530"/>
                                </a:lnTo>
                                <a:lnTo>
                                  <a:pt x="9906" y="9906"/>
                                </a:lnTo>
                                <a:lnTo>
                                  <a:pt x="49530" y="0"/>
                                </a:lnTo>
                                <a:close/>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370" name="Shape 1370"/>
                        <wps:cNvSpPr/>
                        <wps:spPr>
                          <a:xfrm>
                            <a:off x="4558284" y="2270760"/>
                            <a:ext cx="982383" cy="404622"/>
                          </a:xfrm>
                          <a:custGeom>
                            <a:avLst/>
                            <a:gdLst/>
                            <a:ahLst/>
                            <a:cxnLst/>
                            <a:rect l="0" t="0" r="0" b="0"/>
                            <a:pathLst>
                              <a:path w="982383" h="404622">
                                <a:moveTo>
                                  <a:pt x="5334" y="0"/>
                                </a:moveTo>
                                <a:lnTo>
                                  <a:pt x="982383" y="0"/>
                                </a:lnTo>
                                <a:lnTo>
                                  <a:pt x="982383" y="9906"/>
                                </a:lnTo>
                                <a:lnTo>
                                  <a:pt x="9906" y="9906"/>
                                </a:lnTo>
                                <a:lnTo>
                                  <a:pt x="9906" y="394716"/>
                                </a:lnTo>
                                <a:lnTo>
                                  <a:pt x="957263" y="394716"/>
                                </a:lnTo>
                                <a:lnTo>
                                  <a:pt x="966216" y="358902"/>
                                </a:lnTo>
                                <a:cubicBezTo>
                                  <a:pt x="966978" y="357378"/>
                                  <a:pt x="968502" y="355854"/>
                                  <a:pt x="970026" y="355854"/>
                                </a:cubicBezTo>
                                <a:lnTo>
                                  <a:pt x="982383" y="352765"/>
                                </a:lnTo>
                                <a:lnTo>
                                  <a:pt x="982383" y="362480"/>
                                </a:lnTo>
                                <a:lnTo>
                                  <a:pt x="974613" y="364422"/>
                                </a:lnTo>
                                <a:lnTo>
                                  <a:pt x="970102" y="383972"/>
                                </a:lnTo>
                                <a:lnTo>
                                  <a:pt x="982383" y="371691"/>
                                </a:lnTo>
                                <a:lnTo>
                                  <a:pt x="982383" y="385407"/>
                                </a:lnTo>
                                <a:lnTo>
                                  <a:pt x="964692" y="403098"/>
                                </a:lnTo>
                                <a:cubicBezTo>
                                  <a:pt x="963930" y="403860"/>
                                  <a:pt x="962406" y="404622"/>
                                  <a:pt x="960882" y="404622"/>
                                </a:cubicBezTo>
                                <a:lnTo>
                                  <a:pt x="5334" y="404622"/>
                                </a:lnTo>
                                <a:cubicBezTo>
                                  <a:pt x="2286" y="404622"/>
                                  <a:pt x="0" y="402336"/>
                                  <a:pt x="0" y="400050"/>
                                </a:cubicBezTo>
                                <a:lnTo>
                                  <a:pt x="0" y="5334"/>
                                </a:lnTo>
                                <a:cubicBezTo>
                                  <a:pt x="0" y="2286"/>
                                  <a:pt x="2286" y="0"/>
                                  <a:pt x="533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1" name="Shape 1371"/>
                        <wps:cNvSpPr/>
                        <wps:spPr>
                          <a:xfrm>
                            <a:off x="5540667" y="2270760"/>
                            <a:ext cx="32601" cy="385407"/>
                          </a:xfrm>
                          <a:custGeom>
                            <a:avLst/>
                            <a:gdLst/>
                            <a:ahLst/>
                            <a:cxnLst/>
                            <a:rect l="0" t="0" r="0" b="0"/>
                            <a:pathLst>
                              <a:path w="32601" h="385407">
                                <a:moveTo>
                                  <a:pt x="0" y="0"/>
                                </a:moveTo>
                                <a:lnTo>
                                  <a:pt x="28029" y="0"/>
                                </a:lnTo>
                                <a:cubicBezTo>
                                  <a:pt x="31077" y="0"/>
                                  <a:pt x="32601" y="2286"/>
                                  <a:pt x="32601" y="5334"/>
                                </a:cubicBezTo>
                                <a:lnTo>
                                  <a:pt x="32601" y="348234"/>
                                </a:lnTo>
                                <a:lnTo>
                                  <a:pt x="32601" y="350520"/>
                                </a:lnTo>
                                <a:lnTo>
                                  <a:pt x="32275" y="350520"/>
                                </a:lnTo>
                                <a:lnTo>
                                  <a:pt x="31839" y="353568"/>
                                </a:lnTo>
                                <a:lnTo>
                                  <a:pt x="0" y="385407"/>
                                </a:lnTo>
                                <a:lnTo>
                                  <a:pt x="0" y="371691"/>
                                </a:lnTo>
                                <a:lnTo>
                                  <a:pt x="12281" y="359410"/>
                                </a:lnTo>
                                <a:lnTo>
                                  <a:pt x="0" y="362480"/>
                                </a:lnTo>
                                <a:lnTo>
                                  <a:pt x="0" y="352765"/>
                                </a:lnTo>
                                <a:lnTo>
                                  <a:pt x="23457" y="346901"/>
                                </a:lnTo>
                                <a:lnTo>
                                  <a:pt x="23457"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3" name="Shape 1373"/>
                        <wps:cNvSpPr/>
                        <wps:spPr>
                          <a:xfrm>
                            <a:off x="960882" y="2621280"/>
                            <a:ext cx="49530" cy="49530"/>
                          </a:xfrm>
                          <a:custGeom>
                            <a:avLst/>
                            <a:gdLst/>
                            <a:ahLst/>
                            <a:cxnLst/>
                            <a:rect l="0" t="0" r="0" b="0"/>
                            <a:pathLst>
                              <a:path w="49530" h="49530">
                                <a:moveTo>
                                  <a:pt x="49530" y="0"/>
                                </a:moveTo>
                                <a:lnTo>
                                  <a:pt x="0" y="49530"/>
                                </a:lnTo>
                                <a:lnTo>
                                  <a:pt x="9906" y="9906"/>
                                </a:lnTo>
                                <a:lnTo>
                                  <a:pt x="49530" y="0"/>
                                </a:lnTo>
                                <a:close/>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374" name="Shape 1374"/>
                        <wps:cNvSpPr/>
                        <wps:spPr>
                          <a:xfrm>
                            <a:off x="0" y="2270760"/>
                            <a:ext cx="982091" cy="404622"/>
                          </a:xfrm>
                          <a:custGeom>
                            <a:avLst/>
                            <a:gdLst/>
                            <a:ahLst/>
                            <a:cxnLst/>
                            <a:rect l="0" t="0" r="0" b="0"/>
                            <a:pathLst>
                              <a:path w="982091" h="404622">
                                <a:moveTo>
                                  <a:pt x="5334" y="0"/>
                                </a:moveTo>
                                <a:lnTo>
                                  <a:pt x="982091" y="0"/>
                                </a:lnTo>
                                <a:lnTo>
                                  <a:pt x="982091" y="9906"/>
                                </a:lnTo>
                                <a:lnTo>
                                  <a:pt x="9906" y="9906"/>
                                </a:lnTo>
                                <a:lnTo>
                                  <a:pt x="9906" y="394716"/>
                                </a:lnTo>
                                <a:lnTo>
                                  <a:pt x="957263" y="394716"/>
                                </a:lnTo>
                                <a:lnTo>
                                  <a:pt x="966216" y="358902"/>
                                </a:lnTo>
                                <a:cubicBezTo>
                                  <a:pt x="966978" y="357378"/>
                                  <a:pt x="968502" y="355854"/>
                                  <a:pt x="970026" y="355854"/>
                                </a:cubicBezTo>
                                <a:lnTo>
                                  <a:pt x="982091" y="352838"/>
                                </a:lnTo>
                                <a:lnTo>
                                  <a:pt x="982091" y="362553"/>
                                </a:lnTo>
                                <a:lnTo>
                                  <a:pt x="974547" y="364439"/>
                                </a:lnTo>
                                <a:lnTo>
                                  <a:pt x="969518" y="384556"/>
                                </a:lnTo>
                                <a:lnTo>
                                  <a:pt x="982091" y="371983"/>
                                </a:lnTo>
                                <a:lnTo>
                                  <a:pt x="982091" y="385699"/>
                                </a:lnTo>
                                <a:lnTo>
                                  <a:pt x="964692" y="403098"/>
                                </a:lnTo>
                                <a:cubicBezTo>
                                  <a:pt x="963930" y="403860"/>
                                  <a:pt x="962406" y="404622"/>
                                  <a:pt x="960882" y="404622"/>
                                </a:cubicBezTo>
                                <a:lnTo>
                                  <a:pt x="5334" y="404622"/>
                                </a:lnTo>
                                <a:cubicBezTo>
                                  <a:pt x="2286" y="404622"/>
                                  <a:pt x="0" y="402336"/>
                                  <a:pt x="0" y="400050"/>
                                </a:cubicBezTo>
                                <a:lnTo>
                                  <a:pt x="0" y="5334"/>
                                </a:lnTo>
                                <a:cubicBezTo>
                                  <a:pt x="0" y="2286"/>
                                  <a:pt x="2286" y="0"/>
                                  <a:pt x="533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5" name="Shape 1375"/>
                        <wps:cNvSpPr/>
                        <wps:spPr>
                          <a:xfrm>
                            <a:off x="982091" y="2270760"/>
                            <a:ext cx="32893" cy="385699"/>
                          </a:xfrm>
                          <a:custGeom>
                            <a:avLst/>
                            <a:gdLst/>
                            <a:ahLst/>
                            <a:cxnLst/>
                            <a:rect l="0" t="0" r="0" b="0"/>
                            <a:pathLst>
                              <a:path w="32893" h="385699">
                                <a:moveTo>
                                  <a:pt x="0" y="0"/>
                                </a:moveTo>
                                <a:lnTo>
                                  <a:pt x="28321" y="0"/>
                                </a:lnTo>
                                <a:cubicBezTo>
                                  <a:pt x="31369" y="0"/>
                                  <a:pt x="32893" y="2286"/>
                                  <a:pt x="32893" y="5334"/>
                                </a:cubicBezTo>
                                <a:lnTo>
                                  <a:pt x="32893" y="348234"/>
                                </a:lnTo>
                                <a:lnTo>
                                  <a:pt x="32893" y="350520"/>
                                </a:lnTo>
                                <a:lnTo>
                                  <a:pt x="32566" y="350520"/>
                                </a:lnTo>
                                <a:lnTo>
                                  <a:pt x="32131" y="353568"/>
                                </a:lnTo>
                                <a:lnTo>
                                  <a:pt x="0" y="385699"/>
                                </a:lnTo>
                                <a:lnTo>
                                  <a:pt x="0" y="371983"/>
                                </a:lnTo>
                                <a:lnTo>
                                  <a:pt x="12573" y="359410"/>
                                </a:lnTo>
                                <a:lnTo>
                                  <a:pt x="0" y="362553"/>
                                </a:lnTo>
                                <a:lnTo>
                                  <a:pt x="0" y="352838"/>
                                </a:lnTo>
                                <a:lnTo>
                                  <a:pt x="23749" y="346901"/>
                                </a:lnTo>
                                <a:lnTo>
                                  <a:pt x="23749"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6" name="Shape 1376"/>
                        <wps:cNvSpPr/>
                        <wps:spPr>
                          <a:xfrm>
                            <a:off x="2016252" y="3558541"/>
                            <a:ext cx="1541526" cy="498348"/>
                          </a:xfrm>
                          <a:custGeom>
                            <a:avLst/>
                            <a:gdLst/>
                            <a:ahLst/>
                            <a:cxnLst/>
                            <a:rect l="0" t="0" r="0" b="0"/>
                            <a:pathLst>
                              <a:path w="1541526" h="498348">
                                <a:moveTo>
                                  <a:pt x="0" y="0"/>
                                </a:moveTo>
                                <a:lnTo>
                                  <a:pt x="1541526" y="0"/>
                                </a:lnTo>
                                <a:lnTo>
                                  <a:pt x="1541526" y="332232"/>
                                </a:lnTo>
                                <a:lnTo>
                                  <a:pt x="1034034" y="332232"/>
                                </a:lnTo>
                                <a:lnTo>
                                  <a:pt x="1034034" y="415290"/>
                                </a:lnTo>
                                <a:lnTo>
                                  <a:pt x="1297686" y="415290"/>
                                </a:lnTo>
                                <a:lnTo>
                                  <a:pt x="770382" y="498348"/>
                                </a:lnTo>
                                <a:lnTo>
                                  <a:pt x="243078" y="415290"/>
                                </a:lnTo>
                                <a:lnTo>
                                  <a:pt x="506730" y="415290"/>
                                </a:lnTo>
                                <a:lnTo>
                                  <a:pt x="506730" y="332232"/>
                                </a:lnTo>
                                <a:lnTo>
                                  <a:pt x="0" y="3322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7" name="Shape 1377"/>
                        <wps:cNvSpPr/>
                        <wps:spPr>
                          <a:xfrm>
                            <a:off x="2010918" y="3553968"/>
                            <a:ext cx="776097" cy="507492"/>
                          </a:xfrm>
                          <a:custGeom>
                            <a:avLst/>
                            <a:gdLst/>
                            <a:ahLst/>
                            <a:cxnLst/>
                            <a:rect l="0" t="0" r="0" b="0"/>
                            <a:pathLst>
                              <a:path w="776097" h="507492">
                                <a:moveTo>
                                  <a:pt x="0" y="0"/>
                                </a:moveTo>
                                <a:lnTo>
                                  <a:pt x="776097" y="0"/>
                                </a:lnTo>
                                <a:lnTo>
                                  <a:pt x="776097" y="9144"/>
                                </a:lnTo>
                                <a:lnTo>
                                  <a:pt x="9906" y="9144"/>
                                </a:lnTo>
                                <a:lnTo>
                                  <a:pt x="9906" y="332232"/>
                                </a:lnTo>
                                <a:lnTo>
                                  <a:pt x="517398" y="332232"/>
                                </a:lnTo>
                                <a:lnTo>
                                  <a:pt x="517398" y="424434"/>
                                </a:lnTo>
                                <a:lnTo>
                                  <a:pt x="307226" y="424434"/>
                                </a:lnTo>
                                <a:lnTo>
                                  <a:pt x="775716" y="498228"/>
                                </a:lnTo>
                                <a:lnTo>
                                  <a:pt x="776097" y="498168"/>
                                </a:lnTo>
                                <a:lnTo>
                                  <a:pt x="776097" y="507432"/>
                                </a:lnTo>
                                <a:lnTo>
                                  <a:pt x="775716" y="507492"/>
                                </a:lnTo>
                                <a:lnTo>
                                  <a:pt x="248973" y="424434"/>
                                </a:lnTo>
                                <a:lnTo>
                                  <a:pt x="248412" y="424434"/>
                                </a:lnTo>
                                <a:lnTo>
                                  <a:pt x="248419" y="424347"/>
                                </a:lnTo>
                                <a:lnTo>
                                  <a:pt x="210312" y="418338"/>
                                </a:lnTo>
                                <a:lnTo>
                                  <a:pt x="211074" y="415290"/>
                                </a:lnTo>
                                <a:lnTo>
                                  <a:pt x="249174" y="415290"/>
                                </a:lnTo>
                                <a:lnTo>
                                  <a:pt x="507492" y="415290"/>
                                </a:lnTo>
                                <a:lnTo>
                                  <a:pt x="507492" y="341376"/>
                                </a:lnTo>
                                <a:lnTo>
                                  <a:pt x="0" y="3413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8" name="Shape 1378"/>
                        <wps:cNvSpPr/>
                        <wps:spPr>
                          <a:xfrm>
                            <a:off x="2787015" y="3553968"/>
                            <a:ext cx="775335" cy="507432"/>
                          </a:xfrm>
                          <a:custGeom>
                            <a:avLst/>
                            <a:gdLst/>
                            <a:ahLst/>
                            <a:cxnLst/>
                            <a:rect l="0" t="0" r="0" b="0"/>
                            <a:pathLst>
                              <a:path w="775335" h="507432">
                                <a:moveTo>
                                  <a:pt x="0" y="0"/>
                                </a:moveTo>
                                <a:lnTo>
                                  <a:pt x="775335" y="0"/>
                                </a:lnTo>
                                <a:lnTo>
                                  <a:pt x="775335" y="341376"/>
                                </a:lnTo>
                                <a:lnTo>
                                  <a:pt x="268605" y="341376"/>
                                </a:lnTo>
                                <a:lnTo>
                                  <a:pt x="268605" y="415290"/>
                                </a:lnTo>
                                <a:lnTo>
                                  <a:pt x="526161" y="415290"/>
                                </a:lnTo>
                                <a:lnTo>
                                  <a:pt x="565023" y="415290"/>
                                </a:lnTo>
                                <a:lnTo>
                                  <a:pt x="565023" y="418338"/>
                                </a:lnTo>
                                <a:lnTo>
                                  <a:pt x="526916" y="424347"/>
                                </a:lnTo>
                                <a:lnTo>
                                  <a:pt x="526923" y="424434"/>
                                </a:lnTo>
                                <a:lnTo>
                                  <a:pt x="526362" y="424434"/>
                                </a:lnTo>
                                <a:lnTo>
                                  <a:pt x="0" y="507432"/>
                                </a:lnTo>
                                <a:lnTo>
                                  <a:pt x="0" y="498168"/>
                                </a:lnTo>
                                <a:lnTo>
                                  <a:pt x="468109" y="424434"/>
                                </a:lnTo>
                                <a:lnTo>
                                  <a:pt x="258699" y="424434"/>
                                </a:lnTo>
                                <a:lnTo>
                                  <a:pt x="258699" y="332232"/>
                                </a:lnTo>
                                <a:lnTo>
                                  <a:pt x="766191" y="332232"/>
                                </a:lnTo>
                                <a:lnTo>
                                  <a:pt x="766191"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9" name="Rectangle 1379"/>
                        <wps:cNvSpPr/>
                        <wps:spPr>
                          <a:xfrm>
                            <a:off x="2112264" y="3628772"/>
                            <a:ext cx="29923" cy="126695"/>
                          </a:xfrm>
                          <a:prstGeom prst="rect">
                            <a:avLst/>
                          </a:prstGeom>
                          <a:ln>
                            <a:noFill/>
                          </a:ln>
                        </wps:spPr>
                        <wps:txbx>
                          <w:txbxContent>
                            <w:p w14:paraId="418FAFDF" w14:textId="77777777" w:rsidR="009A779E" w:rsidRDefault="009A779E">
                              <w:pPr>
                                <w:spacing w:after="160" w:line="259" w:lineRule="auto"/>
                                <w:ind w:left="0" w:firstLine="0"/>
                              </w:pPr>
                              <w:r>
                                <w:rPr>
                                  <w:rFonts w:ascii="Arial" w:eastAsia="Arial" w:hAnsi="Arial" w:cs="Arial"/>
                                  <w:color w:val="FFFFFF"/>
                                  <w:sz w:val="16"/>
                                </w:rPr>
                                <w:t>‘</w:t>
                              </w:r>
                            </w:p>
                          </w:txbxContent>
                        </wps:txbx>
                        <wps:bodyPr horzOverflow="overflow" vert="horz" lIns="0" tIns="0" rIns="0" bIns="0" rtlCol="0">
                          <a:noAutofit/>
                        </wps:bodyPr>
                      </wps:wsp>
                      <wps:wsp>
                        <wps:cNvPr id="1381" name="Shape 1381"/>
                        <wps:cNvSpPr/>
                        <wps:spPr>
                          <a:xfrm>
                            <a:off x="3643122" y="4418839"/>
                            <a:ext cx="49530" cy="49530"/>
                          </a:xfrm>
                          <a:custGeom>
                            <a:avLst/>
                            <a:gdLst/>
                            <a:ahLst/>
                            <a:cxnLst/>
                            <a:rect l="0" t="0" r="0" b="0"/>
                            <a:pathLst>
                              <a:path w="49530" h="49530">
                                <a:moveTo>
                                  <a:pt x="49530" y="0"/>
                                </a:moveTo>
                                <a:lnTo>
                                  <a:pt x="0" y="49530"/>
                                </a:lnTo>
                                <a:lnTo>
                                  <a:pt x="9906" y="9906"/>
                                </a:lnTo>
                                <a:lnTo>
                                  <a:pt x="49530" y="0"/>
                                </a:lnTo>
                                <a:close/>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382" name="Shape 1382"/>
                        <wps:cNvSpPr/>
                        <wps:spPr>
                          <a:xfrm>
                            <a:off x="1878330" y="4069080"/>
                            <a:ext cx="1786509" cy="403860"/>
                          </a:xfrm>
                          <a:custGeom>
                            <a:avLst/>
                            <a:gdLst/>
                            <a:ahLst/>
                            <a:cxnLst/>
                            <a:rect l="0" t="0" r="0" b="0"/>
                            <a:pathLst>
                              <a:path w="1786509" h="403860">
                                <a:moveTo>
                                  <a:pt x="4572" y="0"/>
                                </a:moveTo>
                                <a:lnTo>
                                  <a:pt x="1786509" y="0"/>
                                </a:lnTo>
                                <a:lnTo>
                                  <a:pt x="1786509" y="9144"/>
                                </a:lnTo>
                                <a:lnTo>
                                  <a:pt x="9144" y="9144"/>
                                </a:lnTo>
                                <a:lnTo>
                                  <a:pt x="9144" y="394716"/>
                                </a:lnTo>
                                <a:lnTo>
                                  <a:pt x="1761173" y="394716"/>
                                </a:lnTo>
                                <a:lnTo>
                                  <a:pt x="1770126" y="358902"/>
                                </a:lnTo>
                                <a:cubicBezTo>
                                  <a:pt x="1770888" y="357378"/>
                                  <a:pt x="1772412" y="355854"/>
                                  <a:pt x="1773936" y="355092"/>
                                </a:cubicBezTo>
                                <a:lnTo>
                                  <a:pt x="1786509" y="351949"/>
                                </a:lnTo>
                                <a:lnTo>
                                  <a:pt x="1786509" y="361664"/>
                                </a:lnTo>
                                <a:lnTo>
                                  <a:pt x="1778660" y="363626"/>
                                </a:lnTo>
                                <a:lnTo>
                                  <a:pt x="1773428" y="384556"/>
                                </a:lnTo>
                                <a:lnTo>
                                  <a:pt x="1786509" y="371475"/>
                                </a:lnTo>
                                <a:lnTo>
                                  <a:pt x="1786509" y="385191"/>
                                </a:lnTo>
                                <a:lnTo>
                                  <a:pt x="1768602" y="403098"/>
                                </a:lnTo>
                                <a:cubicBezTo>
                                  <a:pt x="1767840" y="403860"/>
                                  <a:pt x="1766316" y="403860"/>
                                  <a:pt x="1764792" y="403860"/>
                                </a:cubicBezTo>
                                <a:lnTo>
                                  <a:pt x="4572" y="403860"/>
                                </a:lnTo>
                                <a:cubicBezTo>
                                  <a:pt x="1524" y="403860"/>
                                  <a:pt x="0" y="402336"/>
                                  <a:pt x="0" y="399288"/>
                                </a:cubicBezTo>
                                <a:lnTo>
                                  <a:pt x="0" y="4572"/>
                                </a:lnTo>
                                <a:cubicBezTo>
                                  <a:pt x="0" y="2286"/>
                                  <a:pt x="1524" y="0"/>
                                  <a:pt x="457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3" name="Shape 1383"/>
                        <wps:cNvSpPr/>
                        <wps:spPr>
                          <a:xfrm>
                            <a:off x="3664839" y="4069080"/>
                            <a:ext cx="32385" cy="385191"/>
                          </a:xfrm>
                          <a:custGeom>
                            <a:avLst/>
                            <a:gdLst/>
                            <a:ahLst/>
                            <a:cxnLst/>
                            <a:rect l="0" t="0" r="0" b="0"/>
                            <a:pathLst>
                              <a:path w="32385" h="385191">
                                <a:moveTo>
                                  <a:pt x="0" y="0"/>
                                </a:moveTo>
                                <a:lnTo>
                                  <a:pt x="27813" y="0"/>
                                </a:lnTo>
                                <a:cubicBezTo>
                                  <a:pt x="30861" y="0"/>
                                  <a:pt x="32385" y="2286"/>
                                  <a:pt x="32385" y="4572"/>
                                </a:cubicBezTo>
                                <a:lnTo>
                                  <a:pt x="32385" y="347472"/>
                                </a:lnTo>
                                <a:lnTo>
                                  <a:pt x="32385" y="349758"/>
                                </a:lnTo>
                                <a:lnTo>
                                  <a:pt x="32099" y="349758"/>
                                </a:lnTo>
                                <a:lnTo>
                                  <a:pt x="31623" y="353568"/>
                                </a:lnTo>
                                <a:lnTo>
                                  <a:pt x="0" y="385191"/>
                                </a:lnTo>
                                <a:lnTo>
                                  <a:pt x="0" y="371475"/>
                                </a:lnTo>
                                <a:lnTo>
                                  <a:pt x="13081" y="358394"/>
                                </a:lnTo>
                                <a:lnTo>
                                  <a:pt x="0" y="361664"/>
                                </a:lnTo>
                                <a:lnTo>
                                  <a:pt x="0" y="351949"/>
                                </a:lnTo>
                                <a:lnTo>
                                  <a:pt x="23241" y="346139"/>
                                </a:lnTo>
                                <a:lnTo>
                                  <a:pt x="23241"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4" name="Shape 1384"/>
                        <wps:cNvSpPr/>
                        <wps:spPr>
                          <a:xfrm>
                            <a:off x="3557778" y="2670048"/>
                            <a:ext cx="1560576" cy="1139952"/>
                          </a:xfrm>
                          <a:custGeom>
                            <a:avLst/>
                            <a:gdLst/>
                            <a:ahLst/>
                            <a:cxnLst/>
                            <a:rect l="0" t="0" r="0" b="0"/>
                            <a:pathLst>
                              <a:path w="1560576" h="1139952">
                                <a:moveTo>
                                  <a:pt x="1522476" y="0"/>
                                </a:moveTo>
                                <a:lnTo>
                                  <a:pt x="1560576" y="762"/>
                                </a:lnTo>
                                <a:lnTo>
                                  <a:pt x="1560576" y="29718"/>
                                </a:lnTo>
                                <a:cubicBezTo>
                                  <a:pt x="1523098" y="705358"/>
                                  <a:pt x="753059" y="1066584"/>
                                  <a:pt x="158496" y="1099566"/>
                                </a:cubicBezTo>
                                <a:lnTo>
                                  <a:pt x="114790" y="1101165"/>
                                </a:lnTo>
                                <a:lnTo>
                                  <a:pt x="115824" y="1139952"/>
                                </a:lnTo>
                                <a:lnTo>
                                  <a:pt x="0" y="1085850"/>
                                </a:lnTo>
                                <a:lnTo>
                                  <a:pt x="112776" y="1025652"/>
                                </a:lnTo>
                                <a:lnTo>
                                  <a:pt x="113787" y="1063573"/>
                                </a:lnTo>
                                <a:lnTo>
                                  <a:pt x="156972" y="1061466"/>
                                </a:lnTo>
                                <a:lnTo>
                                  <a:pt x="233172" y="1054608"/>
                                </a:lnTo>
                                <a:cubicBezTo>
                                  <a:pt x="626364" y="1012063"/>
                                  <a:pt x="1039800" y="854583"/>
                                  <a:pt x="1304544" y="550164"/>
                                </a:cubicBezTo>
                                <a:lnTo>
                                  <a:pt x="1322832" y="528828"/>
                                </a:lnTo>
                                <a:lnTo>
                                  <a:pt x="1341120" y="505968"/>
                                </a:lnTo>
                                <a:cubicBezTo>
                                  <a:pt x="1442136" y="374282"/>
                                  <a:pt x="1509065" y="221488"/>
                                  <a:pt x="1520952" y="54864"/>
                                </a:cubicBezTo>
                                <a:lnTo>
                                  <a:pt x="1522476" y="27432"/>
                                </a:lnTo>
                                <a:lnTo>
                                  <a:pt x="152247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5" name="Shape 1385"/>
                        <wps:cNvSpPr/>
                        <wps:spPr>
                          <a:xfrm>
                            <a:off x="358902" y="2670810"/>
                            <a:ext cx="1657350" cy="1104138"/>
                          </a:xfrm>
                          <a:custGeom>
                            <a:avLst/>
                            <a:gdLst/>
                            <a:ahLst/>
                            <a:cxnLst/>
                            <a:rect l="0" t="0" r="0" b="0"/>
                            <a:pathLst>
                              <a:path w="1657350" h="1104138">
                                <a:moveTo>
                                  <a:pt x="48006" y="0"/>
                                </a:moveTo>
                                <a:lnTo>
                                  <a:pt x="114300" y="108966"/>
                                </a:lnTo>
                                <a:lnTo>
                                  <a:pt x="77188" y="111935"/>
                                </a:lnTo>
                                <a:lnTo>
                                  <a:pt x="80010" y="134112"/>
                                </a:lnTo>
                                <a:cubicBezTo>
                                  <a:pt x="210236" y="762813"/>
                                  <a:pt x="1006856" y="1055294"/>
                                  <a:pt x="1575054" y="1064514"/>
                                </a:cubicBezTo>
                                <a:lnTo>
                                  <a:pt x="1657350" y="1066038"/>
                                </a:lnTo>
                                <a:lnTo>
                                  <a:pt x="1656588" y="1104138"/>
                                </a:lnTo>
                                <a:lnTo>
                                  <a:pt x="1574292" y="1102614"/>
                                </a:lnTo>
                                <a:cubicBezTo>
                                  <a:pt x="986993" y="1092898"/>
                                  <a:pt x="176568" y="789470"/>
                                  <a:pt x="42672" y="141732"/>
                                </a:cubicBezTo>
                                <a:lnTo>
                                  <a:pt x="39045" y="114986"/>
                                </a:lnTo>
                                <a:lnTo>
                                  <a:pt x="0" y="118110"/>
                                </a:lnTo>
                                <a:lnTo>
                                  <a:pt x="4800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6" name="Shape 1386"/>
                        <wps:cNvSpPr/>
                        <wps:spPr>
                          <a:xfrm>
                            <a:off x="397764" y="1229869"/>
                            <a:ext cx="1069848" cy="1056132"/>
                          </a:xfrm>
                          <a:custGeom>
                            <a:avLst/>
                            <a:gdLst/>
                            <a:ahLst/>
                            <a:cxnLst/>
                            <a:rect l="0" t="0" r="0" b="0"/>
                            <a:pathLst>
                              <a:path w="1069848" h="1056132">
                                <a:moveTo>
                                  <a:pt x="952500" y="0"/>
                                </a:moveTo>
                                <a:lnTo>
                                  <a:pt x="1069848" y="49530"/>
                                </a:lnTo>
                                <a:lnTo>
                                  <a:pt x="960120" y="114300"/>
                                </a:lnTo>
                                <a:lnTo>
                                  <a:pt x="957643" y="77148"/>
                                </a:lnTo>
                                <a:lnTo>
                                  <a:pt x="909828" y="83058"/>
                                </a:lnTo>
                                <a:cubicBezTo>
                                  <a:pt x="446342" y="156553"/>
                                  <a:pt x="57150" y="524459"/>
                                  <a:pt x="38100" y="1006602"/>
                                </a:cubicBezTo>
                                <a:lnTo>
                                  <a:pt x="38100" y="1056132"/>
                                </a:lnTo>
                                <a:lnTo>
                                  <a:pt x="0" y="1056132"/>
                                </a:lnTo>
                                <a:lnTo>
                                  <a:pt x="0" y="1004316"/>
                                </a:lnTo>
                                <a:cubicBezTo>
                                  <a:pt x="20638" y="503162"/>
                                  <a:pt x="423278" y="121399"/>
                                  <a:pt x="905256" y="44958"/>
                                </a:cubicBezTo>
                                <a:lnTo>
                                  <a:pt x="955124" y="39355"/>
                                </a:lnTo>
                                <a:lnTo>
                                  <a:pt x="9525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7" name="Shape 1387"/>
                        <wps:cNvSpPr/>
                        <wps:spPr>
                          <a:xfrm>
                            <a:off x="4093464" y="1270255"/>
                            <a:ext cx="1056132" cy="1005840"/>
                          </a:xfrm>
                          <a:custGeom>
                            <a:avLst/>
                            <a:gdLst/>
                            <a:ahLst/>
                            <a:cxnLst/>
                            <a:rect l="0" t="0" r="0" b="0"/>
                            <a:pathLst>
                              <a:path w="1056132" h="1005840">
                                <a:moveTo>
                                  <a:pt x="762" y="0"/>
                                </a:moveTo>
                                <a:lnTo>
                                  <a:pt x="52578" y="762"/>
                                </a:lnTo>
                                <a:cubicBezTo>
                                  <a:pt x="531558" y="24536"/>
                                  <a:pt x="938162" y="375501"/>
                                  <a:pt x="1013460" y="851916"/>
                                </a:cubicBezTo>
                                <a:lnTo>
                                  <a:pt x="1017584" y="890058"/>
                                </a:lnTo>
                                <a:lnTo>
                                  <a:pt x="1056132" y="887730"/>
                                </a:lnTo>
                                <a:lnTo>
                                  <a:pt x="1005840" y="1005840"/>
                                </a:lnTo>
                                <a:lnTo>
                                  <a:pt x="942594" y="894588"/>
                                </a:lnTo>
                                <a:lnTo>
                                  <a:pt x="979434" y="892363"/>
                                </a:lnTo>
                                <a:lnTo>
                                  <a:pt x="976122" y="858774"/>
                                </a:lnTo>
                                <a:cubicBezTo>
                                  <a:pt x="902716" y="399047"/>
                                  <a:pt x="514248" y="62713"/>
                                  <a:pt x="51816" y="38862"/>
                                </a:cubicBezTo>
                                <a:lnTo>
                                  <a:pt x="0" y="38100"/>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8" name="Shape 1388"/>
                        <wps:cNvSpPr/>
                        <wps:spPr>
                          <a:xfrm>
                            <a:off x="1139952" y="1481329"/>
                            <a:ext cx="339852" cy="1687068"/>
                          </a:xfrm>
                          <a:custGeom>
                            <a:avLst/>
                            <a:gdLst/>
                            <a:ahLst/>
                            <a:cxnLst/>
                            <a:rect l="0" t="0" r="0" b="0"/>
                            <a:pathLst>
                              <a:path w="339852" h="1687068">
                                <a:moveTo>
                                  <a:pt x="339852" y="0"/>
                                </a:moveTo>
                                <a:lnTo>
                                  <a:pt x="339852" y="9906"/>
                                </a:lnTo>
                                <a:lnTo>
                                  <a:pt x="331470" y="9906"/>
                                </a:lnTo>
                                <a:lnTo>
                                  <a:pt x="323088" y="10668"/>
                                </a:lnTo>
                                <a:cubicBezTo>
                                  <a:pt x="258737" y="13907"/>
                                  <a:pt x="181597" y="57417"/>
                                  <a:pt x="177546" y="128016"/>
                                </a:cubicBezTo>
                                <a:lnTo>
                                  <a:pt x="176784" y="134112"/>
                                </a:lnTo>
                                <a:lnTo>
                                  <a:pt x="176784" y="714756"/>
                                </a:lnTo>
                                <a:cubicBezTo>
                                  <a:pt x="176936" y="774545"/>
                                  <a:pt x="130061" y="816881"/>
                                  <a:pt x="76455" y="836396"/>
                                </a:cubicBezTo>
                                <a:lnTo>
                                  <a:pt x="41843" y="843852"/>
                                </a:lnTo>
                                <a:lnTo>
                                  <a:pt x="74986" y="850782"/>
                                </a:lnTo>
                                <a:cubicBezTo>
                                  <a:pt x="127013" y="869125"/>
                                  <a:pt x="172583" y="908895"/>
                                  <a:pt x="176784" y="966216"/>
                                </a:cubicBezTo>
                                <a:lnTo>
                                  <a:pt x="176784" y="1553718"/>
                                </a:lnTo>
                                <a:cubicBezTo>
                                  <a:pt x="178867" y="1628610"/>
                                  <a:pt x="255105" y="1672743"/>
                                  <a:pt x="323088" y="1677162"/>
                                </a:cubicBezTo>
                                <a:lnTo>
                                  <a:pt x="331470" y="1677924"/>
                                </a:lnTo>
                                <a:lnTo>
                                  <a:pt x="339852" y="1677924"/>
                                </a:lnTo>
                                <a:lnTo>
                                  <a:pt x="339852" y="1687068"/>
                                </a:lnTo>
                                <a:lnTo>
                                  <a:pt x="330708" y="1687068"/>
                                </a:lnTo>
                                <a:lnTo>
                                  <a:pt x="322326" y="1686306"/>
                                </a:lnTo>
                                <a:cubicBezTo>
                                  <a:pt x="252374" y="1683195"/>
                                  <a:pt x="173418" y="1636230"/>
                                  <a:pt x="167640" y="1560576"/>
                                </a:cubicBezTo>
                                <a:lnTo>
                                  <a:pt x="167640" y="973074"/>
                                </a:lnTo>
                                <a:cubicBezTo>
                                  <a:pt x="165697" y="897890"/>
                                  <a:pt x="89370" y="853796"/>
                                  <a:pt x="21336" y="849630"/>
                                </a:cubicBezTo>
                                <a:lnTo>
                                  <a:pt x="12954" y="848868"/>
                                </a:lnTo>
                                <a:lnTo>
                                  <a:pt x="4572" y="848868"/>
                                </a:lnTo>
                                <a:cubicBezTo>
                                  <a:pt x="2286" y="848868"/>
                                  <a:pt x="0" y="846582"/>
                                  <a:pt x="0" y="843534"/>
                                </a:cubicBezTo>
                                <a:cubicBezTo>
                                  <a:pt x="0" y="841248"/>
                                  <a:pt x="2286" y="838962"/>
                                  <a:pt x="4572" y="838962"/>
                                </a:cubicBezTo>
                                <a:lnTo>
                                  <a:pt x="12954" y="838962"/>
                                </a:lnTo>
                                <a:lnTo>
                                  <a:pt x="21336" y="838200"/>
                                </a:lnTo>
                                <a:cubicBezTo>
                                  <a:pt x="85827" y="835012"/>
                                  <a:pt x="162725" y="791528"/>
                                  <a:pt x="166878" y="720852"/>
                                </a:cubicBezTo>
                                <a:lnTo>
                                  <a:pt x="167640" y="714756"/>
                                </a:lnTo>
                                <a:lnTo>
                                  <a:pt x="167640" y="134112"/>
                                </a:lnTo>
                                <a:cubicBezTo>
                                  <a:pt x="167526" y="54546"/>
                                  <a:pt x="250774" y="5410"/>
                                  <a:pt x="322326" y="762"/>
                                </a:cubicBezTo>
                                <a:lnTo>
                                  <a:pt x="330708" y="762"/>
                                </a:lnTo>
                                <a:lnTo>
                                  <a:pt x="33985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0" name="Shape 1390"/>
                        <wps:cNvSpPr/>
                        <wps:spPr>
                          <a:xfrm>
                            <a:off x="1850136" y="4804411"/>
                            <a:ext cx="969640" cy="663702"/>
                          </a:xfrm>
                          <a:custGeom>
                            <a:avLst/>
                            <a:gdLst/>
                            <a:ahLst/>
                            <a:cxnLst/>
                            <a:rect l="0" t="0" r="0" b="0"/>
                            <a:pathLst>
                              <a:path w="969640" h="663702">
                                <a:moveTo>
                                  <a:pt x="969264" y="0"/>
                                </a:moveTo>
                                <a:lnTo>
                                  <a:pt x="969640" y="128"/>
                                </a:lnTo>
                                <a:lnTo>
                                  <a:pt x="969640" y="9794"/>
                                </a:lnTo>
                                <a:lnTo>
                                  <a:pt x="969265" y="9666"/>
                                </a:lnTo>
                                <a:lnTo>
                                  <a:pt x="29355" y="331470"/>
                                </a:lnTo>
                                <a:lnTo>
                                  <a:pt x="969265" y="653274"/>
                                </a:lnTo>
                                <a:lnTo>
                                  <a:pt x="969640" y="653147"/>
                                </a:lnTo>
                                <a:lnTo>
                                  <a:pt x="969640" y="663573"/>
                                </a:lnTo>
                                <a:lnTo>
                                  <a:pt x="969264" y="663702"/>
                                </a:lnTo>
                                <a:lnTo>
                                  <a:pt x="0" y="331470"/>
                                </a:lnTo>
                                <a:lnTo>
                                  <a:pt x="9692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1" name="Shape 1391"/>
                        <wps:cNvSpPr/>
                        <wps:spPr>
                          <a:xfrm>
                            <a:off x="2819776" y="4804539"/>
                            <a:ext cx="969651" cy="663445"/>
                          </a:xfrm>
                          <a:custGeom>
                            <a:avLst/>
                            <a:gdLst/>
                            <a:ahLst/>
                            <a:cxnLst/>
                            <a:rect l="0" t="0" r="0" b="0"/>
                            <a:pathLst>
                              <a:path w="969651" h="663445">
                                <a:moveTo>
                                  <a:pt x="0" y="0"/>
                                </a:moveTo>
                                <a:lnTo>
                                  <a:pt x="969651" y="331342"/>
                                </a:lnTo>
                                <a:lnTo>
                                  <a:pt x="0" y="663445"/>
                                </a:lnTo>
                                <a:lnTo>
                                  <a:pt x="0" y="653018"/>
                                </a:lnTo>
                                <a:lnTo>
                                  <a:pt x="940284" y="331342"/>
                                </a:lnTo>
                                <a:lnTo>
                                  <a:pt x="0" y="96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3" name="Shape 1393"/>
                        <wps:cNvSpPr/>
                        <wps:spPr>
                          <a:xfrm>
                            <a:off x="1918716" y="0"/>
                            <a:ext cx="868299" cy="664464"/>
                          </a:xfrm>
                          <a:custGeom>
                            <a:avLst/>
                            <a:gdLst/>
                            <a:ahLst/>
                            <a:cxnLst/>
                            <a:rect l="0" t="0" r="0" b="0"/>
                            <a:pathLst>
                              <a:path w="868299" h="664464">
                                <a:moveTo>
                                  <a:pt x="867918" y="0"/>
                                </a:moveTo>
                                <a:lnTo>
                                  <a:pt x="868299" y="146"/>
                                </a:lnTo>
                                <a:lnTo>
                                  <a:pt x="868299" y="10635"/>
                                </a:lnTo>
                                <a:lnTo>
                                  <a:pt x="868299" y="10634"/>
                                </a:lnTo>
                                <a:lnTo>
                                  <a:pt x="27198" y="332232"/>
                                </a:lnTo>
                                <a:lnTo>
                                  <a:pt x="868299" y="653830"/>
                                </a:lnTo>
                                <a:lnTo>
                                  <a:pt x="868299" y="653830"/>
                                </a:lnTo>
                                <a:lnTo>
                                  <a:pt x="868299" y="664318"/>
                                </a:lnTo>
                                <a:lnTo>
                                  <a:pt x="867918" y="664464"/>
                                </a:lnTo>
                                <a:lnTo>
                                  <a:pt x="0" y="332232"/>
                                </a:lnTo>
                                <a:lnTo>
                                  <a:pt x="86791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4" name="Shape 1394"/>
                        <wps:cNvSpPr/>
                        <wps:spPr>
                          <a:xfrm>
                            <a:off x="2787015" y="146"/>
                            <a:ext cx="868299" cy="664172"/>
                          </a:xfrm>
                          <a:custGeom>
                            <a:avLst/>
                            <a:gdLst/>
                            <a:ahLst/>
                            <a:cxnLst/>
                            <a:rect l="0" t="0" r="0" b="0"/>
                            <a:pathLst>
                              <a:path w="868299" h="664172">
                                <a:moveTo>
                                  <a:pt x="0" y="0"/>
                                </a:moveTo>
                                <a:lnTo>
                                  <a:pt x="868299" y="332086"/>
                                </a:lnTo>
                                <a:lnTo>
                                  <a:pt x="0" y="664172"/>
                                </a:lnTo>
                                <a:lnTo>
                                  <a:pt x="0" y="653684"/>
                                </a:lnTo>
                                <a:lnTo>
                                  <a:pt x="841101" y="332086"/>
                                </a:lnTo>
                                <a:lnTo>
                                  <a:pt x="0" y="1048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5" name="Shape 1395"/>
                        <wps:cNvSpPr/>
                        <wps:spPr>
                          <a:xfrm>
                            <a:off x="2729484" y="665988"/>
                            <a:ext cx="114300" cy="326898"/>
                          </a:xfrm>
                          <a:custGeom>
                            <a:avLst/>
                            <a:gdLst/>
                            <a:ahLst/>
                            <a:cxnLst/>
                            <a:rect l="0" t="0" r="0" b="0"/>
                            <a:pathLst>
                              <a:path w="114300" h="326898">
                                <a:moveTo>
                                  <a:pt x="38100" y="0"/>
                                </a:moveTo>
                                <a:lnTo>
                                  <a:pt x="76200" y="0"/>
                                </a:lnTo>
                                <a:lnTo>
                                  <a:pt x="76200" y="212598"/>
                                </a:lnTo>
                                <a:lnTo>
                                  <a:pt x="114300" y="212598"/>
                                </a:lnTo>
                                <a:lnTo>
                                  <a:pt x="57150" y="326898"/>
                                </a:lnTo>
                                <a:lnTo>
                                  <a:pt x="0" y="212598"/>
                                </a:lnTo>
                                <a:lnTo>
                                  <a:pt x="38100" y="212598"/>
                                </a:ln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6" name="Shape 1396"/>
                        <wps:cNvSpPr/>
                        <wps:spPr>
                          <a:xfrm>
                            <a:off x="2762250" y="4468369"/>
                            <a:ext cx="114300" cy="326898"/>
                          </a:xfrm>
                          <a:custGeom>
                            <a:avLst/>
                            <a:gdLst/>
                            <a:ahLst/>
                            <a:cxnLst/>
                            <a:rect l="0" t="0" r="0" b="0"/>
                            <a:pathLst>
                              <a:path w="114300" h="326898">
                                <a:moveTo>
                                  <a:pt x="38100" y="0"/>
                                </a:moveTo>
                                <a:lnTo>
                                  <a:pt x="76200" y="0"/>
                                </a:lnTo>
                                <a:lnTo>
                                  <a:pt x="76200" y="212598"/>
                                </a:lnTo>
                                <a:lnTo>
                                  <a:pt x="114300" y="212598"/>
                                </a:lnTo>
                                <a:lnTo>
                                  <a:pt x="57150" y="326898"/>
                                </a:lnTo>
                                <a:lnTo>
                                  <a:pt x="0" y="212598"/>
                                </a:lnTo>
                                <a:lnTo>
                                  <a:pt x="38100" y="212598"/>
                                </a:ln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7" name="Rectangle 1397"/>
                        <wps:cNvSpPr/>
                        <wps:spPr>
                          <a:xfrm>
                            <a:off x="2244852" y="5063104"/>
                            <a:ext cx="1482200" cy="154840"/>
                          </a:xfrm>
                          <a:prstGeom prst="rect">
                            <a:avLst/>
                          </a:prstGeom>
                          <a:ln>
                            <a:noFill/>
                          </a:ln>
                        </wps:spPr>
                        <wps:txbx>
                          <w:txbxContent>
                            <w:p w14:paraId="19334140" w14:textId="77777777" w:rsidR="009A779E" w:rsidRDefault="009A779E">
                              <w:pPr>
                                <w:spacing w:after="160" w:line="259" w:lineRule="auto"/>
                                <w:ind w:left="0" w:firstLine="0"/>
                              </w:pPr>
                              <w:r>
                                <w:rPr>
                                  <w:sz w:val="18"/>
                                </w:rPr>
                                <w:t>Stakeholder satisfaction</w:t>
                              </w:r>
                            </w:p>
                          </w:txbxContent>
                        </wps:txbx>
                        <wps:bodyPr horzOverflow="overflow" vert="horz" lIns="0" tIns="0" rIns="0" bIns="0" rtlCol="0">
                          <a:noAutofit/>
                        </wps:bodyPr>
                      </wps:wsp>
                      <wps:wsp>
                        <wps:cNvPr id="1398" name="Rectangle 1398"/>
                        <wps:cNvSpPr/>
                        <wps:spPr>
                          <a:xfrm>
                            <a:off x="2070350" y="4142612"/>
                            <a:ext cx="1572956" cy="154840"/>
                          </a:xfrm>
                          <a:prstGeom prst="rect">
                            <a:avLst/>
                          </a:prstGeom>
                          <a:ln>
                            <a:noFill/>
                          </a:ln>
                        </wps:spPr>
                        <wps:txbx>
                          <w:txbxContent>
                            <w:p w14:paraId="2F5CDDDB" w14:textId="77777777" w:rsidR="009A779E" w:rsidRDefault="009A779E">
                              <w:pPr>
                                <w:spacing w:after="160" w:line="259" w:lineRule="auto"/>
                                <w:ind w:left="0" w:firstLine="0"/>
                              </w:pPr>
                              <w:r>
                                <w:rPr>
                                  <w:sz w:val="18"/>
                                </w:rPr>
                                <w:t xml:space="preserve">Improvements recorded, </w:t>
                              </w:r>
                            </w:p>
                          </w:txbxContent>
                        </wps:txbx>
                        <wps:bodyPr horzOverflow="overflow" vert="horz" lIns="0" tIns="0" rIns="0" bIns="0" rtlCol="0">
                          <a:noAutofit/>
                        </wps:bodyPr>
                      </wps:wsp>
                      <wps:wsp>
                        <wps:cNvPr id="1399" name="Rectangle 1399"/>
                        <wps:cNvSpPr/>
                        <wps:spPr>
                          <a:xfrm>
                            <a:off x="2070350" y="4282058"/>
                            <a:ext cx="1926826" cy="154840"/>
                          </a:xfrm>
                          <a:prstGeom prst="rect">
                            <a:avLst/>
                          </a:prstGeom>
                          <a:ln>
                            <a:noFill/>
                          </a:ln>
                        </wps:spPr>
                        <wps:txbx>
                          <w:txbxContent>
                            <w:p w14:paraId="38DD1F98" w14:textId="77777777" w:rsidR="009A779E" w:rsidRDefault="009A779E">
                              <w:pPr>
                                <w:spacing w:after="160" w:line="259" w:lineRule="auto"/>
                                <w:ind w:left="0" w:firstLine="0"/>
                              </w:pPr>
                              <w:r>
                                <w:rPr>
                                  <w:sz w:val="18"/>
                                </w:rPr>
                                <w:t>implemented &amp; communicated</w:t>
                              </w:r>
                            </w:p>
                          </w:txbxContent>
                        </wps:txbx>
                        <wps:bodyPr horzOverflow="overflow" vert="horz" lIns="0" tIns="0" rIns="0" bIns="0" rtlCol="0">
                          <a:noAutofit/>
                        </wps:bodyPr>
                      </wps:wsp>
                      <wps:wsp>
                        <wps:cNvPr id="1400" name="Rectangle 1400"/>
                        <wps:cNvSpPr/>
                        <wps:spPr>
                          <a:xfrm>
                            <a:off x="2203704" y="268607"/>
                            <a:ext cx="1616053" cy="154840"/>
                          </a:xfrm>
                          <a:prstGeom prst="rect">
                            <a:avLst/>
                          </a:prstGeom>
                          <a:ln>
                            <a:noFill/>
                          </a:ln>
                        </wps:spPr>
                        <wps:txbx>
                          <w:txbxContent>
                            <w:p w14:paraId="4FC805CD" w14:textId="77777777" w:rsidR="009A779E" w:rsidRDefault="009A779E">
                              <w:pPr>
                                <w:spacing w:after="160" w:line="259" w:lineRule="auto"/>
                                <w:ind w:left="0" w:firstLine="0"/>
                              </w:pPr>
                              <w:r>
                                <w:rPr>
                                  <w:sz w:val="18"/>
                                </w:rPr>
                                <w:t>Stakeholder requirements</w:t>
                              </w:r>
                            </w:p>
                          </w:txbxContent>
                        </wps:txbx>
                        <wps:bodyPr horzOverflow="overflow" vert="horz" lIns="0" tIns="0" rIns="0" bIns="0" rtlCol="0">
                          <a:noAutofit/>
                        </wps:bodyPr>
                      </wps:wsp>
                      <wps:wsp>
                        <wps:cNvPr id="1401" name="Rectangle 1401"/>
                        <wps:cNvSpPr/>
                        <wps:spPr>
                          <a:xfrm>
                            <a:off x="2410964" y="3574163"/>
                            <a:ext cx="889767" cy="154840"/>
                          </a:xfrm>
                          <a:prstGeom prst="rect">
                            <a:avLst/>
                          </a:prstGeom>
                          <a:ln>
                            <a:noFill/>
                          </a:ln>
                        </wps:spPr>
                        <wps:txbx>
                          <w:txbxContent>
                            <w:p w14:paraId="4E49B86C" w14:textId="77777777" w:rsidR="009A779E" w:rsidRDefault="009A779E">
                              <w:pPr>
                                <w:spacing w:after="160" w:line="259" w:lineRule="auto"/>
                                <w:ind w:left="0" w:firstLine="0"/>
                              </w:pPr>
                              <w:r>
                                <w:rPr>
                                  <w:color w:val="FFFFFF"/>
                                  <w:sz w:val="18"/>
                                </w:rPr>
                                <w:t xml:space="preserve">CONTINUOUS </w:t>
                              </w:r>
                            </w:p>
                          </w:txbxContent>
                        </wps:txbx>
                        <wps:bodyPr horzOverflow="overflow" vert="horz" lIns="0" tIns="0" rIns="0" bIns="0" rtlCol="0">
                          <a:noAutofit/>
                        </wps:bodyPr>
                      </wps:wsp>
                      <wps:wsp>
                        <wps:cNvPr id="1402" name="Rectangle 1402"/>
                        <wps:cNvSpPr/>
                        <wps:spPr>
                          <a:xfrm>
                            <a:off x="2410964" y="3713609"/>
                            <a:ext cx="965838" cy="154840"/>
                          </a:xfrm>
                          <a:prstGeom prst="rect">
                            <a:avLst/>
                          </a:prstGeom>
                          <a:ln>
                            <a:noFill/>
                          </a:ln>
                        </wps:spPr>
                        <wps:txbx>
                          <w:txbxContent>
                            <w:p w14:paraId="35B1D792" w14:textId="77777777" w:rsidR="009A779E" w:rsidRDefault="009A779E">
                              <w:pPr>
                                <w:spacing w:after="160" w:line="259" w:lineRule="auto"/>
                                <w:ind w:left="0" w:firstLine="0"/>
                              </w:pPr>
                              <w:r>
                                <w:rPr>
                                  <w:color w:val="FFFFFF"/>
                                  <w:sz w:val="18"/>
                                </w:rPr>
                                <w:t>IMPROVEMENT</w:t>
                              </w:r>
                            </w:p>
                          </w:txbxContent>
                        </wps:txbx>
                        <wps:bodyPr horzOverflow="overflow" vert="horz" lIns="0" tIns="0" rIns="0" bIns="0" rtlCol="0">
                          <a:noAutofit/>
                        </wps:bodyPr>
                      </wps:wsp>
                      <wps:wsp>
                        <wps:cNvPr id="1403" name="Rectangle 1403"/>
                        <wps:cNvSpPr/>
                        <wps:spPr>
                          <a:xfrm>
                            <a:off x="2051297" y="1550287"/>
                            <a:ext cx="1740496" cy="154840"/>
                          </a:xfrm>
                          <a:prstGeom prst="rect">
                            <a:avLst/>
                          </a:prstGeom>
                          <a:ln>
                            <a:noFill/>
                          </a:ln>
                        </wps:spPr>
                        <wps:txbx>
                          <w:txbxContent>
                            <w:p w14:paraId="2F5DC627" w14:textId="77777777" w:rsidR="009A779E" w:rsidRDefault="009A779E">
                              <w:pPr>
                                <w:spacing w:after="160" w:line="259" w:lineRule="auto"/>
                                <w:ind w:left="0" w:firstLine="0"/>
                              </w:pPr>
                              <w:r>
                                <w:rPr>
                                  <w:sz w:val="18"/>
                                </w:rPr>
                                <w:t>Check for recurring patterns</w:t>
                              </w:r>
                            </w:p>
                          </w:txbxContent>
                        </wps:txbx>
                        <wps:bodyPr horzOverflow="overflow" vert="horz" lIns="0" tIns="0" rIns="0" bIns="0" rtlCol="0">
                          <a:noAutofit/>
                        </wps:bodyPr>
                      </wps:wsp>
                      <wps:wsp>
                        <wps:cNvPr id="1404" name="Rectangle 1404"/>
                        <wps:cNvSpPr/>
                        <wps:spPr>
                          <a:xfrm>
                            <a:off x="2304277" y="1739259"/>
                            <a:ext cx="1827162" cy="154840"/>
                          </a:xfrm>
                          <a:prstGeom prst="rect">
                            <a:avLst/>
                          </a:prstGeom>
                          <a:ln>
                            <a:noFill/>
                          </a:ln>
                        </wps:spPr>
                        <wps:txbx>
                          <w:txbxContent>
                            <w:p w14:paraId="225400F0" w14:textId="77777777" w:rsidR="009A779E" w:rsidRDefault="009A779E">
                              <w:pPr>
                                <w:spacing w:after="160" w:line="259" w:lineRule="auto"/>
                                <w:ind w:left="0" w:firstLine="0"/>
                              </w:pPr>
                              <w:r>
                                <w:rPr>
                                  <w:color w:val="FFFFFF"/>
                                  <w:sz w:val="18"/>
                                </w:rPr>
                                <w:t xml:space="preserve">CORRECTIVE OR PREVENTIVE </w:t>
                              </w:r>
                            </w:p>
                          </w:txbxContent>
                        </wps:txbx>
                        <wps:bodyPr horzOverflow="overflow" vert="horz" lIns="0" tIns="0" rIns="0" bIns="0" rtlCol="0">
                          <a:noAutofit/>
                        </wps:bodyPr>
                      </wps:wsp>
                      <wps:wsp>
                        <wps:cNvPr id="1405" name="Rectangle 1405"/>
                        <wps:cNvSpPr/>
                        <wps:spPr>
                          <a:xfrm>
                            <a:off x="2304277" y="1879471"/>
                            <a:ext cx="1239411" cy="154840"/>
                          </a:xfrm>
                          <a:prstGeom prst="rect">
                            <a:avLst/>
                          </a:prstGeom>
                          <a:ln>
                            <a:noFill/>
                          </a:ln>
                        </wps:spPr>
                        <wps:txbx>
                          <w:txbxContent>
                            <w:p w14:paraId="7D4E03CF" w14:textId="77777777" w:rsidR="009A779E" w:rsidRDefault="009A779E">
                              <w:pPr>
                                <w:spacing w:after="160" w:line="259" w:lineRule="auto"/>
                                <w:ind w:left="0" w:firstLine="0"/>
                              </w:pPr>
                              <w:r>
                                <w:rPr>
                                  <w:color w:val="FFFFFF"/>
                                  <w:sz w:val="18"/>
                                </w:rPr>
                                <w:t>ACTION if necessary</w:t>
                              </w:r>
                            </w:p>
                          </w:txbxContent>
                        </wps:txbx>
                        <wps:bodyPr horzOverflow="overflow" vert="horz" lIns="0" tIns="0" rIns="0" bIns="0" rtlCol="0">
                          <a:noAutofit/>
                        </wps:bodyPr>
                      </wps:wsp>
                      <wps:wsp>
                        <wps:cNvPr id="1406" name="Rectangle 1406"/>
                        <wps:cNvSpPr/>
                        <wps:spPr>
                          <a:xfrm>
                            <a:off x="1580381" y="2213227"/>
                            <a:ext cx="2793228" cy="154840"/>
                          </a:xfrm>
                          <a:prstGeom prst="rect">
                            <a:avLst/>
                          </a:prstGeom>
                          <a:ln>
                            <a:noFill/>
                          </a:ln>
                        </wps:spPr>
                        <wps:txbx>
                          <w:txbxContent>
                            <w:p w14:paraId="5AC3E2D6" w14:textId="77777777" w:rsidR="009A779E" w:rsidRPr="00945698" w:rsidRDefault="009A779E">
                              <w:pPr>
                                <w:spacing w:after="160" w:line="259" w:lineRule="auto"/>
                                <w:ind w:left="0" w:firstLine="0"/>
                                <w:rPr>
                                  <w:lang w:val="en-US"/>
                                </w:rPr>
                              </w:pPr>
                              <w:r w:rsidRPr="00945698">
                                <w:rPr>
                                  <w:sz w:val="18"/>
                                  <w:lang w:val="en-US"/>
                                </w:rPr>
                                <w:t xml:space="preserve">Suggested improvements (e.g. Staff business </w:t>
                              </w:r>
                            </w:p>
                          </w:txbxContent>
                        </wps:txbx>
                        <wps:bodyPr horzOverflow="overflow" vert="horz" lIns="0" tIns="0" rIns="0" bIns="0" rtlCol="0">
                          <a:noAutofit/>
                        </wps:bodyPr>
                      </wps:wsp>
                      <wps:wsp>
                        <wps:cNvPr id="1407" name="Rectangle 1407"/>
                        <wps:cNvSpPr/>
                        <wps:spPr>
                          <a:xfrm>
                            <a:off x="1580381" y="2352673"/>
                            <a:ext cx="3295407" cy="154840"/>
                          </a:xfrm>
                          <a:prstGeom prst="rect">
                            <a:avLst/>
                          </a:prstGeom>
                          <a:ln>
                            <a:noFill/>
                          </a:ln>
                        </wps:spPr>
                        <wps:txbx>
                          <w:txbxContent>
                            <w:p w14:paraId="031AA9F2" w14:textId="77777777" w:rsidR="009A779E" w:rsidRPr="00945698" w:rsidRDefault="009A779E">
                              <w:pPr>
                                <w:spacing w:after="160" w:line="259" w:lineRule="auto"/>
                                <w:ind w:left="0" w:firstLine="0"/>
                                <w:rPr>
                                  <w:lang w:val="en-US"/>
                                </w:rPr>
                              </w:pPr>
                              <w:r w:rsidRPr="00945698">
                                <w:rPr>
                                  <w:sz w:val="18"/>
                                  <w:lang w:val="en-US"/>
                                </w:rPr>
                                <w:t>requirement, risk assessment, stakeholder comment)</w:t>
                              </w:r>
                            </w:p>
                          </w:txbxContent>
                        </wps:txbx>
                        <wps:bodyPr horzOverflow="overflow" vert="horz" lIns="0" tIns="0" rIns="0" bIns="0" rtlCol="0">
                          <a:noAutofit/>
                        </wps:bodyPr>
                      </wps:wsp>
                      <wps:wsp>
                        <wps:cNvPr id="1408" name="Rectangle 1408"/>
                        <wps:cNvSpPr/>
                        <wps:spPr>
                          <a:xfrm>
                            <a:off x="1580381" y="2703197"/>
                            <a:ext cx="2370098" cy="154840"/>
                          </a:xfrm>
                          <a:prstGeom prst="rect">
                            <a:avLst/>
                          </a:prstGeom>
                          <a:ln>
                            <a:noFill/>
                          </a:ln>
                        </wps:spPr>
                        <wps:txbx>
                          <w:txbxContent>
                            <w:p w14:paraId="2DC067A8" w14:textId="77777777" w:rsidR="009A779E" w:rsidRDefault="009A779E">
                              <w:pPr>
                                <w:spacing w:after="160" w:line="259" w:lineRule="auto"/>
                                <w:ind w:left="0" w:firstLine="0"/>
                              </w:pPr>
                              <w:r>
                                <w:rPr>
                                  <w:sz w:val="18"/>
                                </w:rPr>
                                <w:t>INTERNAL / EXTERNAL AUDIT RESULTS</w:t>
                              </w:r>
                            </w:p>
                          </w:txbxContent>
                        </wps:txbx>
                        <wps:bodyPr horzOverflow="overflow" vert="horz" lIns="0" tIns="0" rIns="0" bIns="0" rtlCol="0">
                          <a:noAutofit/>
                        </wps:bodyPr>
                      </wps:wsp>
                      <wps:wsp>
                        <wps:cNvPr id="1409" name="Rectangle 1409"/>
                        <wps:cNvSpPr/>
                        <wps:spPr>
                          <a:xfrm>
                            <a:off x="1608578" y="3138303"/>
                            <a:ext cx="1475071" cy="154840"/>
                          </a:xfrm>
                          <a:prstGeom prst="rect">
                            <a:avLst/>
                          </a:prstGeom>
                          <a:ln>
                            <a:noFill/>
                          </a:ln>
                        </wps:spPr>
                        <wps:txbx>
                          <w:txbxContent>
                            <w:p w14:paraId="0EE69A5D" w14:textId="77777777" w:rsidR="009A779E" w:rsidRDefault="009A779E">
                              <w:pPr>
                                <w:spacing w:after="160" w:line="259" w:lineRule="auto"/>
                                <w:ind w:left="0" w:firstLine="0"/>
                              </w:pPr>
                              <w:r>
                                <w:rPr>
                                  <w:sz w:val="18"/>
                                </w:rPr>
                                <w:t>MANAGEMENT REVIEW</w:t>
                              </w:r>
                            </w:p>
                          </w:txbxContent>
                        </wps:txbx>
                        <wps:bodyPr horzOverflow="overflow" vert="horz" lIns="0" tIns="0" rIns="0" bIns="0" rtlCol="0">
                          <a:noAutofit/>
                        </wps:bodyPr>
                      </wps:wsp>
                      <wps:wsp>
                        <wps:cNvPr id="1410" name="Rectangle 1410"/>
                        <wps:cNvSpPr/>
                        <wps:spPr>
                          <a:xfrm>
                            <a:off x="43434" y="2329058"/>
                            <a:ext cx="805123" cy="154840"/>
                          </a:xfrm>
                          <a:prstGeom prst="rect">
                            <a:avLst/>
                          </a:prstGeom>
                          <a:ln>
                            <a:noFill/>
                          </a:ln>
                        </wps:spPr>
                        <wps:txbx>
                          <w:txbxContent>
                            <w:p w14:paraId="54E1E65A" w14:textId="77777777" w:rsidR="009A779E" w:rsidRDefault="009A779E">
                              <w:pPr>
                                <w:spacing w:after="160" w:line="259" w:lineRule="auto"/>
                                <w:ind w:left="0" w:firstLine="0"/>
                              </w:pPr>
                              <w:r>
                                <w:rPr>
                                  <w:sz w:val="18"/>
                                </w:rPr>
                                <w:t xml:space="preserve">Potential for </w:t>
                              </w:r>
                            </w:p>
                          </w:txbxContent>
                        </wps:txbx>
                        <wps:bodyPr horzOverflow="overflow" vert="horz" lIns="0" tIns="0" rIns="0" bIns="0" rtlCol="0">
                          <a:noAutofit/>
                        </wps:bodyPr>
                      </wps:wsp>
                      <wps:wsp>
                        <wps:cNvPr id="1411" name="Rectangle 1411"/>
                        <wps:cNvSpPr/>
                        <wps:spPr>
                          <a:xfrm>
                            <a:off x="43434" y="2468504"/>
                            <a:ext cx="842550" cy="154840"/>
                          </a:xfrm>
                          <a:prstGeom prst="rect">
                            <a:avLst/>
                          </a:prstGeom>
                          <a:ln>
                            <a:noFill/>
                          </a:ln>
                        </wps:spPr>
                        <wps:txbx>
                          <w:txbxContent>
                            <w:p w14:paraId="0FE740DC" w14:textId="77777777" w:rsidR="009A779E" w:rsidRDefault="009A779E">
                              <w:pPr>
                                <w:spacing w:after="160" w:line="259" w:lineRule="auto"/>
                                <w:ind w:left="0" w:firstLine="0"/>
                              </w:pPr>
                              <w:r>
                                <w:rPr>
                                  <w:sz w:val="18"/>
                                </w:rPr>
                                <w:t>improvement</w:t>
                              </w:r>
                            </w:p>
                          </w:txbxContent>
                        </wps:txbx>
                        <wps:bodyPr horzOverflow="overflow" vert="horz" lIns="0" tIns="0" rIns="0" bIns="0" rtlCol="0">
                          <a:noAutofit/>
                        </wps:bodyPr>
                      </wps:wsp>
                      <wps:wsp>
                        <wps:cNvPr id="1412" name="Rectangle 1412"/>
                        <wps:cNvSpPr/>
                        <wps:spPr>
                          <a:xfrm>
                            <a:off x="676656" y="2443269"/>
                            <a:ext cx="56348" cy="190519"/>
                          </a:xfrm>
                          <a:prstGeom prst="rect">
                            <a:avLst/>
                          </a:prstGeom>
                          <a:ln>
                            <a:noFill/>
                          </a:ln>
                        </wps:spPr>
                        <wps:txbx>
                          <w:txbxContent>
                            <w:p w14:paraId="63454D61"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413" name="Rectangle 1413"/>
                        <wps:cNvSpPr/>
                        <wps:spPr>
                          <a:xfrm>
                            <a:off x="4624578" y="2333622"/>
                            <a:ext cx="1094567" cy="154840"/>
                          </a:xfrm>
                          <a:prstGeom prst="rect">
                            <a:avLst/>
                          </a:prstGeom>
                          <a:ln>
                            <a:noFill/>
                          </a:ln>
                        </wps:spPr>
                        <wps:txbx>
                          <w:txbxContent>
                            <w:p w14:paraId="7A3A64CC" w14:textId="77777777" w:rsidR="009A779E" w:rsidRDefault="009A779E">
                              <w:pPr>
                                <w:spacing w:after="160" w:line="259" w:lineRule="auto"/>
                                <w:ind w:left="0" w:firstLine="0"/>
                              </w:pPr>
                              <w:r>
                                <w:rPr>
                                  <w:sz w:val="18"/>
                                </w:rPr>
                                <w:t xml:space="preserve">Provide evidence </w:t>
                              </w:r>
                            </w:p>
                          </w:txbxContent>
                        </wps:txbx>
                        <wps:bodyPr horzOverflow="overflow" vert="horz" lIns="0" tIns="0" rIns="0" bIns="0" rtlCol="0">
                          <a:noAutofit/>
                        </wps:bodyPr>
                      </wps:wsp>
                      <wps:wsp>
                        <wps:cNvPr id="1414" name="Rectangle 1414"/>
                        <wps:cNvSpPr/>
                        <wps:spPr>
                          <a:xfrm>
                            <a:off x="4624578" y="2473068"/>
                            <a:ext cx="631122" cy="154839"/>
                          </a:xfrm>
                          <a:prstGeom prst="rect">
                            <a:avLst/>
                          </a:prstGeom>
                          <a:ln>
                            <a:noFill/>
                          </a:ln>
                        </wps:spPr>
                        <wps:txbx>
                          <w:txbxContent>
                            <w:p w14:paraId="1AA8945A" w14:textId="77777777" w:rsidR="009A779E" w:rsidRDefault="009A779E">
                              <w:pPr>
                                <w:spacing w:after="160" w:line="259" w:lineRule="auto"/>
                                <w:ind w:left="0" w:firstLine="0"/>
                              </w:pPr>
                              <w:r>
                                <w:rPr>
                                  <w:sz w:val="18"/>
                                </w:rPr>
                                <w:t>for review</w:t>
                              </w:r>
                            </w:p>
                          </w:txbxContent>
                        </wps:txbx>
                        <wps:bodyPr horzOverflow="overflow" vert="horz" lIns="0" tIns="0" rIns="0" bIns="0" rtlCol="0">
                          <a:noAutofit/>
                        </wps:bodyPr>
                      </wps:wsp>
                      <wps:wsp>
                        <wps:cNvPr id="1415" name="Rectangle 1415"/>
                        <wps:cNvSpPr/>
                        <wps:spPr>
                          <a:xfrm>
                            <a:off x="5098543" y="2447842"/>
                            <a:ext cx="56348" cy="190518"/>
                          </a:xfrm>
                          <a:prstGeom prst="rect">
                            <a:avLst/>
                          </a:prstGeom>
                          <a:ln>
                            <a:noFill/>
                          </a:ln>
                        </wps:spPr>
                        <wps:txbx>
                          <w:txbxContent>
                            <w:p w14:paraId="6EC0D903"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416" name="Rectangle 1416"/>
                        <wps:cNvSpPr/>
                        <wps:spPr>
                          <a:xfrm>
                            <a:off x="1606296" y="1031364"/>
                            <a:ext cx="1476622" cy="154840"/>
                          </a:xfrm>
                          <a:prstGeom prst="rect">
                            <a:avLst/>
                          </a:prstGeom>
                          <a:ln>
                            <a:noFill/>
                          </a:ln>
                        </wps:spPr>
                        <wps:txbx>
                          <w:txbxContent>
                            <w:p w14:paraId="4968D17F" w14:textId="77777777" w:rsidR="009A779E" w:rsidRDefault="009A779E">
                              <w:pPr>
                                <w:spacing w:after="160" w:line="259" w:lineRule="auto"/>
                                <w:ind w:left="0" w:firstLine="0"/>
                              </w:pPr>
                              <w:r>
                                <w:rPr>
                                  <w:sz w:val="18"/>
                                </w:rPr>
                                <w:t>MANAGEMENT SYSTEM</w:t>
                              </w:r>
                            </w:p>
                          </w:txbxContent>
                        </wps:txbx>
                        <wps:bodyPr horzOverflow="overflow" vert="horz" lIns="0" tIns="0" rIns="0" bIns="0" rtlCol="0">
                          <a:noAutofit/>
                        </wps:bodyPr>
                      </wps:wsp>
                      <wps:wsp>
                        <wps:cNvPr id="1417" name="Rectangle 1417"/>
                        <wps:cNvSpPr/>
                        <wps:spPr>
                          <a:xfrm>
                            <a:off x="1606296" y="1170044"/>
                            <a:ext cx="2971789" cy="154840"/>
                          </a:xfrm>
                          <a:prstGeom prst="rect">
                            <a:avLst/>
                          </a:prstGeom>
                          <a:ln>
                            <a:noFill/>
                          </a:ln>
                        </wps:spPr>
                        <wps:txbx>
                          <w:txbxContent>
                            <w:p w14:paraId="462E3297" w14:textId="77777777" w:rsidR="009A779E" w:rsidRDefault="009A779E">
                              <w:pPr>
                                <w:spacing w:after="160" w:line="259" w:lineRule="auto"/>
                                <w:ind w:left="0" w:firstLine="0"/>
                              </w:pPr>
                              <w:r>
                                <w:rPr>
                                  <w:sz w:val="18"/>
                                </w:rPr>
                                <w:t>Validation / review of stakeholder requirements</w:t>
                              </w:r>
                            </w:p>
                          </w:txbxContent>
                        </wps:txbx>
                        <wps:bodyPr horzOverflow="overflow" vert="horz" lIns="0" tIns="0" rIns="0" bIns="0" rtlCol="0">
                          <a:noAutofit/>
                        </wps:bodyPr>
                      </wps:wsp>
                      <wps:wsp>
                        <wps:cNvPr id="1418" name="Rectangle 1418"/>
                        <wps:cNvSpPr/>
                        <wps:spPr>
                          <a:xfrm>
                            <a:off x="3840480" y="1154252"/>
                            <a:ext cx="51559" cy="174325"/>
                          </a:xfrm>
                          <a:prstGeom prst="rect">
                            <a:avLst/>
                          </a:prstGeom>
                          <a:ln>
                            <a:noFill/>
                          </a:ln>
                        </wps:spPr>
                        <wps:txbx>
                          <w:txbxContent>
                            <w:p w14:paraId="65BC38D7" w14:textId="77777777" w:rsidR="009A779E" w:rsidRDefault="009A779E">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1419" name="Rectangle 1419"/>
                        <wps:cNvSpPr/>
                        <wps:spPr>
                          <a:xfrm>
                            <a:off x="1851660" y="1327781"/>
                            <a:ext cx="1979120" cy="154840"/>
                          </a:xfrm>
                          <a:prstGeom prst="rect">
                            <a:avLst/>
                          </a:prstGeom>
                          <a:ln>
                            <a:noFill/>
                          </a:ln>
                        </wps:spPr>
                        <wps:txbx>
                          <w:txbxContent>
                            <w:p w14:paraId="0146BAD0" w14:textId="77777777" w:rsidR="009A779E" w:rsidRDefault="009A779E">
                              <w:pPr>
                                <w:spacing w:after="160" w:line="259" w:lineRule="auto"/>
                                <w:ind w:left="0" w:firstLine="0"/>
                              </w:pPr>
                              <w:r>
                                <w:rPr>
                                  <w:sz w:val="18"/>
                                </w:rPr>
                                <w:t>Complaints &amp; incident reporting</w:t>
                              </w:r>
                            </w:p>
                          </w:txbxContent>
                        </wps:txbx>
                        <wps:bodyPr horzOverflow="overflow" vert="horz" lIns="0" tIns="0" rIns="0" bIns="0" rtlCol="0">
                          <a:noAutofit/>
                        </wps:bodyPr>
                      </wps:wsp>
                    </wpg:wgp>
                  </a:graphicData>
                </a:graphic>
              </wp:inline>
            </w:drawing>
          </mc:Choice>
          <mc:Fallback>
            <w:pict>
              <v:group w14:anchorId="179F2A4F" id="Group 25202" o:spid="_x0000_s1149" style="width:442.7pt;height:437.3pt;mso-position-horizontal-relative:char;mso-position-vertical-relative:line" coordsize="56223,55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">
                <v:rect id="Rectangle 1308" o:spid="_x0000_s1150" style="position:absolute;left:55907;top:54115;width:420;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" filled="f" stroked="f">
                  <v:textbox inset="0,0,0,0">
                    <w:txbxContent>
                      <w:p w14:paraId="7AF00F7A" w14:textId="77777777" w:rsidR="009A779E" w:rsidRDefault="009A779E">
                        <w:pPr>
                          <w:spacing w:after="160" w:line="259" w:lineRule="auto"/>
                          <w:ind w:left="0" w:firstLine="0"/>
                        </w:pPr>
                        <w:r>
                          <w:t xml:space="preserve"> </w:t>
                        </w:r>
                      </w:p>
                    </w:txbxContent>
                  </v:textbox>
                </v:rect>
                <v:shape id="Shape 32143" o:spid="_x0000_s1151" style="position:absolute;left:14798;top:9928;width:26144;height:10859;visibility:visible;mso-wrap-style:square;v-text-anchor:top" coordsize="2614422,1085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" path="m,l2614422,r,1085850l,1085850,,e" fillcolor="#ff9" stroked="f" strokeweight="0">
                  <v:stroke miterlimit="83231f" joinstyle="miter"/>
                  <v:path arrowok="t" textboxrect="0,0,2614422,1085850"/>
                </v:shape>
                <v:shape id="Shape 1337" o:spid="_x0000_s1152" style="position:absolute;left:14752;top:9883;width:13118;height:10950;visibility:visible;mso-wrap-style:square;v-text-anchor:top" coordsize="1311783,1094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" path="m,l1311783,r,9144l9144,9144r,1075944l1311783,1085088r,9906l,1094994,,xe" fillcolor="black" stroked="f" strokeweight="0">
                  <v:stroke miterlimit="83231f" joinstyle="miter"/>
                  <v:path arrowok="t" textboxrect="0,0,1311783,1094994"/>
                </v:shape>
                <v:shape id="Shape 1338" o:spid="_x0000_s1153" style="position:absolute;left:27870;top:9883;width:13117;height:10950;visibility:visible;mso-wrap-style:square;v-text-anchor:top" coordsize="1311783,1094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" path="m,l1311783,r,1094994l,1094994r,-9906l1302639,1085088r,-1075944l,9144,,xe" fillcolor="black" stroked="f" strokeweight="0">
                  <v:stroke miterlimit="83231f" joinstyle="miter"/>
                  <v:path arrowok="t" textboxrect="0,0,1311783,1094994"/>
                </v:shape>
                <v:shape id="Shape 32144" o:spid="_x0000_s1154" style="position:absolute;left:17480;top:12893;width:18097;height:2956;visibility:visible;mso-wrap-style:square;v-text-anchor:top" coordsize="1809750,29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" path="m,l1809750,r,295656l,295656,,e" stroked="f" strokeweight="0">
                  <v:stroke miterlimit="83231f" joinstyle="miter"/>
                  <v:path arrowok="t" textboxrect="0,0,1809750,295656"/>
                </v:shape>
                <v:shape id="Shape 1340" o:spid="_x0000_s1155" style="position:absolute;left:17434;top:12839;width:9095;height:3056;visibility:visible;mso-wrap-style:square;v-text-anchor:top" coordsize="909447,30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" path="m,l909447,r,9906l9144,9906r,286512l909447,296418r,9144l,305562,,xe" fillcolor="black" stroked="f" strokeweight="0">
                  <v:stroke miterlimit="83231f" joinstyle="miter"/>
                  <v:path arrowok="t" textboxrect="0,0,909447,305562"/>
                </v:shape>
                <v:shape id="Shape 1341" o:spid="_x0000_s1156" style="position:absolute;left:26529;top:12839;width:9094;height:3056;visibility:visible;mso-wrap-style:square;v-text-anchor:top" coordsize="909447,30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" path="m,l909447,r,305562l,305562r,-9144l900303,296418r,-286512l,9906,,xe" fillcolor="black" stroked="f" strokeweight="0">
                  <v:stroke miterlimit="83231f" joinstyle="miter"/>
                  <v:path arrowok="t" textboxrect="0,0,909447,305562"/>
                </v:shape>
                <v:shape id="Shape 32145" o:spid="_x0000_s1157" style="position:absolute;left:19491;top:14866;width:17427;height:2957;visibility:visible;mso-wrap-style:square;v-text-anchor:top" coordsize="1742694,29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" path="m,l1742694,r,295656l,295656,,e" stroked="f" strokeweight="0">
                  <v:stroke miterlimit="83231f" joinstyle="miter"/>
                  <v:path arrowok="t" textboxrect="0,0,1742694,295656"/>
                </v:shape>
                <v:shape id="Shape 1343" o:spid="_x0000_s1158" style="position:absolute;left:19438;top:14813;width:8767;height:3055;visibility:visible;mso-wrap-style:square;v-text-anchor:top" coordsize="876681,30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" path="m,l876681,r,9906l9906,9906r,286512l876681,296418r,9144l,305562,,xe" fillcolor="black" stroked="f" strokeweight="0">
                  <v:stroke miterlimit="83231f" joinstyle="miter"/>
                  <v:path arrowok="t" textboxrect="0,0,876681,305562"/>
                </v:shape>
                <v:shape id="Shape 1344" o:spid="_x0000_s1159" style="position:absolute;left:28205;top:14813;width:8759;height:3055;visibility:visible;mso-wrap-style:square;v-text-anchor:top" coordsize="875919,30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" path="m,l875919,r,305562l,305562r,-9144l866775,296418r,-286512l,9906,,xe" fillcolor="black" stroked="f" strokeweight="0">
                  <v:stroke miterlimit="83231f" joinstyle="miter"/>
                  <v:path arrowok="t" textboxrect="0,0,875919,305562"/>
                </v:shape>
                <v:shape id="Shape 32146" o:spid="_x0000_s1160" style="position:absolute;left:21305;top:16916;width:17427;height:3368;visibility:visible;mso-wrap-style:square;v-text-anchor:top" coordsize="1742694,336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" path="m,l1742694,r,336804l,336804,,e" fillcolor="black" stroked="f" strokeweight="0">
                  <v:stroke miterlimit="83231f" joinstyle="miter"/>
                  <v:path arrowok="t" textboxrect="0,0,1742694,336804"/>
                </v:shape>
                <v:shape id="Shape 1346" o:spid="_x0000_s1161" style="position:absolute;left:21259;top:16863;width:8759;height:3467;visibility:visible;mso-wrap-style:square;v-text-anchor:top" coordsize="875919,346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" path="m,l875919,r,9906l9144,9906r,327659l875919,337565r,9145l,346710,,xe" fillcolor="black" stroked="f" strokeweight="0">
                  <v:stroke miterlimit="83231f" joinstyle="miter"/>
                  <v:path arrowok="t" textboxrect="0,0,875919,346710"/>
                </v:shape>
                <v:shape id="Shape 1347" o:spid="_x0000_s1162" style="position:absolute;left:30018;top:16863;width:8767;height:3467;visibility:visible;mso-wrap-style:square;v-text-anchor:top" coordsize="876681,346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" path="m,l876681,r,346710l,346710r,-9145l866775,337565r,-327659l,9906,,xe" fillcolor="black" stroked="f" strokeweight="0">
                  <v:stroke miterlimit="83231f" joinstyle="miter"/>
                  <v:path arrowok="t" textboxrect="0,0,876681,346710"/>
                </v:shape>
                <v:shape id="Shape 32147" o:spid="_x0000_s1163" style="position:absolute;left:14798;top:21732;width:26144;height:3231;visibility:visible;mso-wrap-style:square;v-text-anchor:top" coordsize="2614422,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" path="m,l2614422,r,323088l,323088,,e" fillcolor="#fc9" stroked="f" strokeweight="0">
                  <v:stroke miterlimit="83231f" joinstyle="miter"/>
                  <v:path arrowok="t" textboxrect="0,0,2614422,323088"/>
                </v:shape>
                <v:shape id="Shape 1349" o:spid="_x0000_s1164" style="position:absolute;left:14752;top:21686;width:13118;height:3322;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" path="m,l1311783,r,9906l9144,9906r,313182l1311783,323088r,9144l,332232,,xe" fillcolor="black" stroked="f" strokeweight="0">
                  <v:stroke miterlimit="83231f" joinstyle="miter"/>
                  <v:path arrowok="t" textboxrect="0,0,1311783,332232"/>
                </v:shape>
                <v:shape id="Shape 1350" o:spid="_x0000_s1165" style="position:absolute;left:27870;top:21686;width:13117;height:3322;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" path="m,l1311783,r,332232l,332232r,-9144l1302639,323088r,-313182l,9906,,xe" fillcolor="black" stroked="f" strokeweight="0">
                  <v:stroke miterlimit="83231f" joinstyle="miter"/>
                  <v:path arrowok="t" textboxrect="0,0,1311783,332232"/>
                </v:shape>
                <v:shape id="Shape 32148" o:spid="_x0000_s1166" style="position:absolute;left:14798;top:26037;width:26144;height:3231;visibility:visible;mso-wrap-style:square;v-text-anchor:top" coordsize="2614422,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" path="m,l2614422,r,323088l,323088,,e" fillcolor="#fc9" stroked="f" strokeweight="0">
                  <v:stroke miterlimit="83231f" joinstyle="miter"/>
                  <v:path arrowok="t" textboxrect="0,0,2614422,323088"/>
                </v:shape>
                <v:shape id="Shape 1352" o:spid="_x0000_s1167" style="position:absolute;left:14752;top:25991;width:13118;height:3323;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" path="m,l1311783,r,9144l9144,9144r,313182l1311783,322326r,9906l,332232,,xe" fillcolor="black" stroked="f" strokeweight="0">
                  <v:stroke miterlimit="83231f" joinstyle="miter"/>
                  <v:path arrowok="t" textboxrect="0,0,1311783,332232"/>
                </v:shape>
                <v:shape id="Shape 1353" o:spid="_x0000_s1168" style="position:absolute;left:27870;top:25991;width:13117;height:3323;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" path="m,l1311783,r,332232l,332232r,-9906l1302639,322326r,-313182l,9144,,xe" fillcolor="black" stroked="f" strokeweight="0">
                  <v:stroke miterlimit="83231f" joinstyle="miter"/>
                  <v:path arrowok="t" textboxrect="0,0,1311783,332232"/>
                </v:shape>
                <v:shape id="Shape 32149" o:spid="_x0000_s1169" style="position:absolute;left:14798;top:30342;width:26144;height:3231;visibility:visible;mso-wrap-style:square;v-text-anchor:top" coordsize="2614422,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" path="m,l2614422,r,323088l,323088,,e" fillcolor="#fc9" stroked="f" strokeweight="0">
                  <v:stroke miterlimit="83231f" joinstyle="miter"/>
                  <v:path arrowok="t" textboxrect="0,0,2614422,323088"/>
                </v:shape>
                <v:shape id="Shape 1355" o:spid="_x0000_s1170" style="position:absolute;left:14752;top:30297;width:13118;height:3322;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" path="m,l1311783,r,9144l9144,9144r,313182l1311783,322326r,9906l,332232,,xe" fillcolor="black" stroked="f" strokeweight="0">
                  <v:stroke miterlimit="83231f" joinstyle="miter"/>
                  <v:path arrowok="t" textboxrect="0,0,1311783,332232"/>
                </v:shape>
                <v:shape id="Shape 1356" o:spid="_x0000_s1171" style="position:absolute;left:27870;top:30297;width:13117;height:3322;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" path="m,l1311783,r,332232l,332232r,-9906l1302639,322326r,-313182l,9144,,xe" fillcolor="black" stroked="f" strokeweight="0">
                  <v:stroke miterlimit="83231f" joinstyle="miter"/>
                  <v:path arrowok="t" textboxrect="0,0,1311783,332232"/>
                </v:shape>
                <v:shape id="Shape 1357" o:spid="_x0000_s1172" style="position:absolute;left:15841;top:14897;width:2957;height:1097;visibility:visible;mso-wrap-style:square;v-text-anchor:top" coordsize="295656,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" path="m197358,r98298,32004l200406,79248r-762,-19812c122682,69342,64008,88392,41148,109728,,76200,68580,37338,198120,19812l197358,xe" fillcolor="#936" stroked="f" strokeweight="0">
                  <v:stroke miterlimit="83231f" joinstyle="miter"/>
                  <v:path arrowok="t" textboxrect="0,0,295656,109728"/>
                </v:shape>
                <v:shape id="Shape 1358" o:spid="_x0000_s1173" style="position:absolute;left:16139;top:15796;width:2712;height:1044;visibility:visible;mso-wrap-style:square;v-text-anchor:top" coordsize="271272,104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" path="m,c762,38100,121920,64770,269748,60198r1524,39624c123444,104394,2286,77724,762,39624l,xe" fillcolor="#7a2852" stroked="f" strokeweight="0">
                  <v:stroke miterlimit="83231f" joinstyle="miter"/>
                  <v:path arrowok="t" textboxrect="0,0,271272,104394"/>
                </v:shape>
                <v:shape id="Shape 1359" o:spid="_x0000_s1174" style="position:absolute;left:16215;top:15689;width:7;height:8;visibility:visible;mso-wrap-style:square;v-text-anchor:top" coordsize="762,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" path="m,762r,l762,,,762xe" fillcolor="black" stroked="f" strokeweight="0">
                  <v:stroke miterlimit="83231f" joinstyle="miter"/>
                  <v:path arrowok="t" textboxrect="0,0,762,762"/>
                </v:shape>
                <v:shape id="Shape 1360" o:spid="_x0000_s1175" style="position:absolute;left:16085;top:15100;width:1411;height:1683;visibility:visible;mso-wrap-style:square;v-text-anchor:top" coordsize="141046,16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" path="m141046,r,9592l137922,10112r-16764,3048l105156,16970,89916,20780r762,l76200,24590c62713,29772,45847,35462,33528,42878r-4572,2286l29718,45164r-7620,4572l22860,49736r-3048,2286l16764,54308r762,l15240,57356r,-762l12954,59642r-1524,1524l12192,61166r-1524,2286l9906,65738r,1524l9906,68024r,762l9906,69548r46,2378l11430,74882r-762,-762l12954,77930r-762,-762l14478,80216r2286,2286l18288,80978c39389,67307,62652,58207,86725,51456l141046,40016r,9393l121920,52784r-12192,3048l110490,55832,98298,58118,76962,64214r-9906,3810l67818,67262r-9144,3810l50292,74120r-7620,3810l35814,81740r-6096,3810l29718,84788r-4966,3548l25146,88598r-762,l29718,91646r-762,l34290,94694r6096,2286l46482,100028r,-762l53340,102314r7620,2286l69342,106886r-762,l77724,109172r-762,l86106,111458r54940,7358l141046,129574r-5820,-593c86870,122962,36986,111908,13630,92679l10257,87814r411,21358l10668,108410r762,3810l11430,111458r762,3048l12192,113744r1524,3810l13716,116792r2286,3048l15240,119840r3810,3048l18288,122126r7620,6096l30480,131270r5334,2286l41910,136604r-762,l48006,138890v22542,10059,54750,14593,79248,19050l137922,159464r,-762l141046,159119r,9112l105284,163932c59096,155969,15532,142199,3810,118316l2286,113744r-762,-4572l36,70492,,70310r29,-4l,69548c152,56632,10236,46180,20574,39830r3810,-3048l28194,34496c56210,18786,87795,11154,118872,4016l136398,968,141046,xe" fillcolor="black" stroked="f" strokeweight="0">
                  <v:stroke miterlimit="83231f" joinstyle="miter"/>
                  <v:path arrowok="t" textboxrect="0,0,141046,168231"/>
                </v:shape>
                <v:shape id="Shape 1361" o:spid="_x0000_s1176" style="position:absolute;left:17496;top:16288;width:1401;height:559;visibility:visible;mso-wrap-style:square;v-text-anchor:top" coordsize="140132,55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" path="m,l30404,4072r12192,762l41834,4834r12954,762l80696,6358r57912,l140132,55126r-32004,762l81458,55888c70349,55561,52591,54859,31837,53242l,49415,,40303r19736,2631l31166,43696r12192,762l56312,45220r-762,l81458,45982r26670,l130788,45353,129645,15624r-23041,640c93674,16943,64101,16559,29722,13784l,10757,,xe" fillcolor="black" stroked="f" strokeweight="0">
                  <v:stroke miterlimit="83231f" joinstyle="miter"/>
                  <v:path arrowok="t" textboxrect="0,0,140132,55888"/>
                </v:shape>
                <v:shape id="Shape 1362" o:spid="_x0000_s1177" style="position:absolute;left:17496;top:14836;width:1432;height:929;visibility:visible;mso-wrap-style:square;v-text-anchor:top" coordsize="143180,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" path="m27356,l143180,36576,30404,92964,29792,70923r-9294,1467l6782,74676,,75873,,66480,18974,62484,38786,60198r524,17290l117148,38881,37477,12739r547,16979l14402,33528r762,l,36055,,26464,13640,23622,27998,21827,27356,xe" fillcolor="black" stroked="f" strokeweight="0">
                  <v:stroke miterlimit="83231f" joinstyle="miter"/>
                  <v:path arrowok="t" textboxrect="0,0,143180,92964"/>
                </v:shape>
                <v:shape id="Shape 1363" o:spid="_x0000_s1178" style="position:absolute;left:35577;top:14767;width:2972;height:1036;visibility:visible;mso-wrap-style:square;v-text-anchor:top" coordsize="297180,103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" path="m256794,c297180,34290,227076,70866,96774,83820r,19812l,68580,96774,24384r,19812c174498,36576,233172,20574,256794,xe" fillcolor="#936" stroked="f" strokeweight="0">
                  <v:stroke miterlimit="83231f" joinstyle="miter"/>
                  <v:path arrowok="t" textboxrect="0,0,297180,103632"/>
                </v:shape>
                <v:shape id="Shape 1364" o:spid="_x0000_s1179" style="position:absolute;left:35577;top:13876;width:2683;height:1089;visibility:visible;mso-wrap-style:square;v-text-anchor:top" coordsize="268224,108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" path="m,c147828,,268224,31242,268224,69342r,39624c268224,70866,147828,39624,,39624l,xe" fillcolor="#7a2852" stroked="f" strokeweight="0">
                  <v:stroke miterlimit="83231f" joinstyle="miter"/>
                  <v:path arrowok="t" textboxrect="0,0,268224,108966"/>
                </v:shape>
                <v:shape id="Shape 1365" o:spid="_x0000_s1180" style="position:absolute;left:35448;top:14942;width:1509;height:930;visibility:visible;mso-wrap-style:square;v-text-anchor:top" coordsize="150924,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" path="m114300,r,21590l123444,20574r27480,-3750l150924,26560r-25956,3920l105156,32004r,-17442l25242,51058r79914,28316l105156,62484r22860,-3048l150924,55980r,9892l147828,66294r-18288,3048l114300,70561r,22403l,51816,114300,xe" fillcolor="black" stroked="f" strokeweight="0">
                  <v:stroke miterlimit="83231f" joinstyle="miter"/>
                  <v:path arrowok="t" textboxrect="0,0,150924,92964"/>
                </v:shape>
                <v:shape id="Shape 1366" o:spid="_x0000_s1181" style="position:absolute;left:35532;top:13830;width:1425;height:586;visibility:visible;mso-wrap-style:square;v-text-anchor:top" coordsize="142542,58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" path="m,l32004,,58674,1524v10859,273,28517,1396,49233,3669l142542,10608r,8347l120396,16002r-12192,-762l96012,13716r762,l83820,12192,58674,10668,32004,9906,9144,9271r,30353l32004,39624v14118,217,43662,1613,77554,5408l142542,49413r,9166l120396,55626,108204,54102,96012,53340r762,l83820,51816,58674,50292,32004,49530,,48768,,xe" fillcolor="black" stroked="f" strokeweight="0">
                  <v:stroke miterlimit="83231f" joinstyle="miter"/>
                  <v:path arrowok="t" textboxrect="0,0,142542,58579"/>
                </v:shape>
                <v:shape id="Shape 1367" o:spid="_x0000_s1182" style="position:absolute;left:36957;top:13936;width:1348;height:1665;visibility:visible;mso-wrap-style:square;v-text-anchor:top" coordsize="134826,16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" path="m,l32942,5151v46176,9742,89609,25281,100360,49011l134826,58734r,39624l134826,102168r,762c134826,115972,124488,125485,114252,131886r-4572,3048l105870,137220c77155,151571,44973,158619,13668,164652l,166515r,-9892l10144,155093v38538,-6534,88906,-18245,109442,-39971l121872,112836r-762,l122634,111312r1524,-3048l124158,109026r762,-3048l124920,106740r762,-2286l125682,102930r-762,-3048l125682,100644r-1524,-3810l124920,97596r-2286,-3048l123396,94548r-2286,-3048l121110,92262r-2256,-2820l117300,90737c88715,109245,47272,119315,9703,125738l,127204r,-9736l5354,116737c40309,111169,79676,101996,105870,86165r6096,-3047l111966,83118r-762,l111619,82771r-415,-415l111204,83118r-4572,-3048l101298,77022r762,l95964,73974,89106,70926r762,l83010,68640c67554,61947,48339,58657,31956,54162l21288,51876r762,l11382,50352,714,48065,,47970,,38804r1948,259c49364,46435,97946,58792,121443,79022r4239,6125l125682,63306r-762,-3048l125682,61020r-1524,-3811l124920,57972r-2286,-3048l123396,55686r-2286,-3810l121110,52637r-2709,-3386l115014,46542c93919,28939,58029,20964,31956,14537l21288,12252r762,l11382,10728,714,8442,,8346,,xe" fillcolor="black" stroked="f" strokeweight="0">
                  <v:stroke miterlimit="83231f" joinstyle="miter"/>
                  <v:path arrowok="t" textboxrect="0,0,134826,166515"/>
                </v:shape>
                <v:shape id="Shape 1369" o:spid="_x0000_s1183" style="position:absolute;left:55191;top:26212;width:495;height:496;visibility:visible;mso-wrap-style:square;v-text-anchor:top" coordsize="49530,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" path="m49530,l,49530,9906,9906,49530,xe" fillcolor="#ccc" stroked="f" strokeweight="0">
                  <v:stroke miterlimit="83231f" joinstyle="miter"/>
                  <v:path arrowok="t" textboxrect="0,0,49530,49530"/>
                </v:shape>
                <v:shape id="Shape 1370" o:spid="_x0000_s1184" style="position:absolute;left:45582;top:22707;width:9824;height:4046;visibility:visible;mso-wrap-style:square;v-text-anchor:top" coordsize="982383,404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" path="m5334,l982383,r,9906l9906,9906r,384810l957263,394716r8953,-35814c966978,357378,968502,355854,970026,355854r12357,-3089l982383,362480r-7770,1942l970102,383972r12281,-12281l982383,385407r-17691,17691c963930,403860,962406,404622,960882,404622r-955548,c2286,404622,,402336,,400050l,5334c,2286,2286,,5334,xe" fillcolor="black" stroked="f" strokeweight="0">
                  <v:stroke miterlimit="83231f" joinstyle="miter"/>
                  <v:path arrowok="t" textboxrect="0,0,982383,404622"/>
                </v:shape>
                <v:shape id="Shape 1371" o:spid="_x0000_s1185" style="position:absolute;left:55406;top:22707;width:326;height:3854;visibility:visible;mso-wrap-style:square;v-text-anchor:top" coordsize="32601,385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" path="m,l28029,v3048,,4572,2286,4572,5334l32601,348234r,2286l32275,350520r-436,3048l,385407,,371691,12281,359410,,362480r,-9715l23457,346901r,-336995l,9906,,xe" fillcolor="black" stroked="f" strokeweight="0">
                  <v:stroke miterlimit="83231f" joinstyle="miter"/>
                  <v:path arrowok="t" textboxrect="0,0,32601,385407"/>
                </v:shape>
                <v:shape id="Shape 1373" o:spid="_x0000_s1186" style="position:absolute;left:9608;top:26212;width:496;height:496;visibility:visible;mso-wrap-style:square;v-text-anchor:top" coordsize="49530,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" path="m49530,l,49530,9906,9906,49530,xe" fillcolor="#ccc" stroked="f" strokeweight="0">
                  <v:stroke miterlimit="83231f" joinstyle="miter"/>
                  <v:path arrowok="t" textboxrect="0,0,49530,49530"/>
                </v:shape>
                <v:shape id="Shape 1374" o:spid="_x0000_s1187" style="position:absolute;top:22707;width:9820;height:4046;visibility:visible;mso-wrap-style:square;v-text-anchor:top" coordsize="982091,404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" path="m5334,l982091,r,9906l9906,9906r,384810l957263,394716r8953,-35814c966978,357378,968502,355854,970026,355854r12065,-3016l982091,362553r-7544,1886l969518,384556r12573,-12573l982091,385699r-17399,17399c963930,403860,962406,404622,960882,404622r-955548,c2286,404622,,402336,,400050l,5334c,2286,2286,,5334,xe" fillcolor="black" stroked="f" strokeweight="0">
                  <v:stroke miterlimit="83231f" joinstyle="miter"/>
                  <v:path arrowok="t" textboxrect="0,0,982091,404622"/>
                </v:shape>
                <v:shape id="Shape 1375" o:spid="_x0000_s1188" style="position:absolute;left:9820;top:22707;width:329;height:3857;visibility:visible;mso-wrap-style:square;v-text-anchor:top" coordsize="32893,385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" path="m,l28321,v3048,,4572,2286,4572,5334l32893,348234r,2286l32566,350520r-435,3048l,385699,,371983,12573,359410,,362553r,-9715l23749,346901r,-336995l,9906,,xe" fillcolor="black" stroked="f" strokeweight="0">
                  <v:stroke miterlimit="83231f" joinstyle="miter"/>
                  <v:path arrowok="t" textboxrect="0,0,32893,385699"/>
                </v:shape>
                <v:shape id="Shape 1376" o:spid="_x0000_s1189" style="position:absolute;left:20162;top:35585;width:15415;height:4983;visibility:visible;mso-wrap-style:square;v-text-anchor:top" coordsize="1541526,49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" path="m,l1541526,r,332232l1034034,332232r,83058l1297686,415290,770382,498348,243078,415290r263652,l506730,332232,,332232,,xe" fillcolor="black" stroked="f" strokeweight="0">
                  <v:stroke miterlimit="83231f" joinstyle="miter"/>
                  <v:path arrowok="t" textboxrect="0,0,1541526,498348"/>
                </v:shape>
                <v:shape id="Shape 1377" o:spid="_x0000_s1190" style="position:absolute;left:20109;top:35539;width:7761;height:5075;visibility:visible;mso-wrap-style:square;v-text-anchor:top" coordsize="776097,507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" path="m,l776097,r,9144l9906,9144r,323088l517398,332232r,92202l307226,424434r468490,73794l776097,498168r,9264l775716,507492,248973,424434r-561,l248419,424347r-38107,-6009l211074,415290r38100,l507492,415290r,-73914l,341376,,xe" fillcolor="black" stroked="f" strokeweight="0">
                  <v:stroke miterlimit="83231f" joinstyle="miter"/>
                  <v:path arrowok="t" textboxrect="0,0,776097,507492"/>
                </v:shape>
                <v:shape id="Shape 1378" o:spid="_x0000_s1191" style="position:absolute;left:27870;top:35539;width:7753;height:5075;visibility:visible;mso-wrap-style:square;v-text-anchor:top" coordsize="775335,50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" path="m,l775335,r,341376l268605,341376r,73914l526161,415290r38862,l565023,418338r-38107,6009l526923,424434r-561,l,507432r,-9264l468109,424434r-209410,l258699,332232r507492,l766191,9144,,9144,,xe" fillcolor="black" stroked="f" strokeweight="0">
                  <v:stroke miterlimit="83231f" joinstyle="miter"/>
                  <v:path arrowok="t" textboxrect="0,0,775335,507432"/>
                </v:shape>
                <v:rect id="Rectangle 1379" o:spid="_x0000_s1192" style="position:absolute;left:21122;top:36287;width:299;height:1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" filled="f" stroked="f">
                  <v:textbox inset="0,0,0,0">
                    <w:txbxContent>
                      <w:p w14:paraId="418FAFDF" w14:textId="77777777" w:rsidR="009A779E" w:rsidRDefault="009A779E">
                        <w:pPr>
                          <w:spacing w:after="160" w:line="259" w:lineRule="auto"/>
                          <w:ind w:left="0" w:firstLine="0"/>
                        </w:pPr>
                        <w:r>
                          <w:rPr>
                            <w:rFonts w:ascii="Arial" w:eastAsia="Arial" w:hAnsi="Arial" w:cs="Arial"/>
                            <w:color w:val="FFFFFF"/>
                            <w:sz w:val="16"/>
                          </w:rPr>
                          <w:t>‘</w:t>
                        </w:r>
                      </w:p>
                    </w:txbxContent>
                  </v:textbox>
                </v:rect>
                <v:shape id="Shape 1381" o:spid="_x0000_s1193" style="position:absolute;left:36431;top:44188;width:495;height:495;visibility:visible;mso-wrap-style:square;v-text-anchor:top" coordsize="49530,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" path="m49530,l,49530,9906,9906,49530,xe" fillcolor="#ccc" stroked="f" strokeweight="0">
                  <v:stroke miterlimit="83231f" joinstyle="miter"/>
                  <v:path arrowok="t" textboxrect="0,0,49530,49530"/>
                </v:shape>
                <v:shape id="Shape 1382" o:spid="_x0000_s1194" style="position:absolute;left:18783;top:40690;width:17865;height:4039;visibility:visible;mso-wrap-style:square;v-text-anchor:top" coordsize="1786509,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" path="m4572,l1786509,r,9144l9144,9144r,385572l1761173,394716r8953,-35814c1770888,357378,1772412,355854,1773936,355092r12573,-3143l1786509,361664r-7849,1962l1773428,384556r13081,-13081l1786509,385191r-17907,17907c1767840,403860,1766316,403860,1764792,403860r-1760220,c1524,403860,,402336,,399288l,4572c,2286,1524,,4572,xe" fillcolor="black" stroked="f" strokeweight="0">
                  <v:stroke miterlimit="83231f" joinstyle="miter"/>
                  <v:path arrowok="t" textboxrect="0,0,1786509,403860"/>
                </v:shape>
                <v:shape id="Shape 1383" o:spid="_x0000_s1195" style="position:absolute;left:36648;top:40690;width:324;height:3852;visibility:visible;mso-wrap-style:square;v-text-anchor:top" coordsize="32385,385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" path="m,l27813,v3048,,4572,2286,4572,4572l32385,347472r,2286l32099,349758r-476,3810l,385191,,371475,13081,358394,,361664r,-9715l23241,346139r,-336995l,9144,,xe" fillcolor="black" stroked="f" strokeweight="0">
                  <v:stroke miterlimit="83231f" joinstyle="miter"/>
                  <v:path arrowok="t" textboxrect="0,0,32385,385191"/>
                </v:shape>
                <v:shape id="Shape 1384" o:spid="_x0000_s1196" style="position:absolute;left:35577;top:26700;width:15606;height:11400;visibility:visible;mso-wrap-style:square;v-text-anchor:top" coordsize="1560576,1139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" path="m1522476,r38100,762l1560576,29718c1523098,705358,753059,1066584,158496,1099566r-43706,1599l115824,1139952,,1085850r112776,-60198l113787,1063573r43185,-2107l233172,1054608c626364,1012063,1039800,854583,1304544,550164r18288,-21336l1341120,505968c1442136,374282,1509065,221488,1520952,54864r1524,-27432l1522476,xe" fillcolor="black" stroked="f" strokeweight="0">
                  <v:stroke miterlimit="83231f" joinstyle="miter"/>
                  <v:path arrowok="t" textboxrect="0,0,1560576,1139952"/>
                </v:shape>
                <v:shape id="Shape 1385" o:spid="_x0000_s1197" style="position:absolute;left:3589;top:26708;width:16573;height:11041;visibility:visible;mso-wrap-style:square;v-text-anchor:top" coordsize="1657350,1104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" path="m48006,r66294,108966l77188,111935r2822,22177c210236,762813,1006856,1055294,1575054,1064514r82296,1524l1656588,1104138r-82296,-1524c986993,1092898,176568,789470,42672,141732l39045,114986,,118110,48006,xe" fillcolor="black" stroked="f" strokeweight="0">
                  <v:stroke miterlimit="83231f" joinstyle="miter"/>
                  <v:path arrowok="t" textboxrect="0,0,1657350,1104138"/>
                </v:shape>
                <v:shape id="Shape 1386" o:spid="_x0000_s1198" style="position:absolute;left:3977;top:12298;width:10699;height:10562;visibility:visible;mso-wrap-style:square;v-text-anchor:top" coordsize="1069848,10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" path="m952500,r117348,49530l960120,114300,957643,77148r-47815,5910c446342,156553,57150,524459,38100,1006602r,49530l,1056132r,-51816c20638,503162,423278,121399,905256,44958r49868,-5603l952500,xe" fillcolor="black" stroked="f" strokeweight="0">
                  <v:stroke miterlimit="83231f" joinstyle="miter"/>
                  <v:path arrowok="t" textboxrect="0,0,1069848,1056132"/>
                </v:shape>
                <v:shape id="Shape 1387" o:spid="_x0000_s1199" style="position:absolute;left:40934;top:12702;width:10561;height:10058;visibility:visible;mso-wrap-style:square;v-text-anchor:top" coordsize="1056132,100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" path="m762,l52578,762v478980,23774,885584,374739,960882,851154l1017584,890058r38548,-2328l1005840,1005840,942594,894588r36840,-2225l976122,858774c902716,399047,514248,62713,51816,38862l,38100,762,xe" fillcolor="black" stroked="f" strokeweight="0">
                  <v:stroke miterlimit="83231f" joinstyle="miter"/>
                  <v:path arrowok="t" textboxrect="0,0,1056132,1005840"/>
                </v:shape>
                <v:shape id="Shape 1388" o:spid="_x0000_s1200" style="position:absolute;left:11399;top:14813;width:3399;height:16870;visibility:visible;mso-wrap-style:square;v-text-anchor:top" coordsize="339852,1687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" path="m339852,r,9906l331470,9906r-8382,762c258737,13907,181597,57417,177546,128016r-762,6096l176784,714756v152,59789,-46723,102125,-100329,121640l41843,843852r33143,6930c127013,869125,172583,908895,176784,966216r,587502c178867,1628610,255105,1672743,323088,1677162r8382,762l339852,1677924r,9144l330708,1687068r-8382,-762c252374,1683195,173418,1636230,167640,1560576r,-587502c165697,897890,89370,853796,21336,849630r-8382,-762l4572,848868c2286,848868,,846582,,843534v,-2286,2286,-4572,4572,-4572l12954,838962r8382,-762c85827,835012,162725,791528,166878,720852r762,-6096l167640,134112c167526,54546,250774,5410,322326,762r8382,l339852,xe" fillcolor="black" stroked="f" strokeweight="0">
                  <v:stroke miterlimit="83231f" joinstyle="miter"/>
                  <v:path arrowok="t" textboxrect="0,0,339852,1687068"/>
                </v:shape>
                <v:shape id="Shape 1390" o:spid="_x0000_s1201" style="position:absolute;left:18501;top:48044;width:9696;height:6637;visibility:visible;mso-wrap-style:square;v-text-anchor:top" coordsize="969640,663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" path="m969264,r376,128l969640,9794r-375,-128l29355,331470,969265,653274r375,-127l969640,663573r-376,129l,331470,969264,xe" fillcolor="black" stroked="f" strokeweight="0">
                  <v:stroke miterlimit="83231f" joinstyle="miter"/>
                  <v:path arrowok="t" textboxrect="0,0,969640,663702"/>
                </v:shape>
                <v:shape id="Shape 1391" o:spid="_x0000_s1202" style="position:absolute;left:28197;top:48045;width:9697;height:6634;visibility:visible;mso-wrap-style:square;v-text-anchor:top" coordsize="969651,663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" path="m,l969651,331342,,663445,,653018,940284,331342,,9666,,xe" fillcolor="black" stroked="f" strokeweight="0">
                  <v:stroke miterlimit="83231f" joinstyle="miter"/>
                  <v:path arrowok="t" textboxrect="0,0,969651,663445"/>
                </v:shape>
                <v:shape id="Shape 1393" o:spid="_x0000_s1203" style="position:absolute;left:19187;width:8683;height:6644;visibility:visible;mso-wrap-style:square;v-text-anchor:top" coordsize="868299,664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" path="m867918,r381,146l868299,10635r,-1l27198,332232,868299,653830r,l868299,664318r-381,146l,332232,867918,xe" fillcolor="black" stroked="f" strokeweight="0">
                  <v:stroke miterlimit="83231f" joinstyle="miter"/>
                  <v:path arrowok="t" textboxrect="0,0,868299,664464"/>
                </v:shape>
                <v:shape id="Shape 1394" o:spid="_x0000_s1204" style="position:absolute;left:27870;top:1;width:8683;height:6642;visibility:visible;mso-wrap-style:square;v-text-anchor:top" coordsize="868299,664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" path="m,l868299,332086,,664172,,653684,841101,332086,,10489,,xe" fillcolor="black" stroked="f" strokeweight="0">
                  <v:stroke miterlimit="83231f" joinstyle="miter"/>
                  <v:path arrowok="t" textboxrect="0,0,868299,664172"/>
                </v:shape>
                <v:shape id="Shape 1395" o:spid="_x0000_s1205" style="position:absolute;left:27294;top:6659;width:1143;height:3269;visibility:visible;mso-wrap-style:square;v-text-anchor:top" coordsize="114300,326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" path="m38100,l76200,r,212598l114300,212598,57150,326898,,212598r38100,l38100,xe" fillcolor="black" stroked="f" strokeweight="0">
                  <v:stroke miterlimit="83231f" joinstyle="miter"/>
                  <v:path arrowok="t" textboxrect="0,0,114300,326898"/>
                </v:shape>
                <v:shape id="Shape 1396" o:spid="_x0000_s1206" style="position:absolute;left:27622;top:44683;width:1143;height:3269;visibility:visible;mso-wrap-style:square;v-text-anchor:top" coordsize="114300,326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" path="m38100,l76200,r,212598l114300,212598,57150,326898,,212598r38100,l38100,xe" fillcolor="black" stroked="f" strokeweight="0">
                  <v:stroke miterlimit="83231f" joinstyle="miter"/>
                  <v:path arrowok="t" textboxrect="0,0,114300,326898"/>
                </v:shape>
                <v:rect id="Rectangle 1397" o:spid="_x0000_s1207" style="position:absolute;left:22448;top:50631;width:1482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" filled="f" stroked="f">
                  <v:textbox inset="0,0,0,0">
                    <w:txbxContent>
                      <w:p w14:paraId="19334140" w14:textId="77777777" w:rsidR="009A779E" w:rsidRDefault="009A779E">
                        <w:pPr>
                          <w:spacing w:after="160" w:line="259" w:lineRule="auto"/>
                          <w:ind w:left="0" w:firstLine="0"/>
                        </w:pPr>
                        <w:proofErr w:type="spellStart"/>
                        <w:r>
                          <w:rPr>
                            <w:sz w:val="18"/>
                          </w:rPr>
                          <w:t>Stakeholder</w:t>
                        </w:r>
                        <w:proofErr w:type="spellEnd"/>
                        <w:r>
                          <w:rPr>
                            <w:sz w:val="18"/>
                          </w:rPr>
                          <w:t xml:space="preserve"> </w:t>
                        </w:r>
                        <w:proofErr w:type="spellStart"/>
                        <w:r>
                          <w:rPr>
                            <w:sz w:val="18"/>
                          </w:rPr>
                          <w:t>satisfaction</w:t>
                        </w:r>
                        <w:proofErr w:type="spellEnd"/>
                      </w:p>
                    </w:txbxContent>
                  </v:textbox>
                </v:rect>
                <v:rect id="Rectangle 1398" o:spid="_x0000_s1208" style="position:absolute;left:20703;top:41426;width:1573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" filled="f" stroked="f">
                  <v:textbox inset="0,0,0,0">
                    <w:txbxContent>
                      <w:p w14:paraId="2F5CDDDB" w14:textId="77777777" w:rsidR="009A779E" w:rsidRDefault="009A779E">
                        <w:pPr>
                          <w:spacing w:after="160" w:line="259" w:lineRule="auto"/>
                          <w:ind w:left="0" w:firstLine="0"/>
                        </w:pPr>
                        <w:proofErr w:type="spellStart"/>
                        <w:r>
                          <w:rPr>
                            <w:sz w:val="18"/>
                          </w:rPr>
                          <w:t>Improvements</w:t>
                        </w:r>
                        <w:proofErr w:type="spellEnd"/>
                        <w:r>
                          <w:rPr>
                            <w:sz w:val="18"/>
                          </w:rPr>
                          <w:t xml:space="preserve"> </w:t>
                        </w:r>
                        <w:proofErr w:type="spellStart"/>
                        <w:r>
                          <w:rPr>
                            <w:sz w:val="18"/>
                          </w:rPr>
                          <w:t>recorded</w:t>
                        </w:r>
                        <w:proofErr w:type="spellEnd"/>
                        <w:r>
                          <w:rPr>
                            <w:sz w:val="18"/>
                          </w:rPr>
                          <w:t xml:space="preserve">, </w:t>
                        </w:r>
                      </w:p>
                    </w:txbxContent>
                  </v:textbox>
                </v:rect>
                <v:rect id="Rectangle 1399" o:spid="_x0000_s1209" style="position:absolute;left:20703;top:42820;width:1926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" filled="f" stroked="f">
                  <v:textbox inset="0,0,0,0">
                    <w:txbxContent>
                      <w:p w14:paraId="38DD1F98" w14:textId="77777777" w:rsidR="009A779E" w:rsidRDefault="009A779E">
                        <w:pPr>
                          <w:spacing w:after="160" w:line="259" w:lineRule="auto"/>
                          <w:ind w:left="0" w:firstLine="0"/>
                        </w:pPr>
                        <w:proofErr w:type="spellStart"/>
                        <w:r>
                          <w:rPr>
                            <w:sz w:val="18"/>
                          </w:rPr>
                          <w:t>implemented</w:t>
                        </w:r>
                        <w:proofErr w:type="spellEnd"/>
                        <w:r>
                          <w:rPr>
                            <w:sz w:val="18"/>
                          </w:rPr>
                          <w:t xml:space="preserve"> &amp; </w:t>
                        </w:r>
                        <w:proofErr w:type="spellStart"/>
                        <w:r>
                          <w:rPr>
                            <w:sz w:val="18"/>
                          </w:rPr>
                          <w:t>communicated</w:t>
                        </w:r>
                        <w:proofErr w:type="spellEnd"/>
                      </w:p>
                    </w:txbxContent>
                  </v:textbox>
                </v:rect>
                <v:rect id="Rectangle 1400" o:spid="_x0000_s1210" style="position:absolute;left:22037;top:2686;width:1616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" filled="f" stroked="f">
                  <v:textbox inset="0,0,0,0">
                    <w:txbxContent>
                      <w:p w14:paraId="4FC805CD" w14:textId="77777777" w:rsidR="009A779E" w:rsidRDefault="009A779E">
                        <w:pPr>
                          <w:spacing w:after="160" w:line="259" w:lineRule="auto"/>
                          <w:ind w:left="0" w:firstLine="0"/>
                        </w:pPr>
                        <w:proofErr w:type="spellStart"/>
                        <w:r>
                          <w:rPr>
                            <w:sz w:val="18"/>
                          </w:rPr>
                          <w:t>Stakeholder</w:t>
                        </w:r>
                        <w:proofErr w:type="spellEnd"/>
                        <w:r>
                          <w:rPr>
                            <w:sz w:val="18"/>
                          </w:rPr>
                          <w:t xml:space="preserve"> </w:t>
                        </w:r>
                        <w:proofErr w:type="spellStart"/>
                        <w:r>
                          <w:rPr>
                            <w:sz w:val="18"/>
                          </w:rPr>
                          <w:t>requirements</w:t>
                        </w:r>
                        <w:proofErr w:type="spellEnd"/>
                      </w:p>
                    </w:txbxContent>
                  </v:textbox>
                </v:rect>
                <v:rect id="Rectangle 1401" o:spid="_x0000_s1211" style="position:absolute;left:24109;top:35741;width:8898;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" filled="f" stroked="f">
                  <v:textbox inset="0,0,0,0">
                    <w:txbxContent>
                      <w:p w14:paraId="4E49B86C" w14:textId="77777777" w:rsidR="009A779E" w:rsidRDefault="009A779E">
                        <w:pPr>
                          <w:spacing w:after="160" w:line="259" w:lineRule="auto"/>
                          <w:ind w:left="0" w:firstLine="0"/>
                        </w:pPr>
                        <w:r>
                          <w:rPr>
                            <w:color w:val="FFFFFF"/>
                            <w:sz w:val="18"/>
                          </w:rPr>
                          <w:t xml:space="preserve">CONTINUOUS </w:t>
                        </w:r>
                      </w:p>
                    </w:txbxContent>
                  </v:textbox>
                </v:rect>
                <v:rect id="Rectangle 1402" o:spid="_x0000_s1212" style="position:absolute;left:24109;top:37136;width:965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" filled="f" stroked="f">
                  <v:textbox inset="0,0,0,0">
                    <w:txbxContent>
                      <w:p w14:paraId="35B1D792" w14:textId="77777777" w:rsidR="009A779E" w:rsidRDefault="009A779E">
                        <w:pPr>
                          <w:spacing w:after="160" w:line="259" w:lineRule="auto"/>
                          <w:ind w:left="0" w:firstLine="0"/>
                        </w:pPr>
                        <w:r>
                          <w:rPr>
                            <w:color w:val="FFFFFF"/>
                            <w:sz w:val="18"/>
                          </w:rPr>
                          <w:t>IMPROVEMENT</w:t>
                        </w:r>
                      </w:p>
                    </w:txbxContent>
                  </v:textbox>
                </v:rect>
                <v:rect id="Rectangle 1403" o:spid="_x0000_s1213" style="position:absolute;left:20512;top:15502;width:1740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" filled="f" stroked="f">
                  <v:textbox inset="0,0,0,0">
                    <w:txbxContent>
                      <w:p w14:paraId="2F5DC627" w14:textId="77777777" w:rsidR="009A779E" w:rsidRDefault="009A779E">
                        <w:pPr>
                          <w:spacing w:after="160" w:line="259" w:lineRule="auto"/>
                          <w:ind w:left="0" w:firstLine="0"/>
                        </w:pPr>
                        <w:proofErr w:type="spellStart"/>
                        <w:r>
                          <w:rPr>
                            <w:sz w:val="18"/>
                          </w:rPr>
                          <w:t>Check</w:t>
                        </w:r>
                        <w:proofErr w:type="spellEnd"/>
                        <w:r>
                          <w:rPr>
                            <w:sz w:val="18"/>
                          </w:rPr>
                          <w:t xml:space="preserve"> for </w:t>
                        </w:r>
                        <w:proofErr w:type="spellStart"/>
                        <w:r>
                          <w:rPr>
                            <w:sz w:val="18"/>
                          </w:rPr>
                          <w:t>recurring</w:t>
                        </w:r>
                        <w:proofErr w:type="spellEnd"/>
                        <w:r>
                          <w:rPr>
                            <w:sz w:val="18"/>
                          </w:rPr>
                          <w:t xml:space="preserve"> </w:t>
                        </w:r>
                        <w:proofErr w:type="spellStart"/>
                        <w:r>
                          <w:rPr>
                            <w:sz w:val="18"/>
                          </w:rPr>
                          <w:t>patterns</w:t>
                        </w:r>
                        <w:proofErr w:type="spellEnd"/>
                      </w:p>
                    </w:txbxContent>
                  </v:textbox>
                </v:rect>
                <v:rect id="Rectangle 1404" o:spid="_x0000_s1214" style="position:absolute;left:23042;top:17392;width:1827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" filled="f" stroked="f">
                  <v:textbox inset="0,0,0,0">
                    <w:txbxContent>
                      <w:p w14:paraId="225400F0" w14:textId="77777777" w:rsidR="009A779E" w:rsidRDefault="009A779E">
                        <w:pPr>
                          <w:spacing w:after="160" w:line="259" w:lineRule="auto"/>
                          <w:ind w:left="0" w:firstLine="0"/>
                        </w:pPr>
                        <w:r>
                          <w:rPr>
                            <w:color w:val="FFFFFF"/>
                            <w:sz w:val="18"/>
                          </w:rPr>
                          <w:t xml:space="preserve">CORRECTIVE OR PREVENTIVE </w:t>
                        </w:r>
                      </w:p>
                    </w:txbxContent>
                  </v:textbox>
                </v:rect>
                <v:rect id="Rectangle 1405" o:spid="_x0000_s1215" style="position:absolute;left:23042;top:18794;width:1239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" filled="f" stroked="f">
                  <v:textbox inset="0,0,0,0">
                    <w:txbxContent>
                      <w:p w14:paraId="7D4E03CF" w14:textId="77777777" w:rsidR="009A779E" w:rsidRDefault="009A779E">
                        <w:pPr>
                          <w:spacing w:after="160" w:line="259" w:lineRule="auto"/>
                          <w:ind w:left="0" w:firstLine="0"/>
                        </w:pPr>
                        <w:r>
                          <w:rPr>
                            <w:color w:val="FFFFFF"/>
                            <w:sz w:val="18"/>
                          </w:rPr>
                          <w:t xml:space="preserve">ACTION </w:t>
                        </w:r>
                        <w:proofErr w:type="spellStart"/>
                        <w:r>
                          <w:rPr>
                            <w:color w:val="FFFFFF"/>
                            <w:sz w:val="18"/>
                          </w:rPr>
                          <w:t>if</w:t>
                        </w:r>
                        <w:proofErr w:type="spellEnd"/>
                        <w:r>
                          <w:rPr>
                            <w:color w:val="FFFFFF"/>
                            <w:sz w:val="18"/>
                          </w:rPr>
                          <w:t xml:space="preserve"> </w:t>
                        </w:r>
                        <w:proofErr w:type="spellStart"/>
                        <w:r>
                          <w:rPr>
                            <w:color w:val="FFFFFF"/>
                            <w:sz w:val="18"/>
                          </w:rPr>
                          <w:t>necessary</w:t>
                        </w:r>
                        <w:proofErr w:type="spellEnd"/>
                      </w:p>
                    </w:txbxContent>
                  </v:textbox>
                </v:rect>
                <v:rect id="Rectangle 1406" o:spid="_x0000_s1216" style="position:absolute;left:15803;top:22132;width:2793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" filled="f" stroked="f">
                  <v:textbox inset="0,0,0,0">
                    <w:txbxContent>
                      <w:p w14:paraId="5AC3E2D6" w14:textId="77777777" w:rsidR="009A779E" w:rsidRPr="00945698" w:rsidRDefault="009A779E">
                        <w:pPr>
                          <w:spacing w:after="160" w:line="259" w:lineRule="auto"/>
                          <w:ind w:left="0" w:firstLine="0"/>
                          <w:rPr>
                            <w:lang w:val="en-US"/>
                          </w:rPr>
                        </w:pPr>
                        <w:r w:rsidRPr="00945698">
                          <w:rPr>
                            <w:sz w:val="18"/>
                            <w:lang w:val="en-US"/>
                          </w:rPr>
                          <w:t xml:space="preserve">Suggested improvements (e.g. Staff business </w:t>
                        </w:r>
                      </w:p>
                    </w:txbxContent>
                  </v:textbox>
                </v:rect>
                <v:rect id="Rectangle 1407" o:spid="_x0000_s1217" style="position:absolute;left:15803;top:23526;width:3295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" filled="f" stroked="f">
                  <v:textbox inset="0,0,0,0">
                    <w:txbxContent>
                      <w:p w14:paraId="031AA9F2" w14:textId="77777777" w:rsidR="009A779E" w:rsidRPr="00945698" w:rsidRDefault="009A779E">
                        <w:pPr>
                          <w:spacing w:after="160" w:line="259" w:lineRule="auto"/>
                          <w:ind w:left="0" w:firstLine="0"/>
                          <w:rPr>
                            <w:lang w:val="en-US"/>
                          </w:rPr>
                        </w:pPr>
                        <w:proofErr w:type="gramStart"/>
                        <w:r w:rsidRPr="00945698">
                          <w:rPr>
                            <w:sz w:val="18"/>
                            <w:lang w:val="en-US"/>
                          </w:rPr>
                          <w:t>requirement</w:t>
                        </w:r>
                        <w:proofErr w:type="gramEnd"/>
                        <w:r w:rsidRPr="00945698">
                          <w:rPr>
                            <w:sz w:val="18"/>
                            <w:lang w:val="en-US"/>
                          </w:rPr>
                          <w:t>, risk assessment, stakeholder comment)</w:t>
                        </w:r>
                      </w:p>
                    </w:txbxContent>
                  </v:textbox>
                </v:rect>
                <v:rect id="Rectangle 1408" o:spid="_x0000_s1218" style="position:absolute;left:15803;top:27031;width:2370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" filled="f" stroked="f">
                  <v:textbox inset="0,0,0,0">
                    <w:txbxContent>
                      <w:p w14:paraId="2DC067A8" w14:textId="77777777" w:rsidR="009A779E" w:rsidRDefault="009A779E">
                        <w:pPr>
                          <w:spacing w:after="160" w:line="259" w:lineRule="auto"/>
                          <w:ind w:left="0" w:firstLine="0"/>
                        </w:pPr>
                        <w:r>
                          <w:rPr>
                            <w:sz w:val="18"/>
                          </w:rPr>
                          <w:t>INTERNAL / EXTERNAL AUDIT RESULTS</w:t>
                        </w:r>
                      </w:p>
                    </w:txbxContent>
                  </v:textbox>
                </v:rect>
                <v:rect id="Rectangle 1409" o:spid="_x0000_s1219" style="position:absolute;left:16085;top:31383;width:1475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" filled="f" stroked="f">
                  <v:textbox inset="0,0,0,0">
                    <w:txbxContent>
                      <w:p w14:paraId="0EE69A5D" w14:textId="77777777" w:rsidR="009A779E" w:rsidRDefault="009A779E">
                        <w:pPr>
                          <w:spacing w:after="160" w:line="259" w:lineRule="auto"/>
                          <w:ind w:left="0" w:firstLine="0"/>
                        </w:pPr>
                        <w:r>
                          <w:rPr>
                            <w:sz w:val="18"/>
                          </w:rPr>
                          <w:t>MANAGEMENT REVIEW</w:t>
                        </w:r>
                      </w:p>
                    </w:txbxContent>
                  </v:textbox>
                </v:rect>
                <v:rect id="Rectangle 1410" o:spid="_x0000_s1220" style="position:absolute;left:434;top:23290;width:805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" filled="f" stroked="f">
                  <v:textbox inset="0,0,0,0">
                    <w:txbxContent>
                      <w:p w14:paraId="54E1E65A" w14:textId="77777777" w:rsidR="009A779E" w:rsidRDefault="009A779E">
                        <w:pPr>
                          <w:spacing w:after="160" w:line="259" w:lineRule="auto"/>
                          <w:ind w:left="0" w:firstLine="0"/>
                        </w:pPr>
                        <w:proofErr w:type="spellStart"/>
                        <w:r>
                          <w:rPr>
                            <w:sz w:val="18"/>
                          </w:rPr>
                          <w:t>Potential</w:t>
                        </w:r>
                        <w:proofErr w:type="spellEnd"/>
                        <w:r>
                          <w:rPr>
                            <w:sz w:val="18"/>
                          </w:rPr>
                          <w:t xml:space="preserve"> for </w:t>
                        </w:r>
                      </w:p>
                    </w:txbxContent>
                  </v:textbox>
                </v:rect>
                <v:rect id="Rectangle 1411" o:spid="_x0000_s1221" style="position:absolute;left:434;top:24685;width:842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" filled="f" stroked="f">
                  <v:textbox inset="0,0,0,0">
                    <w:txbxContent>
                      <w:p w14:paraId="0FE740DC" w14:textId="77777777" w:rsidR="009A779E" w:rsidRDefault="009A779E">
                        <w:pPr>
                          <w:spacing w:after="160" w:line="259" w:lineRule="auto"/>
                          <w:ind w:left="0" w:firstLine="0"/>
                        </w:pPr>
                        <w:proofErr w:type="spellStart"/>
                        <w:r>
                          <w:rPr>
                            <w:sz w:val="18"/>
                          </w:rPr>
                          <w:t>improvement</w:t>
                        </w:r>
                        <w:proofErr w:type="spellEnd"/>
                      </w:p>
                    </w:txbxContent>
                  </v:textbox>
                </v:rect>
                <v:rect id="Rectangle 1412" o:spid="_x0000_s1222" style="position:absolute;left:6766;top:24432;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" filled="f" stroked="f">
                  <v:textbox inset="0,0,0,0">
                    <w:txbxContent>
                      <w:p w14:paraId="63454D61" w14:textId="77777777" w:rsidR="009A779E" w:rsidRDefault="009A779E">
                        <w:pPr>
                          <w:spacing w:after="160" w:line="259" w:lineRule="auto"/>
                          <w:ind w:left="0" w:firstLine="0"/>
                        </w:pPr>
                        <w:r>
                          <w:rPr>
                            <w:rFonts w:ascii="Arial" w:eastAsia="Arial" w:hAnsi="Arial" w:cs="Arial"/>
                            <w:sz w:val="24"/>
                          </w:rPr>
                          <w:t xml:space="preserve"> </w:t>
                        </w:r>
                      </w:p>
                    </w:txbxContent>
                  </v:textbox>
                </v:rect>
                <v:rect id="Rectangle 1413" o:spid="_x0000_s1223" style="position:absolute;left:46245;top:23336;width:1094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" filled="f" stroked="f">
                  <v:textbox inset="0,0,0,0">
                    <w:txbxContent>
                      <w:p w14:paraId="7A3A64CC" w14:textId="77777777" w:rsidR="009A779E" w:rsidRDefault="009A779E">
                        <w:pPr>
                          <w:spacing w:after="160" w:line="259" w:lineRule="auto"/>
                          <w:ind w:left="0" w:firstLine="0"/>
                        </w:pPr>
                        <w:proofErr w:type="spellStart"/>
                        <w:r>
                          <w:rPr>
                            <w:sz w:val="18"/>
                          </w:rPr>
                          <w:t>Provide</w:t>
                        </w:r>
                        <w:proofErr w:type="spellEnd"/>
                        <w:r>
                          <w:rPr>
                            <w:sz w:val="18"/>
                          </w:rPr>
                          <w:t xml:space="preserve"> </w:t>
                        </w:r>
                        <w:proofErr w:type="spellStart"/>
                        <w:r>
                          <w:rPr>
                            <w:sz w:val="18"/>
                          </w:rPr>
                          <w:t>evidence</w:t>
                        </w:r>
                        <w:proofErr w:type="spellEnd"/>
                        <w:r>
                          <w:rPr>
                            <w:sz w:val="18"/>
                          </w:rPr>
                          <w:t xml:space="preserve"> </w:t>
                        </w:r>
                      </w:p>
                    </w:txbxContent>
                  </v:textbox>
                </v:rect>
                <v:rect id="Rectangle 1414" o:spid="_x0000_s1224" style="position:absolute;left:46245;top:24730;width:631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" filled="f" stroked="f">
                  <v:textbox inset="0,0,0,0">
                    <w:txbxContent>
                      <w:p w14:paraId="1AA8945A" w14:textId="77777777" w:rsidR="009A779E" w:rsidRDefault="009A779E">
                        <w:pPr>
                          <w:spacing w:after="160" w:line="259" w:lineRule="auto"/>
                          <w:ind w:left="0" w:firstLine="0"/>
                        </w:pPr>
                        <w:r>
                          <w:rPr>
                            <w:sz w:val="18"/>
                          </w:rPr>
                          <w:t xml:space="preserve">for </w:t>
                        </w:r>
                        <w:proofErr w:type="spellStart"/>
                        <w:r>
                          <w:rPr>
                            <w:sz w:val="18"/>
                          </w:rPr>
                          <w:t>review</w:t>
                        </w:r>
                        <w:proofErr w:type="spellEnd"/>
                      </w:p>
                    </w:txbxContent>
                  </v:textbox>
                </v:rect>
                <v:rect id="Rectangle 1415" o:spid="_x0000_s1225" style="position:absolute;left:50985;top:24478;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" filled="f" stroked="f">
                  <v:textbox inset="0,0,0,0">
                    <w:txbxContent>
                      <w:p w14:paraId="6EC0D903" w14:textId="77777777" w:rsidR="009A779E" w:rsidRDefault="009A779E">
                        <w:pPr>
                          <w:spacing w:after="160" w:line="259" w:lineRule="auto"/>
                          <w:ind w:left="0" w:firstLine="0"/>
                        </w:pPr>
                        <w:r>
                          <w:rPr>
                            <w:rFonts w:ascii="Arial" w:eastAsia="Arial" w:hAnsi="Arial" w:cs="Arial"/>
                            <w:sz w:val="24"/>
                          </w:rPr>
                          <w:t xml:space="preserve"> </w:t>
                        </w:r>
                      </w:p>
                    </w:txbxContent>
                  </v:textbox>
                </v:rect>
                <v:rect id="Rectangle 1416" o:spid="_x0000_s1226" style="position:absolute;left:16062;top:10313;width:1476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" filled="f" stroked="f">
                  <v:textbox inset="0,0,0,0">
                    <w:txbxContent>
                      <w:p w14:paraId="4968D17F" w14:textId="77777777" w:rsidR="009A779E" w:rsidRDefault="009A779E">
                        <w:pPr>
                          <w:spacing w:after="160" w:line="259" w:lineRule="auto"/>
                          <w:ind w:left="0" w:firstLine="0"/>
                        </w:pPr>
                        <w:r>
                          <w:rPr>
                            <w:sz w:val="18"/>
                          </w:rPr>
                          <w:t>MANAGEMENT SYSTEM</w:t>
                        </w:r>
                      </w:p>
                    </w:txbxContent>
                  </v:textbox>
                </v:rect>
                <v:rect id="Rectangle 1417" o:spid="_x0000_s1227" style="position:absolute;left:16062;top:11700;width:2971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" filled="f" stroked="f">
                  <v:textbox inset="0,0,0,0">
                    <w:txbxContent>
                      <w:p w14:paraId="462E3297" w14:textId="77777777" w:rsidR="009A779E" w:rsidRDefault="009A779E">
                        <w:pPr>
                          <w:spacing w:after="160" w:line="259" w:lineRule="auto"/>
                          <w:ind w:left="0" w:firstLine="0"/>
                        </w:pPr>
                        <w:proofErr w:type="spellStart"/>
                        <w:r>
                          <w:rPr>
                            <w:sz w:val="18"/>
                          </w:rPr>
                          <w:t>Validation</w:t>
                        </w:r>
                        <w:proofErr w:type="spellEnd"/>
                        <w:r>
                          <w:rPr>
                            <w:sz w:val="18"/>
                          </w:rPr>
                          <w:t xml:space="preserve"> / </w:t>
                        </w:r>
                        <w:proofErr w:type="spellStart"/>
                        <w:r>
                          <w:rPr>
                            <w:sz w:val="18"/>
                          </w:rPr>
                          <w:t>review</w:t>
                        </w:r>
                        <w:proofErr w:type="spellEnd"/>
                        <w:r>
                          <w:rPr>
                            <w:sz w:val="18"/>
                          </w:rPr>
                          <w:t xml:space="preserve"> of </w:t>
                        </w:r>
                        <w:proofErr w:type="spellStart"/>
                        <w:r>
                          <w:rPr>
                            <w:sz w:val="18"/>
                          </w:rPr>
                          <w:t>stakeholder</w:t>
                        </w:r>
                        <w:proofErr w:type="spellEnd"/>
                        <w:r>
                          <w:rPr>
                            <w:sz w:val="18"/>
                          </w:rPr>
                          <w:t xml:space="preserve"> </w:t>
                        </w:r>
                        <w:proofErr w:type="spellStart"/>
                        <w:r>
                          <w:rPr>
                            <w:sz w:val="18"/>
                          </w:rPr>
                          <w:t>requirements</w:t>
                        </w:r>
                        <w:proofErr w:type="spellEnd"/>
                      </w:p>
                    </w:txbxContent>
                  </v:textbox>
                </v:rect>
                <v:rect id="Rectangle 1418" o:spid="_x0000_s1228" style="position:absolute;left:38404;top:11542;width:516;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" filled="f" stroked="f">
                  <v:textbox inset="0,0,0,0">
                    <w:txbxContent>
                      <w:p w14:paraId="65BC38D7" w14:textId="77777777" w:rsidR="009A779E" w:rsidRDefault="009A779E">
                        <w:pPr>
                          <w:spacing w:after="160" w:line="259" w:lineRule="auto"/>
                          <w:ind w:left="0" w:firstLine="0"/>
                        </w:pPr>
                        <w:r>
                          <w:rPr>
                            <w:rFonts w:ascii="Arial" w:eastAsia="Arial" w:hAnsi="Arial" w:cs="Arial"/>
                          </w:rPr>
                          <w:t xml:space="preserve"> </w:t>
                        </w:r>
                      </w:p>
                    </w:txbxContent>
                  </v:textbox>
                </v:rect>
                <v:rect id="Rectangle 1419" o:spid="_x0000_s1229" style="position:absolute;left:18516;top:13277;width:1979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" filled="f" stroked="f">
                  <v:textbox inset="0,0,0,0">
                    <w:txbxContent>
                      <w:p w14:paraId="0146BAD0" w14:textId="77777777" w:rsidR="009A779E" w:rsidRDefault="009A779E">
                        <w:pPr>
                          <w:spacing w:after="160" w:line="259" w:lineRule="auto"/>
                          <w:ind w:left="0" w:firstLine="0"/>
                        </w:pPr>
                        <w:proofErr w:type="spellStart"/>
                        <w:r>
                          <w:rPr>
                            <w:sz w:val="18"/>
                          </w:rPr>
                          <w:t>Complaints</w:t>
                        </w:r>
                        <w:proofErr w:type="spellEnd"/>
                        <w:r>
                          <w:rPr>
                            <w:sz w:val="18"/>
                          </w:rPr>
                          <w:t xml:space="preserve"> &amp; </w:t>
                        </w:r>
                        <w:proofErr w:type="spellStart"/>
                        <w:r>
                          <w:rPr>
                            <w:sz w:val="18"/>
                          </w:rPr>
                          <w:t>incident</w:t>
                        </w:r>
                        <w:proofErr w:type="spellEnd"/>
                        <w:r>
                          <w:rPr>
                            <w:sz w:val="18"/>
                          </w:rPr>
                          <w:t xml:space="preserve"> </w:t>
                        </w:r>
                        <w:proofErr w:type="spellStart"/>
                        <w:r>
                          <w:rPr>
                            <w:sz w:val="18"/>
                          </w:rPr>
                          <w:t>reporting</w:t>
                        </w:r>
                        <w:proofErr w:type="spellEnd"/>
                      </w:p>
                    </w:txbxContent>
                  </v:textbox>
                </v:rect>
                <w10:anchorlock/>
              </v:group>
            </w:pict>
          </mc:Fallback>
        </mc:AlternateContent>
      </w:r>
    </w:p>
    <w:p w14:paraId="117969A0" w14:textId="77777777" w:rsidR="00B21364" w:rsidRPr="00C63958" w:rsidRDefault="00945698">
      <w:pPr>
        <w:tabs>
          <w:tab w:val="center" w:pos="2616"/>
          <w:tab w:val="center" w:pos="5598"/>
        </w:tabs>
        <w:spacing w:after="253" w:line="259" w:lineRule="auto"/>
        <w:ind w:left="0" w:firstLine="0"/>
        <w:rPr>
          <w:lang w:val="en-GB"/>
          <w:rPrChange w:id="2377" w:author="Westerlund, Johan" w:date="2021-04-22T14:05:00Z">
            <w:rPr>
              <w:lang w:val="en-US"/>
            </w:rPr>
          </w:rPrChange>
        </w:rPr>
      </w:pPr>
      <w:r w:rsidRPr="00C63958">
        <w:rPr>
          <w:lang w:val="en-GB"/>
          <w:rPrChange w:id="2378" w:author="Westerlund, Johan" w:date="2021-04-22T14:05:00Z">
            <w:rPr/>
          </w:rPrChange>
        </w:rPr>
        <w:tab/>
      </w:r>
      <w:r w:rsidRPr="00C63958">
        <w:rPr>
          <w:b/>
          <w:i/>
          <w:color w:val="575755"/>
          <w:u w:val="single" w:color="575755"/>
          <w:lang w:val="en-GB"/>
          <w:rPrChange w:id="2379" w:author="Westerlund, Johan" w:date="2021-04-22T14:05:00Z">
            <w:rPr>
              <w:b/>
              <w:i/>
              <w:color w:val="575755"/>
              <w:u w:val="single" w:color="575755"/>
              <w:lang w:val="en-US"/>
            </w:rPr>
          </w:rPrChange>
        </w:rPr>
        <w:t>Figure 3</w:t>
      </w:r>
      <w:r w:rsidRPr="00C63958">
        <w:rPr>
          <w:rFonts w:ascii="Arial" w:eastAsia="Arial" w:hAnsi="Arial" w:cs="Arial"/>
          <w:b/>
          <w:i/>
          <w:color w:val="575755"/>
          <w:lang w:val="en-GB"/>
          <w:rPrChange w:id="2380" w:author="Westerlund, Johan" w:date="2021-04-22T14:05:00Z">
            <w:rPr>
              <w:rFonts w:ascii="Arial" w:eastAsia="Arial" w:hAnsi="Arial" w:cs="Arial"/>
              <w:b/>
              <w:i/>
              <w:color w:val="575755"/>
              <w:lang w:val="en-US"/>
            </w:rPr>
          </w:rPrChange>
        </w:rPr>
        <w:t xml:space="preserve"> </w:t>
      </w:r>
      <w:r w:rsidRPr="00C63958">
        <w:rPr>
          <w:rFonts w:ascii="Arial" w:eastAsia="Arial" w:hAnsi="Arial" w:cs="Arial"/>
          <w:b/>
          <w:i/>
          <w:color w:val="575755"/>
          <w:lang w:val="en-GB"/>
          <w:rPrChange w:id="2381" w:author="Westerlund, Johan" w:date="2021-04-22T14:05:00Z">
            <w:rPr>
              <w:rFonts w:ascii="Arial" w:eastAsia="Arial" w:hAnsi="Arial" w:cs="Arial"/>
              <w:b/>
              <w:i/>
              <w:color w:val="575755"/>
              <w:lang w:val="en-US"/>
            </w:rPr>
          </w:rPrChange>
        </w:rPr>
        <w:tab/>
      </w:r>
      <w:r w:rsidRPr="00C63958">
        <w:rPr>
          <w:b/>
          <w:i/>
          <w:color w:val="575755"/>
          <w:u w:val="single" w:color="575755"/>
          <w:lang w:val="en-GB"/>
          <w:rPrChange w:id="2382" w:author="Westerlund, Johan" w:date="2021-04-22T14:05:00Z">
            <w:rPr>
              <w:b/>
              <w:i/>
              <w:color w:val="575755"/>
              <w:u w:val="single" w:color="575755"/>
              <w:lang w:val="en-US"/>
            </w:rPr>
          </w:rPrChange>
        </w:rPr>
        <w:t>Model of a continuous improvement cycle of a QMS</w:t>
      </w:r>
      <w:r w:rsidRPr="00C63958">
        <w:rPr>
          <w:b/>
          <w:i/>
          <w:color w:val="575755"/>
          <w:lang w:val="en-GB"/>
          <w:rPrChange w:id="2383" w:author="Westerlund, Johan" w:date="2021-04-22T14:05:00Z">
            <w:rPr>
              <w:b/>
              <w:i/>
              <w:color w:val="575755"/>
              <w:lang w:val="en-US"/>
            </w:rPr>
          </w:rPrChange>
        </w:rPr>
        <w:t xml:space="preserve"> </w:t>
      </w:r>
    </w:p>
    <w:p w14:paraId="79D5CB1B" w14:textId="77777777" w:rsidR="00B21364" w:rsidRPr="00C63958" w:rsidRDefault="00945698">
      <w:pPr>
        <w:pStyle w:val="Heading2"/>
        <w:ind w:left="836" w:hanging="851"/>
        <w:rPr>
          <w:lang w:val="en-GB"/>
          <w:rPrChange w:id="2384" w:author="Westerlund, Johan" w:date="2021-04-22T14:05:00Z">
            <w:rPr>
              <w:lang w:val="en-US"/>
            </w:rPr>
          </w:rPrChange>
        </w:rPr>
      </w:pPr>
      <w:bookmarkStart w:id="2385" w:name="_Toc53658296"/>
      <w:r w:rsidRPr="00C63958">
        <w:rPr>
          <w:lang w:val="en-GB"/>
          <w:rPrChange w:id="2386" w:author="Westerlund, Johan" w:date="2021-04-22T14:05:00Z">
            <w:rPr>
              <w:lang w:val="en-US"/>
            </w:rPr>
          </w:rPrChange>
        </w:rPr>
        <w:t>COMPONENTS OF MAINTAINING AN EFFECTIVE QMS</w:t>
      </w:r>
      <w:bookmarkEnd w:id="2385"/>
      <w:r w:rsidRPr="00C63958">
        <w:rPr>
          <w:lang w:val="en-GB"/>
          <w:rPrChange w:id="2387" w:author="Westerlund, Johan" w:date="2021-04-22T14:05:00Z">
            <w:rPr>
              <w:lang w:val="en-US"/>
            </w:rPr>
          </w:rPrChange>
        </w:rPr>
        <w:t xml:space="preserve"> </w:t>
      </w:r>
    </w:p>
    <w:p w14:paraId="19DDC80E" w14:textId="77777777" w:rsidR="00B21364" w:rsidRPr="00C63958" w:rsidRDefault="00945698">
      <w:pPr>
        <w:spacing w:after="30" w:line="259" w:lineRule="auto"/>
        <w:ind w:left="-30" w:firstLine="0"/>
        <w:rPr>
          <w:lang w:val="en-GB"/>
          <w:rPrChange w:id="2388" w:author="Westerlund, Johan" w:date="2021-04-22T14:05:00Z">
            <w:rPr/>
          </w:rPrChange>
        </w:rPr>
      </w:pPr>
      <w:r w:rsidRPr="00C03868">
        <w:rPr>
          <w:noProof/>
          <w:lang w:val="sv-SE" w:eastAsia="sv-SE"/>
        </w:rPr>
        <mc:AlternateContent>
          <mc:Choice Requires="wpg">
            <w:drawing>
              <wp:inline distT="0" distB="0" distL="0" distR="0" wp14:anchorId="7C1A6484" wp14:editId="1B8F12DE">
                <wp:extent cx="938784" cy="6096"/>
                <wp:effectExtent l="0" t="0" r="0" b="0"/>
                <wp:docPr id="25200" name="Group 25200"/>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57" name="Shape 3215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5200" style="width:73.92pt;height:0.47998pt;mso-position-horizontal-relative:char;mso-position-vertical-relative:line" coordsize="9387,60">
                <v:shape id="Shape 32158"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2389" w:author="Westerlund, Johan" w:date="2021-04-22T14:05:00Z">
            <w:rPr/>
          </w:rPrChange>
        </w:rPr>
        <w:t xml:space="preserve"> </w:t>
      </w:r>
    </w:p>
    <w:p w14:paraId="6C5078E8" w14:textId="77777777" w:rsidR="00B21364" w:rsidRPr="00C63958" w:rsidRDefault="00945698">
      <w:pPr>
        <w:spacing w:after="139"/>
        <w:ind w:left="-5"/>
        <w:rPr>
          <w:lang w:val="en-GB"/>
          <w:rPrChange w:id="2390" w:author="Westerlund, Johan" w:date="2021-04-22T14:05:00Z">
            <w:rPr/>
          </w:rPrChange>
        </w:rPr>
      </w:pPr>
      <w:r w:rsidRPr="00C63958">
        <w:rPr>
          <w:lang w:val="en-GB"/>
          <w:rPrChange w:id="2391" w:author="Westerlund, Johan" w:date="2021-04-22T14:05:00Z">
            <w:rPr>
              <w:lang w:val="en-US"/>
            </w:rPr>
          </w:rPrChange>
        </w:rPr>
        <w:t xml:space="preserve">To ensure the continued relevance and effectiveness of the QMS, the organisation should undertake reviews and maintenance of the system. </w:t>
      </w:r>
      <w:r w:rsidRPr="00C63958">
        <w:rPr>
          <w:lang w:val="en-GB"/>
          <w:rPrChange w:id="2392" w:author="Westerlund, Johan" w:date="2021-04-22T14:05:00Z">
            <w:rPr/>
          </w:rPrChange>
        </w:rPr>
        <w:t xml:space="preserve">Components of maintaining the QMS include: </w:t>
      </w:r>
    </w:p>
    <w:p w14:paraId="663B427B" w14:textId="77777777" w:rsidR="00B21364" w:rsidRPr="00C63958" w:rsidRDefault="00945698">
      <w:pPr>
        <w:numPr>
          <w:ilvl w:val="0"/>
          <w:numId w:val="19"/>
        </w:numPr>
        <w:ind w:hanging="425"/>
        <w:rPr>
          <w:lang w:val="en-GB"/>
          <w:rPrChange w:id="2393" w:author="Westerlund, Johan" w:date="2021-04-22T14:05:00Z">
            <w:rPr/>
          </w:rPrChange>
        </w:rPr>
      </w:pPr>
      <w:r w:rsidRPr="00C63958">
        <w:rPr>
          <w:lang w:val="en-GB"/>
          <w:rPrChange w:id="2394" w:author="Westerlund, Johan" w:date="2021-04-22T14:05:00Z">
            <w:rPr/>
          </w:rPrChange>
        </w:rPr>
        <w:t xml:space="preserve">management review; </w:t>
      </w:r>
    </w:p>
    <w:p w14:paraId="0A725F99" w14:textId="77777777" w:rsidR="00B21364" w:rsidRPr="00C63958" w:rsidRDefault="00945698">
      <w:pPr>
        <w:numPr>
          <w:ilvl w:val="0"/>
          <w:numId w:val="19"/>
        </w:numPr>
        <w:ind w:hanging="425"/>
        <w:rPr>
          <w:lang w:val="en-GB"/>
          <w:rPrChange w:id="2395" w:author="Westerlund, Johan" w:date="2021-04-22T14:05:00Z">
            <w:rPr/>
          </w:rPrChange>
        </w:rPr>
      </w:pPr>
      <w:r w:rsidRPr="00C63958">
        <w:rPr>
          <w:lang w:val="en-GB"/>
          <w:rPrChange w:id="2396" w:author="Westerlund, Johan" w:date="2021-04-22T14:05:00Z">
            <w:rPr/>
          </w:rPrChange>
        </w:rPr>
        <w:t xml:space="preserve">stakeholder satisfaction; </w:t>
      </w:r>
    </w:p>
    <w:p w14:paraId="60CA2E2C" w14:textId="77777777" w:rsidR="00B21364" w:rsidRPr="00C63958" w:rsidRDefault="00945698">
      <w:pPr>
        <w:numPr>
          <w:ilvl w:val="0"/>
          <w:numId w:val="19"/>
        </w:numPr>
        <w:ind w:hanging="425"/>
        <w:rPr>
          <w:lang w:val="en-GB"/>
          <w:rPrChange w:id="2397" w:author="Westerlund, Johan" w:date="2021-04-22T14:05:00Z">
            <w:rPr/>
          </w:rPrChange>
        </w:rPr>
      </w:pPr>
      <w:r w:rsidRPr="00C63958">
        <w:rPr>
          <w:lang w:val="en-GB"/>
          <w:rPrChange w:id="2398" w:author="Westerlund, Johan" w:date="2021-04-22T14:05:00Z">
            <w:rPr/>
          </w:rPrChange>
        </w:rPr>
        <w:t xml:space="preserve">internal / external communications; </w:t>
      </w:r>
    </w:p>
    <w:p w14:paraId="475A33A9" w14:textId="77777777" w:rsidR="00B21364" w:rsidRPr="00C63958" w:rsidRDefault="00945698">
      <w:pPr>
        <w:numPr>
          <w:ilvl w:val="0"/>
          <w:numId w:val="19"/>
        </w:numPr>
        <w:ind w:hanging="425"/>
        <w:rPr>
          <w:lang w:val="en-GB"/>
          <w:rPrChange w:id="2399" w:author="Westerlund, Johan" w:date="2021-04-22T14:05:00Z">
            <w:rPr/>
          </w:rPrChange>
        </w:rPr>
      </w:pPr>
      <w:r w:rsidRPr="00C63958">
        <w:rPr>
          <w:lang w:val="en-GB"/>
          <w:rPrChange w:id="2400" w:author="Westerlund, Johan" w:date="2021-04-22T14:05:00Z">
            <w:rPr/>
          </w:rPrChange>
        </w:rPr>
        <w:t xml:space="preserve">audit of the QMS; </w:t>
      </w:r>
    </w:p>
    <w:p w14:paraId="6A7CC6E3" w14:textId="70FE57C9" w:rsidR="00B21364" w:rsidRPr="00C63958" w:rsidRDefault="00945698">
      <w:pPr>
        <w:numPr>
          <w:ilvl w:val="0"/>
          <w:numId w:val="19"/>
        </w:numPr>
        <w:ind w:hanging="425"/>
        <w:rPr>
          <w:lang w:val="en-GB"/>
          <w:rPrChange w:id="2401" w:author="Westerlund, Johan" w:date="2021-04-22T14:05:00Z">
            <w:rPr/>
          </w:rPrChange>
        </w:rPr>
      </w:pPr>
      <w:del w:id="2402" w:author="Westerlund, Johan" w:date="2021-04-22T16:40:00Z">
        <w:r w:rsidRPr="00C63958" w:rsidDel="00FC0996">
          <w:rPr>
            <w:lang w:val="en-GB"/>
            <w:rPrChange w:id="2403" w:author="Westerlund, Johan" w:date="2021-04-22T14:05:00Z">
              <w:rPr/>
            </w:rPrChange>
          </w:rPr>
          <w:delText xml:space="preserve">continuous </w:delText>
        </w:r>
      </w:del>
      <w:r w:rsidRPr="00C63958">
        <w:rPr>
          <w:lang w:val="en-GB"/>
          <w:rPrChange w:id="2404" w:author="Westerlund, Johan" w:date="2021-04-22T14:05:00Z">
            <w:rPr/>
          </w:rPrChange>
        </w:rPr>
        <w:t xml:space="preserve">improvement. </w:t>
      </w:r>
    </w:p>
    <w:p w14:paraId="4FE6F344" w14:textId="77777777" w:rsidR="00B21364" w:rsidRPr="00C63958" w:rsidRDefault="00945698">
      <w:pPr>
        <w:spacing w:after="147"/>
        <w:ind w:left="-5"/>
        <w:rPr>
          <w:lang w:val="en-GB"/>
          <w:rPrChange w:id="2405" w:author="Westerlund, Johan" w:date="2021-04-22T14:05:00Z">
            <w:rPr>
              <w:lang w:val="en-US"/>
            </w:rPr>
          </w:rPrChange>
        </w:rPr>
      </w:pPr>
      <w:r w:rsidRPr="00C63958">
        <w:rPr>
          <w:lang w:val="en-GB"/>
          <w:rPrChange w:id="2406" w:author="Westerlund, Johan" w:date="2021-04-22T14:05:00Z">
            <w:rPr>
              <w:lang w:val="en-US"/>
            </w:rPr>
          </w:rPrChange>
        </w:rPr>
        <w:t xml:space="preserve">In some cases, all of the areas can be captured and reported on through a single Management Review forum and/or report as the primary means for ensuring that the system is being maintained and improved. </w:t>
      </w:r>
    </w:p>
    <w:p w14:paraId="6A0F5AC2" w14:textId="77777777" w:rsidR="00B21364" w:rsidRPr="00C63958" w:rsidRDefault="00945698">
      <w:pPr>
        <w:pStyle w:val="Heading2"/>
        <w:ind w:left="836" w:hanging="851"/>
        <w:rPr>
          <w:lang w:val="en-GB"/>
          <w:rPrChange w:id="2407" w:author="Westerlund, Johan" w:date="2021-04-22T14:05:00Z">
            <w:rPr/>
          </w:rPrChange>
        </w:rPr>
      </w:pPr>
      <w:bookmarkStart w:id="2408" w:name="_Toc53658297"/>
      <w:r w:rsidRPr="00C63958">
        <w:rPr>
          <w:lang w:val="en-GB"/>
          <w:rPrChange w:id="2409" w:author="Westerlund, Johan" w:date="2021-04-22T14:05:00Z">
            <w:rPr/>
          </w:rPrChange>
        </w:rPr>
        <w:lastRenderedPageBreak/>
        <w:t>MANAGEMENT REVIEW</w:t>
      </w:r>
      <w:bookmarkEnd w:id="2408"/>
      <w:r w:rsidRPr="00C63958">
        <w:rPr>
          <w:lang w:val="en-GB"/>
          <w:rPrChange w:id="2410" w:author="Westerlund, Johan" w:date="2021-04-22T14:05:00Z">
            <w:rPr/>
          </w:rPrChange>
        </w:rPr>
        <w:t xml:space="preserve"> </w:t>
      </w:r>
    </w:p>
    <w:p w14:paraId="6A19A342" w14:textId="77777777" w:rsidR="00B21364" w:rsidRPr="00C63958" w:rsidRDefault="00945698">
      <w:pPr>
        <w:spacing w:after="58" w:line="259" w:lineRule="auto"/>
        <w:ind w:left="-30" w:firstLine="0"/>
        <w:rPr>
          <w:lang w:val="en-GB"/>
          <w:rPrChange w:id="2411" w:author="Westerlund, Johan" w:date="2021-04-22T14:05:00Z">
            <w:rPr/>
          </w:rPrChange>
        </w:rPr>
      </w:pPr>
      <w:r w:rsidRPr="00C03868">
        <w:rPr>
          <w:noProof/>
          <w:lang w:val="sv-SE" w:eastAsia="sv-SE"/>
        </w:rPr>
        <mc:AlternateContent>
          <mc:Choice Requires="wpg">
            <w:drawing>
              <wp:inline distT="0" distB="0" distL="0" distR="0" wp14:anchorId="5AD38C50" wp14:editId="00BAC5B6">
                <wp:extent cx="938784" cy="6096"/>
                <wp:effectExtent l="0" t="0" r="0" b="0"/>
                <wp:docPr id="25864" name="Group 25864"/>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59" name="Shape 3215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5864" style="width:73.92pt;height:0.47998pt;mso-position-horizontal-relative:char;mso-position-vertical-relative:line" coordsize="9387,60">
                <v:shape id="Shape 32160"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2412" w:author="Westerlund, Johan" w:date="2021-04-22T14:05:00Z">
            <w:rPr/>
          </w:rPrChange>
        </w:rPr>
        <w:t xml:space="preserve"> </w:t>
      </w:r>
    </w:p>
    <w:p w14:paraId="7499128F" w14:textId="26E36937" w:rsidR="00B21364" w:rsidRPr="00C63958" w:rsidDel="00FC0996" w:rsidRDefault="00945698">
      <w:pPr>
        <w:spacing w:after="139"/>
        <w:rPr>
          <w:del w:id="2413" w:author="Westerlund, Johan" w:date="2021-04-22T16:36:00Z"/>
          <w:lang w:val="en-GB"/>
          <w:rPrChange w:id="2414" w:author="Westerlund, Johan" w:date="2021-04-22T14:05:00Z">
            <w:rPr>
              <w:del w:id="2415" w:author="Westerlund, Johan" w:date="2021-04-22T16:36:00Z"/>
              <w:lang w:val="en-US"/>
            </w:rPr>
          </w:rPrChange>
        </w:rPr>
        <w:pPrChange w:id="2416" w:author="Westerlund, Johan" w:date="2021-04-22T16:35:00Z">
          <w:pPr>
            <w:numPr>
              <w:numId w:val="20"/>
            </w:numPr>
            <w:spacing w:after="139"/>
            <w:ind w:left="851" w:hanging="426"/>
          </w:pPr>
        </w:pPrChange>
      </w:pPr>
      <w:del w:id="2417" w:author="Westerlund, Johan" w:date="2021-04-22T16:35:00Z">
        <w:r w:rsidRPr="00C63958" w:rsidDel="00FC0996">
          <w:rPr>
            <w:lang w:val="en-GB"/>
            <w:rPrChange w:id="2418" w:author="Westerlund, Johan" w:date="2021-04-22T14:05:00Z">
              <w:rPr>
                <w:lang w:val="en-US"/>
              </w:rPr>
            </w:rPrChange>
          </w:rPr>
          <w:delText>p</w:delText>
        </w:r>
      </w:del>
      <w:ins w:id="2419" w:author="Westerlund, Johan" w:date="2021-04-22T16:35:00Z">
        <w:r w:rsidR="00FC0996">
          <w:rPr>
            <w:lang w:val="en-GB"/>
          </w:rPr>
          <w:t>P</w:t>
        </w:r>
      </w:ins>
      <w:r w:rsidRPr="00C63958">
        <w:rPr>
          <w:lang w:val="en-GB"/>
          <w:rPrChange w:id="2420" w:author="Westerlund, Johan" w:date="2021-04-22T14:05:00Z">
            <w:rPr>
              <w:lang w:val="en-US"/>
            </w:rPr>
          </w:rPrChange>
        </w:rPr>
        <w:t>eriodic management reviews should be conducted by personnel who have the appropriate authority to implement changes, taking into account relevant feedback from other interested parties</w:t>
      </w:r>
      <w:ins w:id="2421" w:author="Westerlund, Johan" w:date="2021-04-22T16:36:00Z">
        <w:r w:rsidR="00FC0996">
          <w:rPr>
            <w:lang w:val="en-GB"/>
          </w:rPr>
          <w:t xml:space="preserve">. It is necessary to </w:t>
        </w:r>
      </w:ins>
      <w:del w:id="2422" w:author="Westerlund, Johan" w:date="2021-04-22T16:36:00Z">
        <w:r w:rsidRPr="00C63958" w:rsidDel="00FC0996">
          <w:rPr>
            <w:lang w:val="en-GB"/>
            <w:rPrChange w:id="2423" w:author="Westerlund, Johan" w:date="2021-04-22T14:05:00Z">
              <w:rPr>
                <w:lang w:val="en-US"/>
              </w:rPr>
            </w:rPrChange>
          </w:rPr>
          <w:delText xml:space="preserve">; </w:delText>
        </w:r>
      </w:del>
    </w:p>
    <w:p w14:paraId="2F69F442" w14:textId="5BC9949A" w:rsidR="00B21364" w:rsidRPr="00C63958" w:rsidRDefault="00945698">
      <w:pPr>
        <w:spacing w:after="139"/>
        <w:ind w:left="0" w:firstLine="0"/>
        <w:rPr>
          <w:lang w:val="en-GB"/>
          <w:rPrChange w:id="2424" w:author="Westerlund, Johan" w:date="2021-04-22T14:05:00Z">
            <w:rPr>
              <w:lang w:val="en-US"/>
            </w:rPr>
          </w:rPrChange>
        </w:rPr>
        <w:pPrChange w:id="2425" w:author="Westerlund, Johan" w:date="2021-04-22T16:36:00Z">
          <w:pPr>
            <w:numPr>
              <w:numId w:val="20"/>
            </w:numPr>
            <w:ind w:left="851" w:hanging="426"/>
          </w:pPr>
        </w:pPrChange>
      </w:pPr>
      <w:r w:rsidRPr="00C63958">
        <w:rPr>
          <w:lang w:val="en-GB"/>
          <w:rPrChange w:id="2426" w:author="Westerlund, Johan" w:date="2021-04-22T14:05:00Z">
            <w:rPr>
              <w:lang w:val="en-US"/>
            </w:rPr>
          </w:rPrChange>
        </w:rPr>
        <w:t>ensure that the processes developed whilst establishing a QMS, are still applicable (section 3.7)</w:t>
      </w:r>
      <w:ins w:id="2427" w:author="Westerlund, Johan" w:date="2021-04-22T16:36:00Z">
        <w:r w:rsidR="00FC0996">
          <w:rPr>
            <w:lang w:val="en-GB"/>
          </w:rPr>
          <w:t>.</w:t>
        </w:r>
      </w:ins>
      <w:del w:id="2428" w:author="Westerlund, Johan" w:date="2021-04-22T16:36:00Z">
        <w:r w:rsidRPr="00C63958" w:rsidDel="00FC0996">
          <w:rPr>
            <w:lang w:val="en-GB"/>
            <w:rPrChange w:id="2429" w:author="Westerlund, Johan" w:date="2021-04-22T14:05:00Z">
              <w:rPr>
                <w:lang w:val="en-US"/>
              </w:rPr>
            </w:rPrChange>
          </w:rPr>
          <w:delText xml:space="preserve">; </w:delText>
        </w:r>
      </w:del>
    </w:p>
    <w:p w14:paraId="0ECC48A5" w14:textId="7B40E3D3" w:rsidR="00B21364" w:rsidRPr="00C63958" w:rsidRDefault="00FC0996">
      <w:pPr>
        <w:rPr>
          <w:lang w:val="en-GB"/>
          <w:rPrChange w:id="2430" w:author="Westerlund, Johan" w:date="2021-04-22T14:05:00Z">
            <w:rPr>
              <w:lang w:val="en-US"/>
            </w:rPr>
          </w:rPrChange>
        </w:rPr>
        <w:pPrChange w:id="2431" w:author="Westerlund, Johan" w:date="2021-04-22T16:36:00Z">
          <w:pPr>
            <w:numPr>
              <w:numId w:val="20"/>
            </w:numPr>
            <w:ind w:left="851" w:hanging="426"/>
          </w:pPr>
        </w:pPrChange>
      </w:pPr>
      <w:ins w:id="2432" w:author="Westerlund, Johan" w:date="2021-04-22T16:36:00Z">
        <w:r>
          <w:rPr>
            <w:lang w:val="en-GB"/>
          </w:rPr>
          <w:t>T</w:t>
        </w:r>
      </w:ins>
      <w:del w:id="2433" w:author="Westerlund, Johan" w:date="2021-04-22T16:36:00Z">
        <w:r w:rsidR="00945698" w:rsidRPr="00C63958" w:rsidDel="00FC0996">
          <w:rPr>
            <w:lang w:val="en-GB"/>
            <w:rPrChange w:id="2434" w:author="Westerlund, Johan" w:date="2021-04-22T14:05:00Z">
              <w:rPr>
                <w:lang w:val="en-US"/>
              </w:rPr>
            </w:rPrChange>
          </w:rPr>
          <w:delText>t</w:delText>
        </w:r>
      </w:del>
      <w:r w:rsidR="00945698" w:rsidRPr="00C63958">
        <w:rPr>
          <w:lang w:val="en-GB"/>
          <w:rPrChange w:id="2435" w:author="Westerlund, Johan" w:date="2021-04-22T14:05:00Z">
            <w:rPr>
              <w:lang w:val="en-US"/>
            </w:rPr>
          </w:rPrChange>
        </w:rPr>
        <w:t>he management review should consist of, but not</w:t>
      </w:r>
      <w:ins w:id="2436" w:author="Westerlund, Johan" w:date="2021-04-22T16:36:00Z">
        <w:r>
          <w:rPr>
            <w:lang w:val="en-GB"/>
          </w:rPr>
          <w:t xml:space="preserve"> be</w:t>
        </w:r>
      </w:ins>
      <w:r w:rsidR="00945698" w:rsidRPr="00C63958">
        <w:rPr>
          <w:lang w:val="en-GB"/>
          <w:rPrChange w:id="2437" w:author="Westerlund, Johan" w:date="2021-04-22T14:05:00Z">
            <w:rPr>
              <w:lang w:val="en-US"/>
            </w:rPr>
          </w:rPrChange>
        </w:rPr>
        <w:t xml:space="preserve"> limited to: </w:t>
      </w:r>
    </w:p>
    <w:p w14:paraId="4E0B8C0D" w14:textId="77777777" w:rsidR="00B21364" w:rsidRPr="00C63958" w:rsidRDefault="00945698">
      <w:pPr>
        <w:numPr>
          <w:ilvl w:val="0"/>
          <w:numId w:val="20"/>
        </w:numPr>
        <w:ind w:hanging="426"/>
        <w:rPr>
          <w:lang w:val="en-GB"/>
          <w:rPrChange w:id="2438" w:author="Westerlund, Johan" w:date="2021-04-22T14:05:00Z">
            <w:rPr>
              <w:lang w:val="en-US"/>
            </w:rPr>
          </w:rPrChange>
        </w:rPr>
      </w:pPr>
      <w:r w:rsidRPr="00C63958">
        <w:rPr>
          <w:lang w:val="en-GB"/>
          <w:rPrChange w:id="2439" w:author="Westerlund, Johan" w:date="2021-04-22T14:05:00Z">
            <w:rPr>
              <w:lang w:val="en-US"/>
            </w:rPr>
          </w:rPrChange>
        </w:rPr>
        <w:t xml:space="preserve">AtoN Management System / Policies / Objectives / Procedures; </w:t>
      </w:r>
    </w:p>
    <w:p w14:paraId="2C08ABB6" w14:textId="77777777" w:rsidR="00B21364" w:rsidRPr="00C63958" w:rsidRDefault="00945698">
      <w:pPr>
        <w:numPr>
          <w:ilvl w:val="0"/>
          <w:numId w:val="20"/>
        </w:numPr>
        <w:ind w:hanging="426"/>
        <w:rPr>
          <w:lang w:val="en-GB"/>
          <w:rPrChange w:id="2440" w:author="Westerlund, Johan" w:date="2021-04-22T14:05:00Z">
            <w:rPr>
              <w:lang w:val="en-US"/>
            </w:rPr>
          </w:rPrChange>
        </w:rPr>
      </w:pPr>
      <w:r w:rsidRPr="00C63958">
        <w:rPr>
          <w:lang w:val="en-GB"/>
          <w:rPrChange w:id="2441" w:author="Westerlund, Johan" w:date="2021-04-22T14:05:00Z">
            <w:rPr>
              <w:lang w:val="en-US"/>
            </w:rPr>
          </w:rPrChange>
        </w:rPr>
        <w:t xml:space="preserve">legal / legislative framework for provision of AtoN service; </w:t>
      </w:r>
    </w:p>
    <w:p w14:paraId="63B0288D" w14:textId="77777777" w:rsidR="00B21364" w:rsidRPr="00C63958" w:rsidRDefault="00945698">
      <w:pPr>
        <w:numPr>
          <w:ilvl w:val="0"/>
          <w:numId w:val="20"/>
        </w:numPr>
        <w:ind w:hanging="426"/>
        <w:rPr>
          <w:lang w:val="en-GB"/>
          <w:rPrChange w:id="2442" w:author="Westerlund, Johan" w:date="2021-04-22T14:05:00Z">
            <w:rPr/>
          </w:rPrChange>
        </w:rPr>
      </w:pPr>
      <w:r w:rsidRPr="00C63958">
        <w:rPr>
          <w:lang w:val="en-GB"/>
          <w:rPrChange w:id="2443" w:author="Westerlund, Johan" w:date="2021-04-22T14:05:00Z">
            <w:rPr/>
          </w:rPrChange>
        </w:rPr>
        <w:t xml:space="preserve">AtoN stakeholder consultation; </w:t>
      </w:r>
    </w:p>
    <w:p w14:paraId="78109557" w14:textId="77777777" w:rsidR="00B21364" w:rsidRPr="00C63958" w:rsidRDefault="00945698">
      <w:pPr>
        <w:numPr>
          <w:ilvl w:val="0"/>
          <w:numId w:val="20"/>
        </w:numPr>
        <w:spacing w:after="81"/>
        <w:ind w:hanging="426"/>
        <w:rPr>
          <w:lang w:val="en-GB"/>
          <w:rPrChange w:id="2444" w:author="Westerlund, Johan" w:date="2021-04-22T14:05:00Z">
            <w:rPr>
              <w:lang w:val="en-US"/>
            </w:rPr>
          </w:rPrChange>
        </w:rPr>
      </w:pPr>
      <w:r w:rsidRPr="00C63958">
        <w:rPr>
          <w:lang w:val="en-GB"/>
          <w:rPrChange w:id="2445" w:author="Westerlund, Johan" w:date="2021-04-22T14:05:00Z">
            <w:rPr>
              <w:lang w:val="en-US"/>
            </w:rPr>
          </w:rPrChange>
        </w:rPr>
        <w:t xml:space="preserve">AtoN resources (physical / financial / training / etc.); </w:t>
      </w:r>
    </w:p>
    <w:p w14:paraId="2F3E2EEE" w14:textId="77777777" w:rsidR="00B21364" w:rsidRPr="00C63958" w:rsidRDefault="00945698">
      <w:pPr>
        <w:spacing w:after="135"/>
        <w:ind w:left="861"/>
        <w:rPr>
          <w:lang w:val="en-GB"/>
          <w:rPrChange w:id="2446" w:author="Westerlund, Johan" w:date="2021-04-22T14:05:00Z">
            <w:rPr>
              <w:lang w:val="en-US"/>
            </w:rPr>
          </w:rPrChange>
        </w:rPr>
      </w:pPr>
      <w:r w:rsidRPr="00C63958">
        <w:rPr>
          <w:lang w:val="en-GB"/>
          <w:rPrChange w:id="2447" w:author="Westerlund, Johan" w:date="2021-04-22T14:05:00Z">
            <w:rPr>
              <w:lang w:val="en-US"/>
            </w:rPr>
          </w:rPrChange>
        </w:rPr>
        <w:t xml:space="preserve">Are they adequate for appropriate level of service? </w:t>
      </w:r>
    </w:p>
    <w:p w14:paraId="7F9B31E8" w14:textId="77777777" w:rsidR="00B21364" w:rsidRPr="00C63958" w:rsidRDefault="00945698">
      <w:pPr>
        <w:numPr>
          <w:ilvl w:val="0"/>
          <w:numId w:val="20"/>
        </w:numPr>
        <w:ind w:hanging="426"/>
        <w:rPr>
          <w:lang w:val="en-GB"/>
          <w:rPrChange w:id="2448" w:author="Westerlund, Johan" w:date="2021-04-22T14:05:00Z">
            <w:rPr>
              <w:lang w:val="en-US"/>
            </w:rPr>
          </w:rPrChange>
        </w:rPr>
      </w:pPr>
      <w:r w:rsidRPr="00C63958">
        <w:rPr>
          <w:lang w:val="en-GB"/>
          <w:rPrChange w:id="2449" w:author="Westerlund, Johan" w:date="2021-04-22T14:05:00Z">
            <w:rPr>
              <w:lang w:val="en-US"/>
            </w:rPr>
          </w:rPrChange>
        </w:rPr>
        <w:t xml:space="preserve">performance measurement results and future targets; </w:t>
      </w:r>
    </w:p>
    <w:p w14:paraId="7FD67C20" w14:textId="77777777" w:rsidR="00B21364" w:rsidRPr="00C63958" w:rsidRDefault="00945698">
      <w:pPr>
        <w:numPr>
          <w:ilvl w:val="0"/>
          <w:numId w:val="20"/>
        </w:numPr>
        <w:ind w:hanging="426"/>
        <w:rPr>
          <w:lang w:val="en-GB"/>
          <w:rPrChange w:id="2450" w:author="Westerlund, Johan" w:date="2021-04-22T14:05:00Z">
            <w:rPr>
              <w:lang w:val="en-US"/>
            </w:rPr>
          </w:rPrChange>
        </w:rPr>
      </w:pPr>
      <w:r w:rsidRPr="00C63958">
        <w:rPr>
          <w:lang w:val="en-GB"/>
          <w:rPrChange w:id="2451" w:author="Westerlund, Johan" w:date="2021-04-22T14:05:00Z">
            <w:rPr>
              <w:lang w:val="en-US"/>
            </w:rPr>
          </w:rPrChange>
        </w:rPr>
        <w:t xml:space="preserve">effectiveness of corrective or preventative actions; </w:t>
      </w:r>
    </w:p>
    <w:p w14:paraId="6264D8BA" w14:textId="3A540502" w:rsidR="00B21364" w:rsidRPr="00C63958" w:rsidRDefault="00945698">
      <w:pPr>
        <w:numPr>
          <w:ilvl w:val="0"/>
          <w:numId w:val="20"/>
        </w:numPr>
        <w:ind w:hanging="426"/>
        <w:rPr>
          <w:lang w:val="en-GB"/>
          <w:rPrChange w:id="2452" w:author="Westerlund, Johan" w:date="2021-04-22T14:05:00Z">
            <w:rPr>
              <w:lang w:val="en-US"/>
            </w:rPr>
          </w:rPrChange>
        </w:rPr>
      </w:pPr>
      <w:r w:rsidRPr="00C63958">
        <w:rPr>
          <w:lang w:val="en-GB"/>
          <w:rPrChange w:id="2453" w:author="Westerlund, Johan" w:date="2021-04-22T14:05:00Z">
            <w:rPr>
              <w:lang w:val="en-US"/>
            </w:rPr>
          </w:rPrChange>
        </w:rPr>
        <w:t>AtoN internal / external audits (i.e. IMO‐</w:t>
      </w:r>
      <w:del w:id="2454" w:author="Westerlund, Johan" w:date="2020-10-15T11:44:00Z">
        <w:r w:rsidRPr="00C63958" w:rsidDel="00386A3E">
          <w:rPr>
            <w:lang w:val="en-GB"/>
            <w:rPrChange w:id="2455" w:author="Westerlund, Johan" w:date="2021-04-22T14:05:00Z">
              <w:rPr>
                <w:lang w:val="en-US"/>
              </w:rPr>
            </w:rPrChange>
          </w:rPr>
          <w:delText>Voluntary</w:delText>
        </w:r>
      </w:del>
      <w:r w:rsidRPr="00C63958">
        <w:rPr>
          <w:lang w:val="en-GB"/>
          <w:rPrChange w:id="2456" w:author="Westerlund, Johan" w:date="2021-04-22T14:05:00Z">
            <w:rPr>
              <w:lang w:val="en-US"/>
            </w:rPr>
          </w:rPrChange>
        </w:rPr>
        <w:t xml:space="preserve"> Audit Scheme, ISO compliance). </w:t>
      </w:r>
    </w:p>
    <w:p w14:paraId="51DB3036" w14:textId="77777777" w:rsidR="00B21364" w:rsidRPr="00C63958" w:rsidRDefault="00945698">
      <w:pPr>
        <w:pStyle w:val="Heading2"/>
        <w:ind w:left="836" w:hanging="851"/>
        <w:rPr>
          <w:lang w:val="en-GB"/>
          <w:rPrChange w:id="2457" w:author="Westerlund, Johan" w:date="2021-04-22T14:05:00Z">
            <w:rPr/>
          </w:rPrChange>
        </w:rPr>
      </w:pPr>
      <w:bookmarkStart w:id="2458" w:name="_Toc53658298"/>
      <w:r w:rsidRPr="00C63958">
        <w:rPr>
          <w:lang w:val="en-GB"/>
          <w:rPrChange w:id="2459" w:author="Westerlund, Johan" w:date="2021-04-22T14:05:00Z">
            <w:rPr/>
          </w:rPrChange>
        </w:rPr>
        <w:t>STAKEHOLDER SATISFACTION</w:t>
      </w:r>
      <w:bookmarkEnd w:id="2458"/>
      <w:r w:rsidRPr="00C63958">
        <w:rPr>
          <w:lang w:val="en-GB"/>
          <w:rPrChange w:id="2460" w:author="Westerlund, Johan" w:date="2021-04-22T14:05:00Z">
            <w:rPr/>
          </w:rPrChange>
        </w:rPr>
        <w:t xml:space="preserve"> </w:t>
      </w:r>
    </w:p>
    <w:p w14:paraId="60D55CE2" w14:textId="77777777" w:rsidR="00B21364" w:rsidRPr="00C63958" w:rsidRDefault="00945698">
      <w:pPr>
        <w:spacing w:after="43" w:line="259" w:lineRule="auto"/>
        <w:ind w:left="-30" w:firstLine="0"/>
        <w:rPr>
          <w:lang w:val="en-GB"/>
          <w:rPrChange w:id="2461" w:author="Westerlund, Johan" w:date="2021-04-22T14:05:00Z">
            <w:rPr/>
          </w:rPrChange>
        </w:rPr>
      </w:pPr>
      <w:r w:rsidRPr="00C03868">
        <w:rPr>
          <w:noProof/>
          <w:lang w:val="sv-SE" w:eastAsia="sv-SE"/>
        </w:rPr>
        <mc:AlternateContent>
          <mc:Choice Requires="wpg">
            <w:drawing>
              <wp:inline distT="0" distB="0" distL="0" distR="0" wp14:anchorId="183F9922" wp14:editId="5AE261CD">
                <wp:extent cx="938784" cy="6096"/>
                <wp:effectExtent l="0" t="0" r="0" b="0"/>
                <wp:docPr id="25865" name="Group 25865"/>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61" name="Shape 3216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5865" style="width:73.92pt;height:0.47998pt;mso-position-horizontal-relative:char;mso-position-vertical-relative:line" coordsize="9387,60">
                <v:shape id="Shape 32162"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2462" w:author="Westerlund, Johan" w:date="2021-04-22T14:05:00Z">
            <w:rPr/>
          </w:rPrChange>
        </w:rPr>
        <w:t xml:space="preserve"> </w:t>
      </w:r>
    </w:p>
    <w:p w14:paraId="74593F10" w14:textId="77777777" w:rsidR="00B21364" w:rsidRPr="00C63958" w:rsidRDefault="00945698">
      <w:pPr>
        <w:numPr>
          <w:ilvl w:val="0"/>
          <w:numId w:val="21"/>
        </w:numPr>
        <w:spacing w:after="139"/>
        <w:ind w:hanging="425"/>
        <w:rPr>
          <w:lang w:val="en-GB"/>
          <w:rPrChange w:id="2463" w:author="Westerlund, Johan" w:date="2021-04-22T14:05:00Z">
            <w:rPr>
              <w:lang w:val="en-US"/>
            </w:rPr>
          </w:rPrChange>
        </w:rPr>
      </w:pPr>
      <w:r w:rsidRPr="00C63958">
        <w:rPr>
          <w:lang w:val="en-GB"/>
          <w:rPrChange w:id="2464" w:author="Westerlund, Johan" w:date="2021-04-22T14:05:00Z">
            <w:rPr>
              <w:lang w:val="en-US"/>
            </w:rPr>
          </w:rPrChange>
        </w:rPr>
        <w:t xml:space="preserve">are processes developed for collecting stakeholder satisfaction implemented and accurately capturing that information? </w:t>
      </w:r>
    </w:p>
    <w:p w14:paraId="1ED53769" w14:textId="77777777" w:rsidR="00B21364" w:rsidRPr="00C63958" w:rsidRDefault="00945698">
      <w:pPr>
        <w:numPr>
          <w:ilvl w:val="0"/>
          <w:numId w:val="21"/>
        </w:numPr>
        <w:ind w:hanging="425"/>
        <w:rPr>
          <w:lang w:val="en-GB"/>
          <w:rPrChange w:id="2465" w:author="Westerlund, Johan" w:date="2021-04-22T14:05:00Z">
            <w:rPr>
              <w:lang w:val="en-US"/>
            </w:rPr>
          </w:rPrChange>
        </w:rPr>
      </w:pPr>
      <w:r w:rsidRPr="00C63958">
        <w:rPr>
          <w:lang w:val="en-GB"/>
          <w:rPrChange w:id="2466" w:author="Westerlund, Johan" w:date="2021-04-22T14:05:00Z">
            <w:rPr>
              <w:lang w:val="en-US"/>
            </w:rPr>
          </w:rPrChange>
        </w:rPr>
        <w:t xml:space="preserve">are the appropriate metrics being captured? </w:t>
      </w:r>
    </w:p>
    <w:p w14:paraId="74BB6E83" w14:textId="77777777" w:rsidR="00B21364" w:rsidRPr="00C63958" w:rsidRDefault="00945698">
      <w:pPr>
        <w:numPr>
          <w:ilvl w:val="0"/>
          <w:numId w:val="21"/>
        </w:numPr>
        <w:ind w:hanging="425"/>
        <w:rPr>
          <w:lang w:val="en-GB"/>
          <w:rPrChange w:id="2467" w:author="Westerlund, Johan" w:date="2021-04-22T14:05:00Z">
            <w:rPr>
              <w:lang w:val="en-US"/>
            </w:rPr>
          </w:rPrChange>
        </w:rPr>
      </w:pPr>
      <w:r w:rsidRPr="00C63958">
        <w:rPr>
          <w:lang w:val="en-GB"/>
          <w:rPrChange w:id="2468" w:author="Westerlund, Johan" w:date="2021-04-22T14:05:00Z">
            <w:rPr>
              <w:lang w:val="en-US"/>
            </w:rPr>
          </w:rPrChange>
        </w:rPr>
        <w:t xml:space="preserve">do the results meet pre‐stated stakeholder satisfaction targets? </w:t>
      </w:r>
    </w:p>
    <w:p w14:paraId="558BA0B5" w14:textId="77777777" w:rsidR="00B21364" w:rsidRPr="00C63958" w:rsidRDefault="00945698">
      <w:pPr>
        <w:numPr>
          <w:ilvl w:val="0"/>
          <w:numId w:val="21"/>
        </w:numPr>
        <w:ind w:hanging="425"/>
        <w:rPr>
          <w:lang w:val="en-GB"/>
          <w:rPrChange w:id="2469" w:author="Westerlund, Johan" w:date="2021-04-22T14:05:00Z">
            <w:rPr>
              <w:lang w:val="en-US"/>
            </w:rPr>
          </w:rPrChange>
        </w:rPr>
      </w:pPr>
      <w:r w:rsidRPr="00C63958">
        <w:rPr>
          <w:lang w:val="en-GB"/>
          <w:rPrChange w:id="2470" w:author="Westerlund, Johan" w:date="2021-04-22T14:05:00Z">
            <w:rPr>
              <w:lang w:val="en-US"/>
            </w:rPr>
          </w:rPrChange>
        </w:rPr>
        <w:t xml:space="preserve">ensure stakeholder satisfaction results are reviewed. </w:t>
      </w:r>
    </w:p>
    <w:p w14:paraId="68A1292D" w14:textId="77777777" w:rsidR="00B21364" w:rsidRPr="00C63958" w:rsidRDefault="00945698">
      <w:pPr>
        <w:pStyle w:val="Heading2"/>
        <w:ind w:left="836" w:hanging="851"/>
        <w:rPr>
          <w:lang w:val="en-GB"/>
          <w:rPrChange w:id="2471" w:author="Westerlund, Johan" w:date="2021-04-22T14:05:00Z">
            <w:rPr/>
          </w:rPrChange>
        </w:rPr>
      </w:pPr>
      <w:bookmarkStart w:id="2472" w:name="_Toc53658299"/>
      <w:r w:rsidRPr="00C63958">
        <w:rPr>
          <w:lang w:val="en-GB"/>
          <w:rPrChange w:id="2473" w:author="Westerlund, Johan" w:date="2021-04-22T14:05:00Z">
            <w:rPr/>
          </w:rPrChange>
        </w:rPr>
        <w:t>INTERNAL AND EXTERNAL COMMUNICATION</w:t>
      </w:r>
      <w:bookmarkEnd w:id="2472"/>
      <w:r w:rsidRPr="00C63958">
        <w:rPr>
          <w:lang w:val="en-GB"/>
          <w:rPrChange w:id="2474" w:author="Westerlund, Johan" w:date="2021-04-22T14:05:00Z">
            <w:rPr/>
          </w:rPrChange>
        </w:rPr>
        <w:t xml:space="preserve"> </w:t>
      </w:r>
    </w:p>
    <w:p w14:paraId="09B592FF" w14:textId="77777777" w:rsidR="00B21364" w:rsidRPr="00C63958" w:rsidRDefault="00945698">
      <w:pPr>
        <w:spacing w:after="56" w:line="259" w:lineRule="auto"/>
        <w:ind w:left="-30" w:firstLine="0"/>
        <w:rPr>
          <w:lang w:val="en-GB"/>
          <w:rPrChange w:id="2475" w:author="Westerlund, Johan" w:date="2021-04-22T14:05:00Z">
            <w:rPr/>
          </w:rPrChange>
        </w:rPr>
      </w:pPr>
      <w:r w:rsidRPr="00C03868">
        <w:rPr>
          <w:noProof/>
          <w:lang w:val="sv-SE" w:eastAsia="sv-SE"/>
        </w:rPr>
        <mc:AlternateContent>
          <mc:Choice Requires="wpg">
            <w:drawing>
              <wp:inline distT="0" distB="0" distL="0" distR="0" wp14:anchorId="39CEE082" wp14:editId="5087B417">
                <wp:extent cx="938784" cy="6096"/>
                <wp:effectExtent l="0" t="0" r="0" b="0"/>
                <wp:docPr id="25866" name="Group 25866"/>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63" name="Shape 3216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5866" style="width:73.92pt;height:0.480011pt;mso-position-horizontal-relative:char;mso-position-vertical-relative:line" coordsize="9387,60">
                <v:shape id="Shape 32164"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2476" w:author="Westerlund, Johan" w:date="2021-04-22T14:05:00Z">
            <w:rPr/>
          </w:rPrChange>
        </w:rPr>
        <w:t xml:space="preserve"> </w:t>
      </w:r>
    </w:p>
    <w:p w14:paraId="15D4E67A" w14:textId="77777777" w:rsidR="00B21364" w:rsidRPr="00C63958" w:rsidRDefault="00945698">
      <w:pPr>
        <w:numPr>
          <w:ilvl w:val="0"/>
          <w:numId w:val="22"/>
        </w:numPr>
        <w:ind w:hanging="426"/>
        <w:rPr>
          <w:lang w:val="en-GB"/>
          <w:rPrChange w:id="2477" w:author="Westerlund, Johan" w:date="2021-04-22T14:05:00Z">
            <w:rPr>
              <w:lang w:val="en-US"/>
            </w:rPr>
          </w:rPrChange>
        </w:rPr>
      </w:pPr>
      <w:r w:rsidRPr="00C63958">
        <w:rPr>
          <w:lang w:val="en-GB"/>
          <w:rPrChange w:id="2478" w:author="Westerlund, Johan" w:date="2021-04-22T14:05:00Z">
            <w:rPr>
              <w:lang w:val="en-US"/>
            </w:rPr>
          </w:rPrChange>
        </w:rPr>
        <w:t xml:space="preserve">is information communicated in line with the Communication Plan? </w:t>
      </w:r>
    </w:p>
    <w:p w14:paraId="239AA5BF" w14:textId="77777777" w:rsidR="00B21364" w:rsidRPr="00C63958" w:rsidRDefault="00945698">
      <w:pPr>
        <w:numPr>
          <w:ilvl w:val="0"/>
          <w:numId w:val="22"/>
        </w:numPr>
        <w:ind w:hanging="426"/>
        <w:rPr>
          <w:lang w:val="en-GB"/>
          <w:rPrChange w:id="2479" w:author="Westerlund, Johan" w:date="2021-04-22T14:05:00Z">
            <w:rPr>
              <w:lang w:val="en-US"/>
            </w:rPr>
          </w:rPrChange>
        </w:rPr>
      </w:pPr>
      <w:r w:rsidRPr="00C63958">
        <w:rPr>
          <w:lang w:val="en-GB"/>
          <w:rPrChange w:id="2480" w:author="Westerlund, Johan" w:date="2021-04-22T14:05:00Z">
            <w:rPr>
              <w:lang w:val="en-US"/>
            </w:rPr>
          </w:rPrChange>
        </w:rPr>
        <w:t xml:space="preserve">review communication plan to ensure continued effectiveness: </w:t>
      </w:r>
    </w:p>
    <w:p w14:paraId="7ED5588A" w14:textId="77777777" w:rsidR="00B21364" w:rsidRPr="00C63958" w:rsidRDefault="00945698">
      <w:pPr>
        <w:numPr>
          <w:ilvl w:val="0"/>
          <w:numId w:val="22"/>
        </w:numPr>
        <w:ind w:hanging="426"/>
        <w:rPr>
          <w:lang w:val="en-GB"/>
          <w:rPrChange w:id="2481" w:author="Westerlund, Johan" w:date="2021-04-22T14:05:00Z">
            <w:rPr>
              <w:lang w:val="en-US"/>
            </w:rPr>
          </w:rPrChange>
        </w:rPr>
      </w:pPr>
      <w:r w:rsidRPr="00C63958">
        <w:rPr>
          <w:lang w:val="en-GB"/>
          <w:rPrChange w:id="2482" w:author="Westerlund, Johan" w:date="2021-04-22T14:05:00Z">
            <w:rPr>
              <w:lang w:val="en-US"/>
            </w:rPr>
          </w:rPrChange>
        </w:rPr>
        <w:t xml:space="preserve">is adequate marine information being effectively communicated? </w:t>
      </w:r>
    </w:p>
    <w:p w14:paraId="59B2A343" w14:textId="77777777" w:rsidR="00B21364" w:rsidRPr="00C63958" w:rsidRDefault="00945698">
      <w:pPr>
        <w:numPr>
          <w:ilvl w:val="0"/>
          <w:numId w:val="22"/>
        </w:numPr>
        <w:ind w:hanging="426"/>
        <w:rPr>
          <w:lang w:val="en-GB"/>
          <w:rPrChange w:id="2483" w:author="Westerlund, Johan" w:date="2021-04-22T14:05:00Z">
            <w:rPr>
              <w:lang w:val="en-US"/>
            </w:rPr>
          </w:rPrChange>
        </w:rPr>
      </w:pPr>
      <w:r w:rsidRPr="00C63958">
        <w:rPr>
          <w:lang w:val="en-GB"/>
          <w:rPrChange w:id="2484" w:author="Westerlund, Johan" w:date="2021-04-22T14:05:00Z">
            <w:rPr>
              <w:lang w:val="en-US"/>
            </w:rPr>
          </w:rPrChange>
        </w:rPr>
        <w:t xml:space="preserve">do metrics indicate communication deficiencies? </w:t>
      </w:r>
    </w:p>
    <w:p w14:paraId="352E285E" w14:textId="77777777" w:rsidR="00B21364" w:rsidRPr="00C63958" w:rsidRDefault="00945698">
      <w:pPr>
        <w:tabs>
          <w:tab w:val="center" w:pos="3238"/>
        </w:tabs>
        <w:spacing w:after="0" w:line="259" w:lineRule="auto"/>
        <w:ind w:left="-15" w:firstLine="0"/>
        <w:rPr>
          <w:lang w:val="en-GB"/>
          <w:rPrChange w:id="2485" w:author="Westerlund, Johan" w:date="2021-04-22T14:05:00Z">
            <w:rPr/>
          </w:rPrChange>
        </w:rPr>
      </w:pPr>
      <w:r w:rsidRPr="00C63958">
        <w:rPr>
          <w:b/>
          <w:color w:val="3F7DC9"/>
          <w:sz w:val="24"/>
          <w:lang w:val="en-GB"/>
          <w:rPrChange w:id="2486" w:author="Westerlund, Johan" w:date="2021-04-22T14:05:00Z">
            <w:rPr>
              <w:b/>
              <w:color w:val="3F7DC9"/>
              <w:sz w:val="24"/>
            </w:rPr>
          </w:rPrChange>
        </w:rPr>
        <w:t>5.6.</w:t>
      </w:r>
      <w:r w:rsidRPr="00C63958">
        <w:rPr>
          <w:rFonts w:ascii="Arial" w:eastAsia="Arial" w:hAnsi="Arial" w:cs="Arial"/>
          <w:b/>
          <w:color w:val="3F7DC9"/>
          <w:sz w:val="24"/>
          <w:lang w:val="en-GB"/>
          <w:rPrChange w:id="2487" w:author="Westerlund, Johan" w:date="2021-04-22T14:05:00Z">
            <w:rPr>
              <w:rFonts w:ascii="Arial" w:eastAsia="Arial" w:hAnsi="Arial" w:cs="Arial"/>
              <w:b/>
              <w:color w:val="3F7DC9"/>
              <w:sz w:val="24"/>
            </w:rPr>
          </w:rPrChange>
        </w:rPr>
        <w:t xml:space="preserve"> </w:t>
      </w:r>
      <w:r w:rsidRPr="00C63958">
        <w:rPr>
          <w:rFonts w:ascii="Arial" w:eastAsia="Arial" w:hAnsi="Arial" w:cs="Arial"/>
          <w:b/>
          <w:color w:val="3F7DC9"/>
          <w:sz w:val="24"/>
          <w:lang w:val="en-GB"/>
          <w:rPrChange w:id="2488" w:author="Westerlund, Johan" w:date="2021-04-22T14:05:00Z">
            <w:rPr>
              <w:rFonts w:ascii="Arial" w:eastAsia="Arial" w:hAnsi="Arial" w:cs="Arial"/>
              <w:b/>
              <w:color w:val="3F7DC9"/>
              <w:sz w:val="24"/>
            </w:rPr>
          </w:rPrChange>
        </w:rPr>
        <w:tab/>
      </w:r>
      <w:r w:rsidRPr="00C63958">
        <w:rPr>
          <w:b/>
          <w:color w:val="3F7DC9"/>
          <w:sz w:val="24"/>
          <w:lang w:val="en-GB"/>
          <w:rPrChange w:id="2489" w:author="Westerlund, Johan" w:date="2021-04-22T14:05:00Z">
            <w:rPr>
              <w:b/>
              <w:color w:val="3F7DC9"/>
              <w:sz w:val="24"/>
            </w:rPr>
          </w:rPrChange>
        </w:rPr>
        <w:t xml:space="preserve">AUDIT OF THE QUALITY MANAGEMENT SYSTEM </w:t>
      </w:r>
    </w:p>
    <w:p w14:paraId="46CF6E9F" w14:textId="77777777" w:rsidR="00B21364" w:rsidRPr="00C63958" w:rsidRDefault="00945698">
      <w:pPr>
        <w:spacing w:after="42" w:line="259" w:lineRule="auto"/>
        <w:ind w:left="-30" w:firstLine="0"/>
        <w:rPr>
          <w:lang w:val="en-GB"/>
          <w:rPrChange w:id="2490" w:author="Westerlund, Johan" w:date="2021-04-22T14:05:00Z">
            <w:rPr/>
          </w:rPrChange>
        </w:rPr>
      </w:pPr>
      <w:r w:rsidRPr="00C03868">
        <w:rPr>
          <w:noProof/>
          <w:lang w:val="sv-SE" w:eastAsia="sv-SE"/>
        </w:rPr>
        <mc:AlternateContent>
          <mc:Choice Requires="wpg">
            <w:drawing>
              <wp:inline distT="0" distB="0" distL="0" distR="0" wp14:anchorId="0114C088" wp14:editId="142AE3A5">
                <wp:extent cx="938784" cy="6096"/>
                <wp:effectExtent l="0" t="0" r="0" b="0"/>
                <wp:docPr id="25867" name="Group 25867"/>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65" name="Shape 32165"/>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5867" style="width:73.92pt;height:0.47998pt;mso-position-horizontal-relative:char;mso-position-vertical-relative:line" coordsize="9387,60">
                <v:shape id="Shape 32166"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2491" w:author="Westerlund, Johan" w:date="2021-04-22T14:05:00Z">
            <w:rPr/>
          </w:rPrChange>
        </w:rPr>
        <w:t xml:space="preserve"> </w:t>
      </w:r>
    </w:p>
    <w:p w14:paraId="1ED3A6C0" w14:textId="77777777" w:rsidR="00B21364" w:rsidRPr="00C63958" w:rsidRDefault="00945698">
      <w:pPr>
        <w:numPr>
          <w:ilvl w:val="0"/>
          <w:numId w:val="22"/>
        </w:numPr>
        <w:spacing w:after="139"/>
        <w:ind w:hanging="426"/>
        <w:rPr>
          <w:lang w:val="en-GB"/>
          <w:rPrChange w:id="2492" w:author="Westerlund, Johan" w:date="2021-04-22T14:05:00Z">
            <w:rPr>
              <w:lang w:val="en-US"/>
            </w:rPr>
          </w:rPrChange>
        </w:rPr>
      </w:pPr>
      <w:r w:rsidRPr="00C63958">
        <w:rPr>
          <w:lang w:val="en-GB"/>
          <w:rPrChange w:id="2493" w:author="Westerlund, Johan" w:date="2021-04-22T14:05:00Z">
            <w:rPr>
              <w:lang w:val="en-US"/>
            </w:rPr>
          </w:rPrChange>
        </w:rPr>
        <w:t xml:space="preserve">ensure sufficient resources continue to be allocated to ensure all AtoN activities are audited within a suitable timeframe; </w:t>
      </w:r>
    </w:p>
    <w:p w14:paraId="38B0D730" w14:textId="77777777" w:rsidR="00B21364" w:rsidRPr="00C63958" w:rsidRDefault="00945698">
      <w:pPr>
        <w:numPr>
          <w:ilvl w:val="0"/>
          <w:numId w:val="22"/>
        </w:numPr>
        <w:ind w:hanging="426"/>
        <w:rPr>
          <w:lang w:val="en-GB"/>
          <w:rPrChange w:id="2494" w:author="Westerlund, Johan" w:date="2021-04-22T14:05:00Z">
            <w:rPr>
              <w:lang w:val="en-US"/>
            </w:rPr>
          </w:rPrChange>
        </w:rPr>
      </w:pPr>
      <w:r w:rsidRPr="00C63958">
        <w:rPr>
          <w:lang w:val="en-GB"/>
          <w:rPrChange w:id="2495" w:author="Westerlund, Johan" w:date="2021-04-22T14:05:00Z">
            <w:rPr>
              <w:lang w:val="en-US"/>
            </w:rPr>
          </w:rPrChange>
        </w:rPr>
        <w:t xml:space="preserve">ensure all internal auditors continue to be fully competent (i.e. training &amp; experience); </w:t>
      </w:r>
    </w:p>
    <w:p w14:paraId="733C1231" w14:textId="77777777" w:rsidR="00B21364" w:rsidRPr="00C63958" w:rsidRDefault="00945698">
      <w:pPr>
        <w:numPr>
          <w:ilvl w:val="0"/>
          <w:numId w:val="22"/>
        </w:numPr>
        <w:ind w:hanging="426"/>
        <w:rPr>
          <w:lang w:val="en-GB"/>
          <w:rPrChange w:id="2496" w:author="Westerlund, Johan" w:date="2021-04-22T14:05:00Z">
            <w:rPr>
              <w:lang w:val="en-US"/>
            </w:rPr>
          </w:rPrChange>
        </w:rPr>
      </w:pPr>
      <w:r w:rsidRPr="00C63958">
        <w:rPr>
          <w:lang w:val="en-GB"/>
          <w:rPrChange w:id="2497" w:author="Westerlund, Johan" w:date="2021-04-22T14:05:00Z">
            <w:rPr>
              <w:lang w:val="en-US"/>
            </w:rPr>
          </w:rPrChange>
        </w:rPr>
        <w:t xml:space="preserve">ensure audit results are reviewed and promulgated. </w:t>
      </w:r>
    </w:p>
    <w:p w14:paraId="6292E61F" w14:textId="77777777" w:rsidR="00B21364" w:rsidRPr="00C63958" w:rsidRDefault="00945698" w:rsidP="00FC0996">
      <w:pPr>
        <w:tabs>
          <w:tab w:val="left" w:pos="851"/>
          <w:tab w:val="center" w:pos="2349"/>
        </w:tabs>
        <w:spacing w:after="0" w:line="259" w:lineRule="auto"/>
        <w:ind w:left="-15" w:firstLine="0"/>
        <w:rPr>
          <w:lang w:val="en-GB"/>
          <w:rPrChange w:id="2498" w:author="Westerlund, Johan" w:date="2021-04-22T14:05:00Z">
            <w:rPr/>
          </w:rPrChange>
        </w:rPr>
      </w:pPr>
      <w:r w:rsidRPr="00C63958">
        <w:rPr>
          <w:b/>
          <w:color w:val="3F7DC9"/>
          <w:sz w:val="24"/>
          <w:lang w:val="en-GB"/>
          <w:rPrChange w:id="2499" w:author="Westerlund, Johan" w:date="2021-04-22T14:05:00Z">
            <w:rPr>
              <w:b/>
              <w:color w:val="3F7DC9"/>
              <w:sz w:val="24"/>
            </w:rPr>
          </w:rPrChange>
        </w:rPr>
        <w:t>5.7.</w:t>
      </w:r>
      <w:r w:rsidRPr="00C63958">
        <w:rPr>
          <w:rFonts w:ascii="Arial" w:eastAsia="Arial" w:hAnsi="Arial" w:cs="Arial"/>
          <w:b/>
          <w:color w:val="3F7DC9"/>
          <w:sz w:val="24"/>
          <w:lang w:val="en-GB"/>
          <w:rPrChange w:id="2500" w:author="Westerlund, Johan" w:date="2021-04-22T14:05:00Z">
            <w:rPr>
              <w:rFonts w:ascii="Arial" w:eastAsia="Arial" w:hAnsi="Arial" w:cs="Arial"/>
              <w:b/>
              <w:color w:val="3F7DC9"/>
              <w:sz w:val="24"/>
            </w:rPr>
          </w:rPrChange>
        </w:rPr>
        <w:t xml:space="preserve"> </w:t>
      </w:r>
      <w:r w:rsidRPr="00C63958">
        <w:rPr>
          <w:rFonts w:ascii="Arial" w:eastAsia="Arial" w:hAnsi="Arial" w:cs="Arial"/>
          <w:b/>
          <w:color w:val="3F7DC9"/>
          <w:sz w:val="24"/>
          <w:lang w:val="en-GB"/>
          <w:rPrChange w:id="2501" w:author="Westerlund, Johan" w:date="2021-04-22T14:05:00Z">
            <w:rPr>
              <w:rFonts w:ascii="Arial" w:eastAsia="Arial" w:hAnsi="Arial" w:cs="Arial"/>
              <w:b/>
              <w:color w:val="3F7DC9"/>
              <w:sz w:val="24"/>
            </w:rPr>
          </w:rPrChange>
        </w:rPr>
        <w:tab/>
      </w:r>
      <w:del w:id="2502" w:author="Westerlund, Johan" w:date="2021-04-22T16:32:00Z">
        <w:r w:rsidRPr="00C63958" w:rsidDel="00FC0996">
          <w:rPr>
            <w:b/>
            <w:color w:val="3F7DC9"/>
            <w:sz w:val="24"/>
            <w:lang w:val="en-GB"/>
            <w:rPrChange w:id="2503" w:author="Westerlund, Johan" w:date="2021-04-22T14:05:00Z">
              <w:rPr>
                <w:b/>
                <w:color w:val="3F7DC9"/>
                <w:sz w:val="24"/>
              </w:rPr>
            </w:rPrChange>
          </w:rPr>
          <w:delText xml:space="preserve">CONTINUOUS </w:delText>
        </w:r>
      </w:del>
      <w:r w:rsidRPr="00C63958">
        <w:rPr>
          <w:b/>
          <w:color w:val="3F7DC9"/>
          <w:sz w:val="24"/>
          <w:lang w:val="en-GB"/>
          <w:rPrChange w:id="2504" w:author="Westerlund, Johan" w:date="2021-04-22T14:05:00Z">
            <w:rPr>
              <w:b/>
              <w:color w:val="3F7DC9"/>
              <w:sz w:val="24"/>
            </w:rPr>
          </w:rPrChange>
        </w:rPr>
        <w:t xml:space="preserve">IMPROVEMENT </w:t>
      </w:r>
    </w:p>
    <w:p w14:paraId="38932B13" w14:textId="4F595395" w:rsidR="00B21364" w:rsidRDefault="00945698">
      <w:pPr>
        <w:spacing w:after="58" w:line="259" w:lineRule="auto"/>
        <w:ind w:left="-30" w:firstLine="0"/>
        <w:rPr>
          <w:ins w:id="2505" w:author="Westerlund, Johan" w:date="2021-04-22T16:33:00Z"/>
          <w:lang w:val="en-GB"/>
        </w:rPr>
      </w:pPr>
      <w:r w:rsidRPr="00C03868">
        <w:rPr>
          <w:noProof/>
          <w:lang w:val="sv-SE" w:eastAsia="sv-SE"/>
        </w:rPr>
        <mc:AlternateContent>
          <mc:Choice Requires="wpg">
            <w:drawing>
              <wp:inline distT="0" distB="0" distL="0" distR="0" wp14:anchorId="4C6BFA4C" wp14:editId="656E1448">
                <wp:extent cx="938784" cy="6096"/>
                <wp:effectExtent l="0" t="0" r="0" b="0"/>
                <wp:docPr id="25868" name="Group 25868"/>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67" name="Shape 3216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5868" style="width:73.92pt;height:0.47998pt;mso-position-horizontal-relative:char;mso-position-vertical-relative:line" coordsize="9387,60">
                <v:shape id="Shape 32168"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2506" w:author="Westerlund, Johan" w:date="2021-04-22T14:05:00Z">
            <w:rPr/>
          </w:rPrChange>
        </w:rPr>
        <w:t xml:space="preserve"> </w:t>
      </w:r>
    </w:p>
    <w:p w14:paraId="30E85678" w14:textId="2CA5FD43" w:rsidR="00FC0996" w:rsidRPr="00C63958" w:rsidRDefault="00FC0996" w:rsidP="00FC0996">
      <w:pPr>
        <w:spacing w:after="58" w:line="259" w:lineRule="auto"/>
        <w:ind w:left="-30" w:firstLine="0"/>
        <w:rPr>
          <w:lang w:val="en-GB"/>
          <w:rPrChange w:id="2507" w:author="Westerlund, Johan" w:date="2021-04-22T14:05:00Z">
            <w:rPr/>
          </w:rPrChange>
        </w:rPr>
      </w:pPr>
      <w:ins w:id="2508" w:author="Westerlund, Johan" w:date="2021-04-22T16:33:00Z">
        <w:r w:rsidRPr="00FC0996">
          <w:rPr>
            <w:lang w:val="en-GB"/>
          </w:rPr>
          <w:lastRenderedPageBreak/>
          <w:t>The organization shall determine and select opportunities for improvement and implement any</w:t>
        </w:r>
      </w:ins>
      <w:ins w:id="2509" w:author="Westerlund, Johan" w:date="2021-04-22T16:34:00Z">
        <w:r>
          <w:rPr>
            <w:lang w:val="en-GB"/>
          </w:rPr>
          <w:t xml:space="preserve"> </w:t>
        </w:r>
      </w:ins>
      <w:ins w:id="2510" w:author="Westerlund, Johan" w:date="2021-04-22T16:33:00Z">
        <w:r w:rsidRPr="00FC0996">
          <w:rPr>
            <w:lang w:val="en-GB"/>
          </w:rPr>
          <w:t>necessary actions to meet customer requirements and enhance customer satisfaction. Examples of improvement can include correction, corrective action, continual improvement,</w:t>
        </w:r>
      </w:ins>
      <w:ins w:id="2511" w:author="Westerlund, Johan" w:date="2021-04-22T16:34:00Z">
        <w:r>
          <w:rPr>
            <w:lang w:val="en-GB"/>
          </w:rPr>
          <w:t xml:space="preserve"> </w:t>
        </w:r>
      </w:ins>
      <w:ins w:id="2512" w:author="Westerlund, Johan" w:date="2021-04-22T16:33:00Z">
        <w:r w:rsidRPr="00FC0996">
          <w:rPr>
            <w:lang w:val="en-GB"/>
          </w:rPr>
          <w:t>breakthrough change, innovation and re-organization.</w:t>
        </w:r>
      </w:ins>
    </w:p>
    <w:p w14:paraId="00E83C64" w14:textId="77777777" w:rsidR="00B21364" w:rsidRPr="00C63958" w:rsidRDefault="00945698">
      <w:pPr>
        <w:numPr>
          <w:ilvl w:val="0"/>
          <w:numId w:val="22"/>
        </w:numPr>
        <w:ind w:hanging="426"/>
        <w:rPr>
          <w:lang w:val="en-GB"/>
          <w:rPrChange w:id="2513" w:author="Westerlund, Johan" w:date="2021-04-22T14:05:00Z">
            <w:rPr>
              <w:lang w:val="en-US"/>
            </w:rPr>
          </w:rPrChange>
        </w:rPr>
      </w:pPr>
      <w:r w:rsidRPr="00C63958">
        <w:rPr>
          <w:lang w:val="en-GB"/>
          <w:rPrChange w:id="2514" w:author="Westerlund, Johan" w:date="2021-04-22T14:05:00Z">
            <w:rPr>
              <w:lang w:val="en-US"/>
            </w:rPr>
          </w:rPrChange>
        </w:rPr>
        <w:t xml:space="preserve">ensure opportunities for improvement continue to be identified and that they are: </w:t>
      </w:r>
    </w:p>
    <w:p w14:paraId="68617C8D" w14:textId="77777777" w:rsidR="00B21364" w:rsidRPr="00C63958" w:rsidRDefault="00945698">
      <w:pPr>
        <w:numPr>
          <w:ilvl w:val="0"/>
          <w:numId w:val="22"/>
        </w:numPr>
        <w:ind w:hanging="426"/>
        <w:rPr>
          <w:lang w:val="en-GB"/>
          <w:rPrChange w:id="2515" w:author="Westerlund, Johan" w:date="2021-04-22T14:05:00Z">
            <w:rPr/>
          </w:rPrChange>
        </w:rPr>
      </w:pPr>
      <w:r w:rsidRPr="00C63958">
        <w:rPr>
          <w:lang w:val="en-GB"/>
          <w:rPrChange w:id="2516" w:author="Westerlund, Johan" w:date="2021-04-22T14:05:00Z">
            <w:rPr/>
          </w:rPrChange>
        </w:rPr>
        <w:t xml:space="preserve">recorded and assessed; </w:t>
      </w:r>
    </w:p>
    <w:p w14:paraId="7EF41E36" w14:textId="77777777" w:rsidR="00B21364" w:rsidRPr="00C63958" w:rsidRDefault="00945698">
      <w:pPr>
        <w:numPr>
          <w:ilvl w:val="0"/>
          <w:numId w:val="22"/>
        </w:numPr>
        <w:ind w:hanging="426"/>
        <w:rPr>
          <w:lang w:val="en-GB"/>
          <w:rPrChange w:id="2517" w:author="Westerlund, Johan" w:date="2021-04-22T14:05:00Z">
            <w:rPr/>
          </w:rPrChange>
        </w:rPr>
      </w:pPr>
      <w:r w:rsidRPr="00C63958">
        <w:rPr>
          <w:lang w:val="en-GB"/>
          <w:rPrChange w:id="2518" w:author="Westerlund, Johan" w:date="2021-04-22T14:05:00Z">
            <w:rPr/>
          </w:rPrChange>
        </w:rPr>
        <w:t xml:space="preserve">implemented and evaluated; </w:t>
      </w:r>
    </w:p>
    <w:p w14:paraId="763805FC" w14:textId="77777777" w:rsidR="00B21364" w:rsidRPr="00C63958" w:rsidRDefault="00945698">
      <w:pPr>
        <w:numPr>
          <w:ilvl w:val="0"/>
          <w:numId w:val="22"/>
        </w:numPr>
        <w:ind w:hanging="426"/>
        <w:rPr>
          <w:lang w:val="en-GB"/>
          <w:rPrChange w:id="2519" w:author="Westerlund, Johan" w:date="2021-04-22T14:05:00Z">
            <w:rPr/>
          </w:rPrChange>
        </w:rPr>
      </w:pPr>
      <w:r w:rsidRPr="00C63958">
        <w:rPr>
          <w:lang w:val="en-GB"/>
          <w:rPrChange w:id="2520" w:author="Westerlund, Johan" w:date="2021-04-22T14:05:00Z">
            <w:rPr/>
          </w:rPrChange>
        </w:rPr>
        <w:t xml:space="preserve">communicated to appropriate stakeholders. </w:t>
      </w:r>
    </w:p>
    <w:p w14:paraId="5E4A84DD" w14:textId="77777777" w:rsidR="00B21364" w:rsidRPr="00C63958" w:rsidRDefault="00945698">
      <w:pPr>
        <w:numPr>
          <w:ilvl w:val="0"/>
          <w:numId w:val="22"/>
        </w:numPr>
        <w:spacing w:after="276"/>
        <w:ind w:hanging="426"/>
        <w:rPr>
          <w:lang w:val="en-GB"/>
          <w:rPrChange w:id="2521" w:author="Westerlund, Johan" w:date="2021-04-22T14:05:00Z">
            <w:rPr>
              <w:lang w:val="en-US"/>
            </w:rPr>
          </w:rPrChange>
        </w:rPr>
      </w:pPr>
      <w:r w:rsidRPr="00C63958">
        <w:rPr>
          <w:lang w:val="en-GB"/>
          <w:rPrChange w:id="2522" w:author="Westerlund, Johan" w:date="2021-04-22T14:05:00Z">
            <w:rPr>
              <w:lang w:val="en-US"/>
            </w:rPr>
          </w:rPrChange>
        </w:rPr>
        <w:t xml:space="preserve">ensure opportunities for improvement are reviewed to enable optimisation of performance measures. </w:t>
      </w:r>
    </w:p>
    <w:p w14:paraId="6BD7F6E9" w14:textId="77777777" w:rsidR="00B21364" w:rsidRPr="00C63958" w:rsidRDefault="00945698">
      <w:pPr>
        <w:numPr>
          <w:ilvl w:val="0"/>
          <w:numId w:val="23"/>
        </w:numPr>
        <w:spacing w:after="0" w:line="259" w:lineRule="auto"/>
        <w:ind w:hanging="709"/>
        <w:rPr>
          <w:lang w:val="en-GB"/>
          <w:rPrChange w:id="2523" w:author="Westerlund, Johan" w:date="2021-04-22T14:05:00Z">
            <w:rPr/>
          </w:rPrChange>
        </w:rPr>
      </w:pPr>
      <w:r w:rsidRPr="00C63958">
        <w:rPr>
          <w:b/>
          <w:color w:val="3F7DC9"/>
          <w:sz w:val="28"/>
          <w:lang w:val="en-GB"/>
          <w:rPrChange w:id="2524" w:author="Westerlund, Johan" w:date="2021-04-22T14:05:00Z">
            <w:rPr>
              <w:b/>
              <w:color w:val="3F7DC9"/>
              <w:sz w:val="28"/>
            </w:rPr>
          </w:rPrChange>
        </w:rPr>
        <w:t xml:space="preserve">DEFINITIONS </w:t>
      </w:r>
    </w:p>
    <w:p w14:paraId="572846AC" w14:textId="77777777" w:rsidR="00B21364" w:rsidRPr="00C63958" w:rsidRDefault="00945698">
      <w:pPr>
        <w:spacing w:after="97" w:line="259" w:lineRule="auto"/>
        <w:ind w:left="-30" w:firstLine="0"/>
        <w:rPr>
          <w:lang w:val="en-GB"/>
          <w:rPrChange w:id="2525" w:author="Westerlund, Johan" w:date="2021-04-22T14:05:00Z">
            <w:rPr/>
          </w:rPrChange>
        </w:rPr>
      </w:pPr>
      <w:r w:rsidRPr="00C03868">
        <w:rPr>
          <w:noProof/>
          <w:lang w:val="sv-SE" w:eastAsia="sv-SE"/>
        </w:rPr>
        <mc:AlternateContent>
          <mc:Choice Requires="wpg">
            <w:drawing>
              <wp:inline distT="0" distB="0" distL="0" distR="0" wp14:anchorId="4B0CE812" wp14:editId="492FD32E">
                <wp:extent cx="937260" cy="12192"/>
                <wp:effectExtent l="0" t="0" r="0" b="0"/>
                <wp:docPr id="26058" name="Group 26058"/>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69" name="Shape 32169"/>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6058" style="width:73.8pt;height:0.960022pt;mso-position-horizontal-relative:char;mso-position-vertical-relative:line" coordsize="9372,121">
                <v:shape id="Shape 32170"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C63958">
        <w:rPr>
          <w:lang w:val="en-GB"/>
          <w:rPrChange w:id="2526" w:author="Westerlund, Johan" w:date="2021-04-22T14:05:00Z">
            <w:rPr/>
          </w:rPrChange>
        </w:rPr>
        <w:t xml:space="preserve"> </w:t>
      </w:r>
    </w:p>
    <w:p w14:paraId="4E55A423" w14:textId="77777777" w:rsidR="009A779E" w:rsidRPr="00C63958" w:rsidRDefault="00945698">
      <w:pPr>
        <w:spacing w:after="9"/>
        <w:ind w:left="-5"/>
        <w:rPr>
          <w:ins w:id="2527" w:author="Westerlund, Johan" w:date="2020-10-15T12:26:00Z"/>
          <w:lang w:val="en-GB"/>
          <w:rPrChange w:id="2528" w:author="Westerlund, Johan" w:date="2021-04-22T14:05:00Z">
            <w:rPr>
              <w:ins w:id="2529" w:author="Westerlund, Johan" w:date="2020-10-15T12:26:00Z"/>
              <w:lang w:val="en-US"/>
            </w:rPr>
          </w:rPrChange>
        </w:rPr>
      </w:pPr>
      <w:r w:rsidRPr="00C63958">
        <w:rPr>
          <w:lang w:val="en-GB"/>
          <w:rPrChange w:id="2530" w:author="Westerlund, Johan" w:date="2021-04-22T14:05:00Z">
            <w:rPr>
              <w:lang w:val="en-US"/>
            </w:rPr>
          </w:rPrChange>
        </w:rPr>
        <w:t>To assist in the use of this document, a number of definitions are supplied. There are a number of internationally recognised QMS Standards and further definitions can be found in these standards.</w:t>
      </w:r>
      <w:ins w:id="2531" w:author="Westerlund, Johan" w:date="2020-10-15T12:16:00Z">
        <w:r w:rsidR="00867009" w:rsidRPr="00C63958">
          <w:rPr>
            <w:lang w:val="en-GB"/>
            <w:rPrChange w:id="2532" w:author="Westerlund, Johan" w:date="2021-04-22T14:05:00Z">
              <w:rPr>
                <w:lang w:val="en-US"/>
              </w:rPr>
            </w:rPrChange>
          </w:rPr>
          <w:br/>
        </w:r>
      </w:ins>
      <w:ins w:id="2533" w:author="Westerlund, Johan" w:date="2020-10-15T12:26:00Z">
        <w:r w:rsidR="009A779E" w:rsidRPr="00C63958">
          <w:rPr>
            <w:lang w:val="en-GB"/>
            <w:rPrChange w:id="2534" w:author="Westerlund, Johan" w:date="2021-04-22T14:05:00Z">
              <w:rPr>
                <w:lang w:val="en-US"/>
              </w:rPr>
            </w:rPrChange>
          </w:rPr>
          <w:br/>
        </w:r>
      </w:ins>
    </w:p>
    <w:tbl>
      <w:tblPr>
        <w:tblStyle w:val="TableGrid"/>
        <w:tblW w:w="10179" w:type="dxa"/>
        <w:tblInd w:w="-40" w:type="dxa"/>
        <w:tblLook w:val="04A0" w:firstRow="1" w:lastRow="0" w:firstColumn="1" w:lastColumn="0" w:noHBand="0" w:noVBand="1"/>
      </w:tblPr>
      <w:tblGrid>
        <w:gridCol w:w="3085"/>
        <w:gridCol w:w="7094"/>
      </w:tblGrid>
      <w:tr w:rsidR="009A779E" w:rsidRPr="00C63958" w14:paraId="7383E2FE" w14:textId="77777777" w:rsidTr="009A779E">
        <w:trPr>
          <w:trHeight w:val="242"/>
          <w:ins w:id="2535" w:author="Westerlund, Johan" w:date="2020-10-15T12:26:00Z"/>
        </w:trPr>
        <w:tc>
          <w:tcPr>
            <w:tcW w:w="3085" w:type="dxa"/>
            <w:tcBorders>
              <w:top w:val="nil"/>
              <w:left w:val="nil"/>
              <w:bottom w:val="nil"/>
              <w:right w:val="nil"/>
            </w:tcBorders>
          </w:tcPr>
          <w:p w14:paraId="4686B459" w14:textId="77777777" w:rsidR="009A779E" w:rsidRPr="00C63958" w:rsidRDefault="009A779E" w:rsidP="009A779E">
            <w:pPr>
              <w:spacing w:after="0" w:line="259" w:lineRule="auto"/>
              <w:ind w:left="0" w:firstLine="0"/>
              <w:rPr>
                <w:ins w:id="2536" w:author="Westerlund, Johan" w:date="2020-10-15T12:26:00Z"/>
                <w:lang w:val="en-GB"/>
                <w:rPrChange w:id="2537" w:author="Westerlund, Johan" w:date="2021-04-22T14:05:00Z">
                  <w:rPr>
                    <w:ins w:id="2538" w:author="Westerlund, Johan" w:date="2020-10-15T12:26:00Z"/>
                  </w:rPr>
                </w:rPrChange>
              </w:rPr>
            </w:pPr>
            <w:ins w:id="2539" w:author="Westerlund, Johan" w:date="2020-10-15T12:26:00Z">
              <w:r w:rsidRPr="00C63958">
                <w:rPr>
                  <w:b/>
                  <w:sz w:val="20"/>
                  <w:lang w:val="en-GB"/>
                  <w:rPrChange w:id="2540" w:author="Westerlund, Johan" w:date="2021-04-22T14:05:00Z">
                    <w:rPr>
                      <w:b/>
                      <w:sz w:val="20"/>
                    </w:rPr>
                  </w:rPrChange>
                </w:rPr>
                <w:t xml:space="preserve">Accreditation </w:t>
              </w:r>
            </w:ins>
          </w:p>
        </w:tc>
        <w:tc>
          <w:tcPr>
            <w:tcW w:w="7094" w:type="dxa"/>
            <w:tcBorders>
              <w:top w:val="nil"/>
              <w:left w:val="nil"/>
              <w:bottom w:val="nil"/>
              <w:right w:val="nil"/>
            </w:tcBorders>
          </w:tcPr>
          <w:p w14:paraId="38C187CF" w14:textId="77777777" w:rsidR="009A779E" w:rsidRPr="00C63958" w:rsidRDefault="009A779E" w:rsidP="009A779E">
            <w:pPr>
              <w:spacing w:after="0" w:line="259" w:lineRule="auto"/>
              <w:ind w:left="0" w:firstLine="0"/>
              <w:rPr>
                <w:ins w:id="2541" w:author="Westerlund, Johan" w:date="2020-10-15T12:26:00Z"/>
                <w:lang w:val="en-GB"/>
                <w:rPrChange w:id="2542" w:author="Westerlund, Johan" w:date="2021-04-22T14:05:00Z">
                  <w:rPr>
                    <w:ins w:id="2543" w:author="Westerlund, Johan" w:date="2020-10-15T12:26:00Z"/>
                    <w:lang w:val="en-US"/>
                  </w:rPr>
                </w:rPrChange>
              </w:rPr>
            </w:pPr>
            <w:ins w:id="2544" w:author="Westerlund, Johan" w:date="2020-10-15T12:26:00Z">
              <w:r w:rsidRPr="00C63958">
                <w:rPr>
                  <w:sz w:val="20"/>
                  <w:lang w:val="en-GB"/>
                  <w:rPrChange w:id="2545" w:author="Westerlund, Johan" w:date="2021-04-22T14:05:00Z">
                    <w:rPr>
                      <w:sz w:val="20"/>
                      <w:lang w:val="en-US"/>
                    </w:rPr>
                  </w:rPrChange>
                </w:rPr>
                <w:t xml:space="preserve">The act of granting recognition in maintaining suitable standards. </w:t>
              </w:r>
            </w:ins>
          </w:p>
        </w:tc>
      </w:tr>
      <w:tr w:rsidR="009A779E" w:rsidRPr="00C63958" w14:paraId="4ED12ABC" w14:textId="77777777" w:rsidTr="009A779E">
        <w:trPr>
          <w:trHeight w:val="842"/>
          <w:ins w:id="2546" w:author="Westerlund, Johan" w:date="2020-10-15T12:26:00Z"/>
        </w:trPr>
        <w:tc>
          <w:tcPr>
            <w:tcW w:w="3085" w:type="dxa"/>
            <w:tcBorders>
              <w:top w:val="nil"/>
              <w:left w:val="nil"/>
              <w:bottom w:val="nil"/>
              <w:right w:val="nil"/>
            </w:tcBorders>
            <w:vAlign w:val="center"/>
          </w:tcPr>
          <w:p w14:paraId="25A81F77" w14:textId="77777777" w:rsidR="009A779E" w:rsidRPr="00C63958" w:rsidRDefault="009A779E" w:rsidP="009A779E">
            <w:pPr>
              <w:spacing w:after="0" w:line="259" w:lineRule="auto"/>
              <w:ind w:left="0" w:firstLine="0"/>
              <w:rPr>
                <w:ins w:id="2547" w:author="Westerlund, Johan" w:date="2020-10-15T12:26:00Z"/>
                <w:lang w:val="en-GB"/>
                <w:rPrChange w:id="2548" w:author="Westerlund, Johan" w:date="2021-04-22T14:05:00Z">
                  <w:rPr>
                    <w:ins w:id="2549" w:author="Westerlund, Johan" w:date="2020-10-15T12:26:00Z"/>
                  </w:rPr>
                </w:rPrChange>
              </w:rPr>
            </w:pPr>
            <w:ins w:id="2550" w:author="Westerlund, Johan" w:date="2020-10-15T12:26:00Z">
              <w:r w:rsidRPr="00C63958">
                <w:rPr>
                  <w:b/>
                  <w:sz w:val="20"/>
                  <w:lang w:val="en-GB"/>
                  <w:rPrChange w:id="2551" w:author="Westerlund, Johan" w:date="2021-04-22T14:05:00Z">
                    <w:rPr>
                      <w:b/>
                      <w:sz w:val="20"/>
                    </w:rPr>
                  </w:rPrChange>
                </w:rPr>
                <w:t xml:space="preserve">Aids to Navigation (AtoN) </w:t>
              </w:r>
            </w:ins>
          </w:p>
        </w:tc>
        <w:tc>
          <w:tcPr>
            <w:tcW w:w="7094" w:type="dxa"/>
            <w:tcBorders>
              <w:top w:val="nil"/>
              <w:left w:val="nil"/>
              <w:bottom w:val="nil"/>
              <w:right w:val="nil"/>
            </w:tcBorders>
          </w:tcPr>
          <w:p w14:paraId="3DCBCF01" w14:textId="77777777" w:rsidR="009A779E" w:rsidRPr="00C63958" w:rsidRDefault="009A779E" w:rsidP="009A779E">
            <w:pPr>
              <w:spacing w:after="0" w:line="259" w:lineRule="auto"/>
              <w:ind w:left="0" w:firstLine="0"/>
              <w:rPr>
                <w:ins w:id="2552" w:author="Westerlund, Johan" w:date="2020-10-15T12:26:00Z"/>
                <w:lang w:val="en-GB"/>
                <w:rPrChange w:id="2553" w:author="Westerlund, Johan" w:date="2021-04-22T14:05:00Z">
                  <w:rPr>
                    <w:ins w:id="2554" w:author="Westerlund, Johan" w:date="2020-10-15T12:26:00Z"/>
                    <w:lang w:val="en-US"/>
                  </w:rPr>
                </w:rPrChange>
              </w:rPr>
            </w:pPr>
            <w:ins w:id="2555" w:author="Westerlund, Johan" w:date="2020-10-15T12:26:00Z">
              <w:r w:rsidRPr="00C63958">
                <w:rPr>
                  <w:sz w:val="20"/>
                  <w:lang w:val="en-GB"/>
                  <w:rPrChange w:id="2556" w:author="Westerlund, Johan" w:date="2021-04-22T14:05:00Z">
                    <w:rPr>
                      <w:sz w:val="20"/>
                      <w:lang w:val="en-US"/>
                    </w:rPr>
                  </w:rPrChange>
                </w:rPr>
                <w:t>Any device or system, external to a vessel, which is provided to help a mariner determine position and course, to warn of dangers or of obstructions, or to give advice about the location of a best or preferred route.</w:t>
              </w:r>
              <w:r w:rsidRPr="00C63958">
                <w:rPr>
                  <w:i/>
                  <w:sz w:val="20"/>
                  <w:lang w:val="en-GB"/>
                  <w:rPrChange w:id="2557" w:author="Westerlund, Johan" w:date="2021-04-22T14:05:00Z">
                    <w:rPr>
                      <w:i/>
                      <w:sz w:val="20"/>
                      <w:lang w:val="en-US"/>
                    </w:rPr>
                  </w:rPrChange>
                </w:rPr>
                <w:t xml:space="preserve"> </w:t>
              </w:r>
            </w:ins>
          </w:p>
        </w:tc>
      </w:tr>
      <w:tr w:rsidR="009A779E" w:rsidRPr="00C63958" w14:paraId="7F7074B3" w14:textId="77777777" w:rsidTr="009A779E">
        <w:trPr>
          <w:trHeight w:val="562"/>
          <w:ins w:id="2558" w:author="Westerlund, Johan" w:date="2020-10-15T12:26:00Z"/>
        </w:trPr>
        <w:tc>
          <w:tcPr>
            <w:tcW w:w="3085" w:type="dxa"/>
            <w:tcBorders>
              <w:top w:val="nil"/>
              <w:left w:val="nil"/>
              <w:bottom w:val="nil"/>
              <w:right w:val="nil"/>
            </w:tcBorders>
            <w:vAlign w:val="center"/>
          </w:tcPr>
          <w:p w14:paraId="4961522D" w14:textId="77777777" w:rsidR="009A779E" w:rsidRPr="00C63958" w:rsidRDefault="009A779E" w:rsidP="009A779E">
            <w:pPr>
              <w:spacing w:after="0" w:line="259" w:lineRule="auto"/>
              <w:ind w:left="0" w:firstLine="0"/>
              <w:rPr>
                <w:ins w:id="2559" w:author="Westerlund, Johan" w:date="2020-10-15T12:26:00Z"/>
                <w:lang w:val="en-GB"/>
                <w:rPrChange w:id="2560" w:author="Westerlund, Johan" w:date="2021-04-22T14:05:00Z">
                  <w:rPr>
                    <w:ins w:id="2561" w:author="Westerlund, Johan" w:date="2020-10-15T12:26:00Z"/>
                  </w:rPr>
                </w:rPrChange>
              </w:rPr>
            </w:pPr>
            <w:ins w:id="2562" w:author="Westerlund, Johan" w:date="2020-10-15T12:26:00Z">
              <w:r w:rsidRPr="00C63958">
                <w:rPr>
                  <w:b/>
                  <w:sz w:val="20"/>
                  <w:lang w:val="en-GB"/>
                  <w:rPrChange w:id="2563" w:author="Westerlund, Johan" w:date="2021-04-22T14:05:00Z">
                    <w:rPr>
                      <w:b/>
                      <w:sz w:val="20"/>
                    </w:rPr>
                  </w:rPrChange>
                </w:rPr>
                <w:t xml:space="preserve">Competent Authority </w:t>
              </w:r>
            </w:ins>
          </w:p>
        </w:tc>
        <w:tc>
          <w:tcPr>
            <w:tcW w:w="7094" w:type="dxa"/>
            <w:tcBorders>
              <w:top w:val="nil"/>
              <w:left w:val="nil"/>
              <w:bottom w:val="nil"/>
              <w:right w:val="nil"/>
            </w:tcBorders>
          </w:tcPr>
          <w:p w14:paraId="359A670F" w14:textId="77777777" w:rsidR="009A779E" w:rsidRPr="00C63958" w:rsidRDefault="009A779E" w:rsidP="009A779E">
            <w:pPr>
              <w:spacing w:after="0" w:line="259" w:lineRule="auto"/>
              <w:ind w:left="0" w:firstLine="0"/>
              <w:rPr>
                <w:ins w:id="2564" w:author="Westerlund, Johan" w:date="2020-10-15T12:26:00Z"/>
                <w:lang w:val="en-GB"/>
                <w:rPrChange w:id="2565" w:author="Westerlund, Johan" w:date="2021-04-22T14:05:00Z">
                  <w:rPr>
                    <w:ins w:id="2566" w:author="Westerlund, Johan" w:date="2020-10-15T12:26:00Z"/>
                    <w:lang w:val="en-US"/>
                  </w:rPr>
                </w:rPrChange>
              </w:rPr>
            </w:pPr>
            <w:ins w:id="2567" w:author="Westerlund, Johan" w:date="2020-10-15T12:26:00Z">
              <w:r w:rsidRPr="00C63958">
                <w:rPr>
                  <w:sz w:val="20"/>
                  <w:lang w:val="en-GB"/>
                  <w:rPrChange w:id="2568" w:author="Westerlund, Johan" w:date="2021-04-22T14:05:00Z">
                    <w:rPr>
                      <w:sz w:val="20"/>
                      <w:lang w:val="en-US"/>
                    </w:rPr>
                  </w:rPrChange>
                </w:rPr>
                <w:t>The organisation legally responsible for Aids to Navigation in their country or part thereof.</w:t>
              </w:r>
              <w:r w:rsidRPr="00C63958">
                <w:rPr>
                  <w:i/>
                  <w:sz w:val="20"/>
                  <w:lang w:val="en-GB"/>
                  <w:rPrChange w:id="2569" w:author="Westerlund, Johan" w:date="2021-04-22T14:05:00Z">
                    <w:rPr>
                      <w:i/>
                      <w:sz w:val="20"/>
                      <w:lang w:val="en-US"/>
                    </w:rPr>
                  </w:rPrChange>
                </w:rPr>
                <w:t xml:space="preserve"> </w:t>
              </w:r>
            </w:ins>
          </w:p>
        </w:tc>
      </w:tr>
      <w:tr w:rsidR="009A779E" w:rsidRPr="00C63958" w14:paraId="0DBC369D" w14:textId="77777777" w:rsidTr="009A779E">
        <w:trPr>
          <w:trHeight w:val="562"/>
          <w:ins w:id="2570" w:author="Westerlund, Johan" w:date="2020-10-15T12:26:00Z"/>
        </w:trPr>
        <w:tc>
          <w:tcPr>
            <w:tcW w:w="3085" w:type="dxa"/>
            <w:tcBorders>
              <w:top w:val="nil"/>
              <w:left w:val="nil"/>
              <w:bottom w:val="nil"/>
              <w:right w:val="nil"/>
            </w:tcBorders>
            <w:vAlign w:val="center"/>
          </w:tcPr>
          <w:p w14:paraId="1839F775" w14:textId="77777777" w:rsidR="009A779E" w:rsidRPr="00C63958" w:rsidRDefault="009A779E" w:rsidP="009A779E">
            <w:pPr>
              <w:spacing w:after="0" w:line="259" w:lineRule="auto"/>
              <w:ind w:left="0" w:firstLine="0"/>
              <w:rPr>
                <w:ins w:id="2571" w:author="Westerlund, Johan" w:date="2020-10-15T12:26:00Z"/>
                <w:lang w:val="en-GB"/>
                <w:rPrChange w:id="2572" w:author="Westerlund, Johan" w:date="2021-04-22T14:05:00Z">
                  <w:rPr>
                    <w:ins w:id="2573" w:author="Westerlund, Johan" w:date="2020-10-15T12:26:00Z"/>
                  </w:rPr>
                </w:rPrChange>
              </w:rPr>
            </w:pPr>
            <w:ins w:id="2574" w:author="Westerlund, Johan" w:date="2020-10-15T12:26:00Z">
              <w:r w:rsidRPr="00C63958">
                <w:rPr>
                  <w:b/>
                  <w:sz w:val="20"/>
                  <w:lang w:val="en-GB"/>
                  <w:rPrChange w:id="2575" w:author="Westerlund, Johan" w:date="2021-04-22T14:05:00Z">
                    <w:rPr>
                      <w:b/>
                      <w:sz w:val="20"/>
                    </w:rPr>
                  </w:rPrChange>
                </w:rPr>
                <w:t xml:space="preserve">Audit </w:t>
              </w:r>
            </w:ins>
          </w:p>
        </w:tc>
        <w:tc>
          <w:tcPr>
            <w:tcW w:w="7094" w:type="dxa"/>
            <w:tcBorders>
              <w:top w:val="nil"/>
              <w:left w:val="nil"/>
              <w:bottom w:val="nil"/>
              <w:right w:val="nil"/>
            </w:tcBorders>
          </w:tcPr>
          <w:p w14:paraId="02D703DF" w14:textId="77777777" w:rsidR="009A779E" w:rsidRPr="00C63958" w:rsidRDefault="009A779E" w:rsidP="009A779E">
            <w:pPr>
              <w:spacing w:after="0" w:line="259" w:lineRule="auto"/>
              <w:ind w:left="0" w:firstLine="0"/>
              <w:rPr>
                <w:ins w:id="2576" w:author="Westerlund, Johan" w:date="2020-10-15T12:26:00Z"/>
                <w:lang w:val="en-GB"/>
                <w:rPrChange w:id="2577" w:author="Westerlund, Johan" w:date="2021-04-22T14:05:00Z">
                  <w:rPr>
                    <w:ins w:id="2578" w:author="Westerlund, Johan" w:date="2020-10-15T12:26:00Z"/>
                    <w:lang w:val="en-US"/>
                  </w:rPr>
                </w:rPrChange>
              </w:rPr>
            </w:pPr>
            <w:ins w:id="2579" w:author="Westerlund, Johan" w:date="2020-10-15T12:26:00Z">
              <w:r w:rsidRPr="00C63958">
                <w:rPr>
                  <w:sz w:val="20"/>
                  <w:lang w:val="en-GB"/>
                  <w:rPrChange w:id="2580" w:author="Westerlund, Johan" w:date="2021-04-22T14:05:00Z">
                    <w:rPr>
                      <w:sz w:val="20"/>
                      <w:lang w:val="en-US"/>
                    </w:rPr>
                  </w:rPrChange>
                </w:rPr>
                <w:t xml:space="preserve">An evaluation of an organisation, system, process, project or product performed by a competent, independent, objective, and unbiased person or persons, (auditors). </w:t>
              </w:r>
            </w:ins>
          </w:p>
        </w:tc>
      </w:tr>
      <w:tr w:rsidR="009A779E" w:rsidRPr="00C63958" w14:paraId="4B961A61" w14:textId="77777777" w:rsidTr="009A779E">
        <w:trPr>
          <w:trHeight w:val="1123"/>
          <w:ins w:id="2581" w:author="Westerlund, Johan" w:date="2020-10-15T12:26:00Z"/>
        </w:trPr>
        <w:tc>
          <w:tcPr>
            <w:tcW w:w="3085" w:type="dxa"/>
            <w:tcBorders>
              <w:top w:val="nil"/>
              <w:left w:val="nil"/>
              <w:bottom w:val="nil"/>
              <w:right w:val="nil"/>
            </w:tcBorders>
            <w:vAlign w:val="center"/>
          </w:tcPr>
          <w:p w14:paraId="0887EC26" w14:textId="77777777" w:rsidR="009A779E" w:rsidRPr="00C63958" w:rsidRDefault="009A779E" w:rsidP="009A779E">
            <w:pPr>
              <w:spacing w:after="0" w:line="259" w:lineRule="auto"/>
              <w:ind w:left="0" w:firstLine="0"/>
              <w:rPr>
                <w:ins w:id="2582" w:author="Westerlund, Johan" w:date="2020-10-15T12:26:00Z"/>
                <w:lang w:val="en-GB"/>
                <w:rPrChange w:id="2583" w:author="Westerlund, Johan" w:date="2021-04-22T14:05:00Z">
                  <w:rPr>
                    <w:ins w:id="2584" w:author="Westerlund, Johan" w:date="2020-10-15T12:26:00Z"/>
                  </w:rPr>
                </w:rPrChange>
              </w:rPr>
            </w:pPr>
            <w:ins w:id="2585" w:author="Westerlund, Johan" w:date="2020-10-15T12:26:00Z">
              <w:r w:rsidRPr="00C63958">
                <w:rPr>
                  <w:b/>
                  <w:sz w:val="20"/>
                  <w:lang w:val="en-GB"/>
                  <w:rPrChange w:id="2586" w:author="Westerlund, Johan" w:date="2021-04-22T14:05:00Z">
                    <w:rPr>
                      <w:b/>
                      <w:sz w:val="20"/>
                    </w:rPr>
                  </w:rPrChange>
                </w:rPr>
                <w:t xml:space="preserve">Benchmarks </w:t>
              </w:r>
            </w:ins>
          </w:p>
        </w:tc>
        <w:tc>
          <w:tcPr>
            <w:tcW w:w="7094" w:type="dxa"/>
            <w:tcBorders>
              <w:top w:val="nil"/>
              <w:left w:val="nil"/>
              <w:bottom w:val="nil"/>
              <w:right w:val="nil"/>
            </w:tcBorders>
          </w:tcPr>
          <w:p w14:paraId="617B2061" w14:textId="77777777" w:rsidR="009A779E" w:rsidRPr="00C63958" w:rsidRDefault="009A779E" w:rsidP="009A779E">
            <w:pPr>
              <w:spacing w:after="0" w:line="259" w:lineRule="auto"/>
              <w:ind w:left="0" w:firstLine="0"/>
              <w:rPr>
                <w:ins w:id="2587" w:author="Westerlund, Johan" w:date="2020-10-15T12:26:00Z"/>
                <w:lang w:val="en-GB"/>
                <w:rPrChange w:id="2588" w:author="Westerlund, Johan" w:date="2021-04-22T14:05:00Z">
                  <w:rPr>
                    <w:ins w:id="2589" w:author="Westerlund, Johan" w:date="2020-10-15T12:26:00Z"/>
                    <w:lang w:val="en-US"/>
                  </w:rPr>
                </w:rPrChange>
              </w:rPr>
            </w:pPr>
            <w:ins w:id="2590" w:author="Westerlund, Johan" w:date="2020-10-15T12:26:00Z">
              <w:r w:rsidRPr="00C63958">
                <w:rPr>
                  <w:sz w:val="20"/>
                  <w:lang w:val="en-GB"/>
                  <w:rPrChange w:id="2591" w:author="Westerlund, Johan" w:date="2021-04-22T14:05:00Z">
                    <w:rPr>
                      <w:sz w:val="20"/>
                      <w:lang w:val="en-US"/>
                    </w:rPr>
                  </w:rPrChange>
                </w:rPr>
                <w:t xml:space="preserve">(also "best practice benchmarks" or "process benchmarking") is a process used in management and particularly strategic management, in which organisations evaluate various aspects of their processes in relation to best practice, usually within their own sector. </w:t>
              </w:r>
            </w:ins>
          </w:p>
        </w:tc>
      </w:tr>
      <w:tr w:rsidR="009A779E" w:rsidRPr="00C63958" w14:paraId="7DB45A0C" w14:textId="77777777" w:rsidTr="009A779E">
        <w:trPr>
          <w:trHeight w:val="562"/>
          <w:ins w:id="2592" w:author="Westerlund, Johan" w:date="2020-10-15T12:26:00Z"/>
        </w:trPr>
        <w:tc>
          <w:tcPr>
            <w:tcW w:w="3085" w:type="dxa"/>
            <w:tcBorders>
              <w:top w:val="nil"/>
              <w:left w:val="nil"/>
              <w:bottom w:val="nil"/>
              <w:right w:val="nil"/>
            </w:tcBorders>
            <w:vAlign w:val="center"/>
          </w:tcPr>
          <w:p w14:paraId="587EDFB7" w14:textId="77777777" w:rsidR="009A779E" w:rsidRPr="00C63958" w:rsidRDefault="009A779E" w:rsidP="009A779E">
            <w:pPr>
              <w:spacing w:after="0" w:line="259" w:lineRule="auto"/>
              <w:ind w:left="0" w:firstLine="0"/>
              <w:rPr>
                <w:ins w:id="2593" w:author="Westerlund, Johan" w:date="2020-10-15T12:26:00Z"/>
                <w:lang w:val="en-GB"/>
                <w:rPrChange w:id="2594" w:author="Westerlund, Johan" w:date="2021-04-22T14:05:00Z">
                  <w:rPr>
                    <w:ins w:id="2595" w:author="Westerlund, Johan" w:date="2020-10-15T12:26:00Z"/>
                  </w:rPr>
                </w:rPrChange>
              </w:rPr>
            </w:pPr>
            <w:ins w:id="2596" w:author="Westerlund, Johan" w:date="2020-10-15T12:26:00Z">
              <w:r w:rsidRPr="00C63958">
                <w:rPr>
                  <w:b/>
                  <w:sz w:val="20"/>
                  <w:lang w:val="en-GB"/>
                  <w:rPrChange w:id="2597" w:author="Westerlund, Johan" w:date="2021-04-22T14:05:00Z">
                    <w:rPr>
                      <w:b/>
                      <w:sz w:val="20"/>
                    </w:rPr>
                  </w:rPrChange>
                </w:rPr>
                <w:t xml:space="preserve">Certification </w:t>
              </w:r>
            </w:ins>
          </w:p>
        </w:tc>
        <w:tc>
          <w:tcPr>
            <w:tcW w:w="7094" w:type="dxa"/>
            <w:tcBorders>
              <w:top w:val="nil"/>
              <w:left w:val="nil"/>
              <w:bottom w:val="nil"/>
              <w:right w:val="nil"/>
            </w:tcBorders>
          </w:tcPr>
          <w:p w14:paraId="16595F93" w14:textId="77777777" w:rsidR="009A779E" w:rsidRPr="00C63958" w:rsidRDefault="009A779E" w:rsidP="009A779E">
            <w:pPr>
              <w:spacing w:after="0" w:line="259" w:lineRule="auto"/>
              <w:ind w:left="0" w:firstLine="0"/>
              <w:rPr>
                <w:ins w:id="2598" w:author="Westerlund, Johan" w:date="2020-10-15T12:26:00Z"/>
                <w:lang w:val="en-GB"/>
                <w:rPrChange w:id="2599" w:author="Westerlund, Johan" w:date="2021-04-22T14:05:00Z">
                  <w:rPr>
                    <w:ins w:id="2600" w:author="Westerlund, Johan" w:date="2020-10-15T12:26:00Z"/>
                    <w:lang w:val="en-US"/>
                  </w:rPr>
                </w:rPrChange>
              </w:rPr>
            </w:pPr>
            <w:ins w:id="2601" w:author="Westerlund, Johan" w:date="2020-10-15T12:26:00Z">
              <w:r w:rsidRPr="00C63958">
                <w:rPr>
                  <w:sz w:val="20"/>
                  <w:lang w:val="en-GB"/>
                  <w:rPrChange w:id="2602" w:author="Westerlund, Johan" w:date="2021-04-22T14:05:00Z">
                    <w:rPr>
                      <w:sz w:val="20"/>
                      <w:lang w:val="en-US"/>
                    </w:rPr>
                  </w:rPrChange>
                </w:rPr>
                <w:t xml:space="preserve">Demonstrates that the service or product is being provided in accordance to a standard. </w:t>
              </w:r>
            </w:ins>
          </w:p>
        </w:tc>
      </w:tr>
      <w:tr w:rsidR="009A779E" w:rsidRPr="00C63958" w14:paraId="7F98C4F9" w14:textId="77777777" w:rsidTr="009A779E">
        <w:trPr>
          <w:trHeight w:val="281"/>
          <w:ins w:id="2603" w:author="Westerlund, Johan" w:date="2020-10-15T12:26:00Z"/>
        </w:trPr>
        <w:tc>
          <w:tcPr>
            <w:tcW w:w="3085" w:type="dxa"/>
            <w:tcBorders>
              <w:top w:val="nil"/>
              <w:left w:val="nil"/>
              <w:bottom w:val="nil"/>
              <w:right w:val="nil"/>
            </w:tcBorders>
          </w:tcPr>
          <w:p w14:paraId="0AEF81CA" w14:textId="77777777" w:rsidR="009A779E" w:rsidRPr="00C63958" w:rsidRDefault="009A779E" w:rsidP="009A779E">
            <w:pPr>
              <w:spacing w:after="0" w:line="259" w:lineRule="auto"/>
              <w:ind w:left="0" w:firstLine="0"/>
              <w:rPr>
                <w:ins w:id="2604" w:author="Westerlund, Johan" w:date="2020-10-15T12:26:00Z"/>
                <w:lang w:val="en-GB"/>
                <w:rPrChange w:id="2605" w:author="Westerlund, Johan" w:date="2021-04-22T14:05:00Z">
                  <w:rPr>
                    <w:ins w:id="2606" w:author="Westerlund, Johan" w:date="2020-10-15T12:26:00Z"/>
                  </w:rPr>
                </w:rPrChange>
              </w:rPr>
            </w:pPr>
            <w:ins w:id="2607" w:author="Westerlund, Johan" w:date="2020-10-15T12:26:00Z">
              <w:r w:rsidRPr="00C63958">
                <w:rPr>
                  <w:b/>
                  <w:sz w:val="20"/>
                  <w:lang w:val="en-GB"/>
                  <w:rPrChange w:id="2608" w:author="Westerlund, Johan" w:date="2021-04-22T14:05:00Z">
                    <w:rPr>
                      <w:b/>
                      <w:sz w:val="20"/>
                    </w:rPr>
                  </w:rPrChange>
                </w:rPr>
                <w:t xml:space="preserve">Customer / User/ Stakeholder  </w:t>
              </w:r>
            </w:ins>
          </w:p>
        </w:tc>
        <w:tc>
          <w:tcPr>
            <w:tcW w:w="7094" w:type="dxa"/>
            <w:tcBorders>
              <w:top w:val="nil"/>
              <w:left w:val="nil"/>
              <w:bottom w:val="nil"/>
              <w:right w:val="nil"/>
            </w:tcBorders>
          </w:tcPr>
          <w:p w14:paraId="2152C693" w14:textId="77777777" w:rsidR="009A779E" w:rsidRPr="00C63958" w:rsidRDefault="009A779E" w:rsidP="009A779E">
            <w:pPr>
              <w:spacing w:after="0" w:line="259" w:lineRule="auto"/>
              <w:ind w:left="0" w:firstLine="0"/>
              <w:rPr>
                <w:ins w:id="2609" w:author="Westerlund, Johan" w:date="2020-10-15T12:26:00Z"/>
                <w:lang w:val="en-GB"/>
                <w:rPrChange w:id="2610" w:author="Westerlund, Johan" w:date="2021-04-22T14:05:00Z">
                  <w:rPr>
                    <w:ins w:id="2611" w:author="Westerlund, Johan" w:date="2020-10-15T12:26:00Z"/>
                    <w:lang w:val="en-US"/>
                  </w:rPr>
                </w:rPrChange>
              </w:rPr>
            </w:pPr>
            <w:ins w:id="2612" w:author="Westerlund, Johan" w:date="2020-10-15T12:26:00Z">
              <w:r w:rsidRPr="00C63958">
                <w:rPr>
                  <w:sz w:val="20"/>
                  <w:lang w:val="en-GB"/>
                  <w:rPrChange w:id="2613" w:author="Westerlund, Johan" w:date="2021-04-22T14:05:00Z">
                    <w:rPr>
                      <w:sz w:val="20"/>
                      <w:lang w:val="en-US"/>
                    </w:rPr>
                  </w:rPrChange>
                </w:rPr>
                <w:t xml:space="preserve">A person or group that benefits from a product or service. </w:t>
              </w:r>
            </w:ins>
          </w:p>
        </w:tc>
      </w:tr>
      <w:tr w:rsidR="009A779E" w:rsidRPr="00C63958" w14:paraId="2A57ABE8" w14:textId="77777777" w:rsidTr="009A779E">
        <w:trPr>
          <w:trHeight w:val="842"/>
          <w:ins w:id="2614" w:author="Westerlund, Johan" w:date="2020-10-15T12:26:00Z"/>
        </w:trPr>
        <w:tc>
          <w:tcPr>
            <w:tcW w:w="3085" w:type="dxa"/>
            <w:tcBorders>
              <w:top w:val="nil"/>
              <w:left w:val="nil"/>
              <w:bottom w:val="nil"/>
              <w:right w:val="nil"/>
            </w:tcBorders>
            <w:vAlign w:val="center"/>
          </w:tcPr>
          <w:p w14:paraId="22C980EA" w14:textId="77777777" w:rsidR="009A779E" w:rsidRPr="00C63958" w:rsidRDefault="009A779E" w:rsidP="009A779E">
            <w:pPr>
              <w:spacing w:after="0" w:line="259" w:lineRule="auto"/>
              <w:ind w:left="0" w:firstLine="0"/>
              <w:rPr>
                <w:ins w:id="2615" w:author="Westerlund, Johan" w:date="2020-10-15T12:26:00Z"/>
                <w:lang w:val="en-GB"/>
                <w:rPrChange w:id="2616" w:author="Westerlund, Johan" w:date="2021-04-22T14:05:00Z">
                  <w:rPr>
                    <w:ins w:id="2617" w:author="Westerlund, Johan" w:date="2020-10-15T12:26:00Z"/>
                  </w:rPr>
                </w:rPrChange>
              </w:rPr>
            </w:pPr>
            <w:ins w:id="2618" w:author="Westerlund, Johan" w:date="2020-10-15T12:26:00Z">
              <w:r w:rsidRPr="00C63958">
                <w:rPr>
                  <w:b/>
                  <w:sz w:val="20"/>
                  <w:lang w:val="en-GB"/>
                  <w:rPrChange w:id="2619" w:author="Westerlund, Johan" w:date="2021-04-22T14:05:00Z">
                    <w:rPr>
                      <w:b/>
                      <w:sz w:val="20"/>
                    </w:rPr>
                  </w:rPrChange>
                </w:rPr>
                <w:t xml:space="preserve">Gap Analysis </w:t>
              </w:r>
            </w:ins>
          </w:p>
        </w:tc>
        <w:tc>
          <w:tcPr>
            <w:tcW w:w="7094" w:type="dxa"/>
            <w:tcBorders>
              <w:top w:val="nil"/>
              <w:left w:val="nil"/>
              <w:bottom w:val="nil"/>
              <w:right w:val="nil"/>
            </w:tcBorders>
          </w:tcPr>
          <w:p w14:paraId="27635F9C" w14:textId="77777777" w:rsidR="009A779E" w:rsidRPr="00C63958" w:rsidRDefault="009A779E" w:rsidP="009A779E">
            <w:pPr>
              <w:spacing w:after="0" w:line="259" w:lineRule="auto"/>
              <w:ind w:left="0" w:firstLine="0"/>
              <w:rPr>
                <w:ins w:id="2620" w:author="Westerlund, Johan" w:date="2020-10-15T12:26:00Z"/>
                <w:lang w:val="en-GB"/>
                <w:rPrChange w:id="2621" w:author="Westerlund, Johan" w:date="2021-04-22T14:05:00Z">
                  <w:rPr>
                    <w:ins w:id="2622" w:author="Westerlund, Johan" w:date="2020-10-15T12:26:00Z"/>
                  </w:rPr>
                </w:rPrChange>
              </w:rPr>
            </w:pPr>
            <w:ins w:id="2623" w:author="Westerlund, Johan" w:date="2020-10-15T12:26:00Z">
              <w:r w:rsidRPr="00C63958">
                <w:rPr>
                  <w:sz w:val="20"/>
                  <w:lang w:val="en-GB"/>
                  <w:rPrChange w:id="2624" w:author="Westerlund, Johan" w:date="2021-04-22T14:05:00Z">
                    <w:rPr>
                      <w:sz w:val="20"/>
                      <w:lang w:val="en-US"/>
                    </w:rPr>
                  </w:rPrChange>
                </w:rPr>
                <w:t xml:space="preserve">A business assessment tool enabling a company to compare its actual performance with its potential performance. </w:t>
              </w:r>
              <w:r w:rsidRPr="00C63958">
                <w:rPr>
                  <w:sz w:val="20"/>
                  <w:lang w:val="en-GB"/>
                  <w:rPrChange w:id="2625" w:author="Westerlund, Johan" w:date="2021-04-22T14:05:00Z">
                    <w:rPr>
                      <w:sz w:val="20"/>
                    </w:rPr>
                  </w:rPrChange>
                </w:rPr>
                <w:t xml:space="preserve">Gap analysis naturally flows from benchmarking or other assessments. </w:t>
              </w:r>
            </w:ins>
          </w:p>
        </w:tc>
      </w:tr>
      <w:tr w:rsidR="009A779E" w:rsidRPr="00C63958" w14:paraId="05DDA783" w14:textId="77777777" w:rsidTr="009A779E">
        <w:trPr>
          <w:trHeight w:val="842"/>
          <w:ins w:id="2626" w:author="Westerlund, Johan" w:date="2020-10-15T12:26:00Z"/>
        </w:trPr>
        <w:tc>
          <w:tcPr>
            <w:tcW w:w="3085" w:type="dxa"/>
            <w:tcBorders>
              <w:top w:val="nil"/>
              <w:left w:val="nil"/>
              <w:bottom w:val="nil"/>
              <w:right w:val="nil"/>
            </w:tcBorders>
            <w:vAlign w:val="center"/>
          </w:tcPr>
          <w:p w14:paraId="006A9AA8" w14:textId="77777777" w:rsidR="009A779E" w:rsidRPr="00C63958" w:rsidRDefault="009A779E" w:rsidP="009A779E">
            <w:pPr>
              <w:spacing w:after="0" w:line="259" w:lineRule="auto"/>
              <w:ind w:left="0" w:firstLine="0"/>
              <w:rPr>
                <w:ins w:id="2627" w:author="Westerlund, Johan" w:date="2020-10-15T12:26:00Z"/>
                <w:lang w:val="en-GB"/>
                <w:rPrChange w:id="2628" w:author="Westerlund, Johan" w:date="2021-04-22T14:05:00Z">
                  <w:rPr>
                    <w:ins w:id="2629" w:author="Westerlund, Johan" w:date="2020-10-15T12:26:00Z"/>
                  </w:rPr>
                </w:rPrChange>
              </w:rPr>
            </w:pPr>
            <w:ins w:id="2630" w:author="Westerlund, Johan" w:date="2020-10-15T12:26:00Z">
              <w:r w:rsidRPr="00C63958">
                <w:rPr>
                  <w:b/>
                  <w:sz w:val="20"/>
                  <w:lang w:val="en-GB"/>
                  <w:rPrChange w:id="2631" w:author="Westerlund, Johan" w:date="2021-04-22T14:05:00Z">
                    <w:rPr>
                      <w:b/>
                      <w:sz w:val="20"/>
                    </w:rPr>
                  </w:rPrChange>
                </w:rPr>
                <w:t xml:space="preserve">Governance Framework </w:t>
              </w:r>
            </w:ins>
          </w:p>
        </w:tc>
        <w:tc>
          <w:tcPr>
            <w:tcW w:w="7094" w:type="dxa"/>
            <w:tcBorders>
              <w:top w:val="nil"/>
              <w:left w:val="nil"/>
              <w:bottom w:val="nil"/>
              <w:right w:val="nil"/>
            </w:tcBorders>
          </w:tcPr>
          <w:p w14:paraId="14BBDB6D" w14:textId="77777777" w:rsidR="009A779E" w:rsidRPr="00C63958" w:rsidRDefault="009A779E" w:rsidP="009A779E">
            <w:pPr>
              <w:spacing w:after="0" w:line="259" w:lineRule="auto"/>
              <w:ind w:left="0" w:firstLine="0"/>
              <w:rPr>
                <w:ins w:id="2632" w:author="Westerlund, Johan" w:date="2020-10-15T12:26:00Z"/>
                <w:lang w:val="en-GB"/>
                <w:rPrChange w:id="2633" w:author="Westerlund, Johan" w:date="2021-04-22T14:05:00Z">
                  <w:rPr>
                    <w:ins w:id="2634" w:author="Westerlund, Johan" w:date="2020-10-15T12:26:00Z"/>
                    <w:lang w:val="en-US"/>
                  </w:rPr>
                </w:rPrChange>
              </w:rPr>
            </w:pPr>
            <w:ins w:id="2635" w:author="Westerlund, Johan" w:date="2020-10-15T12:26:00Z">
              <w:r w:rsidRPr="00C63958">
                <w:rPr>
                  <w:sz w:val="20"/>
                  <w:lang w:val="en-GB"/>
                  <w:rPrChange w:id="2636" w:author="Westerlund, Johan" w:date="2021-04-22T14:05:00Z">
                    <w:rPr>
                      <w:sz w:val="20"/>
                      <w:lang w:val="en-US"/>
                    </w:rPr>
                  </w:rPrChange>
                </w:rPr>
                <w:t xml:space="preserve">A set of responsibilities and practices, policies and procedures, exercised by an authority to provide strategic directive, ensure objectives manage risk and use resources responsibly and with accountability. </w:t>
              </w:r>
            </w:ins>
          </w:p>
        </w:tc>
      </w:tr>
      <w:tr w:rsidR="009A779E" w:rsidRPr="00C63958" w14:paraId="149A13F6" w14:textId="77777777" w:rsidTr="009A779E">
        <w:trPr>
          <w:trHeight w:val="560"/>
          <w:ins w:id="2637" w:author="Westerlund, Johan" w:date="2020-10-15T12:26:00Z"/>
        </w:trPr>
        <w:tc>
          <w:tcPr>
            <w:tcW w:w="3085" w:type="dxa"/>
            <w:tcBorders>
              <w:top w:val="nil"/>
              <w:left w:val="nil"/>
              <w:bottom w:val="nil"/>
              <w:right w:val="nil"/>
            </w:tcBorders>
            <w:vAlign w:val="center"/>
          </w:tcPr>
          <w:p w14:paraId="23701370" w14:textId="77777777" w:rsidR="009A779E" w:rsidRPr="00C63958" w:rsidRDefault="009A779E" w:rsidP="009A779E">
            <w:pPr>
              <w:spacing w:after="0" w:line="259" w:lineRule="auto"/>
              <w:ind w:left="0" w:firstLine="0"/>
              <w:rPr>
                <w:ins w:id="2638" w:author="Westerlund, Johan" w:date="2020-10-15T12:26:00Z"/>
                <w:lang w:val="en-GB"/>
                <w:rPrChange w:id="2639" w:author="Westerlund, Johan" w:date="2021-04-22T14:05:00Z">
                  <w:rPr>
                    <w:ins w:id="2640" w:author="Westerlund, Johan" w:date="2020-10-15T12:26:00Z"/>
                  </w:rPr>
                </w:rPrChange>
              </w:rPr>
            </w:pPr>
            <w:ins w:id="2641" w:author="Westerlund, Johan" w:date="2020-10-15T12:26:00Z">
              <w:r w:rsidRPr="00C63958">
                <w:rPr>
                  <w:b/>
                  <w:sz w:val="20"/>
                  <w:lang w:val="en-GB"/>
                  <w:rPrChange w:id="2642" w:author="Westerlund, Johan" w:date="2021-04-22T14:05:00Z">
                    <w:rPr>
                      <w:b/>
                      <w:sz w:val="20"/>
                    </w:rPr>
                  </w:rPrChange>
                </w:rPr>
                <w:t xml:space="preserve">Performance Measurement </w:t>
              </w:r>
            </w:ins>
          </w:p>
        </w:tc>
        <w:tc>
          <w:tcPr>
            <w:tcW w:w="7094" w:type="dxa"/>
            <w:tcBorders>
              <w:top w:val="nil"/>
              <w:left w:val="nil"/>
              <w:bottom w:val="nil"/>
              <w:right w:val="nil"/>
            </w:tcBorders>
          </w:tcPr>
          <w:p w14:paraId="1DA66C6B" w14:textId="77777777" w:rsidR="009A779E" w:rsidRPr="00C63958" w:rsidRDefault="009A779E" w:rsidP="009A779E">
            <w:pPr>
              <w:spacing w:after="0" w:line="259" w:lineRule="auto"/>
              <w:ind w:left="0" w:firstLine="0"/>
              <w:rPr>
                <w:ins w:id="2643" w:author="Westerlund, Johan" w:date="2020-10-15T12:26:00Z"/>
                <w:lang w:val="en-GB"/>
                <w:rPrChange w:id="2644" w:author="Westerlund, Johan" w:date="2021-04-22T14:05:00Z">
                  <w:rPr>
                    <w:ins w:id="2645" w:author="Westerlund, Johan" w:date="2020-10-15T12:26:00Z"/>
                    <w:lang w:val="en-US"/>
                  </w:rPr>
                </w:rPrChange>
              </w:rPr>
            </w:pPr>
            <w:ins w:id="2646" w:author="Westerlund, Johan" w:date="2020-10-15T12:26:00Z">
              <w:r w:rsidRPr="00C63958">
                <w:rPr>
                  <w:sz w:val="20"/>
                  <w:lang w:val="en-GB"/>
                  <w:rPrChange w:id="2647" w:author="Westerlund, Johan" w:date="2021-04-22T14:05:00Z">
                    <w:rPr>
                      <w:sz w:val="20"/>
                      <w:lang w:val="en-US"/>
                    </w:rPr>
                  </w:rPrChange>
                </w:rPr>
                <w:t xml:space="preserve">The use of statistical evidence to determine progress toward specific defined organisational objectives. </w:t>
              </w:r>
            </w:ins>
          </w:p>
        </w:tc>
      </w:tr>
      <w:tr w:rsidR="009A779E" w:rsidRPr="00C63958" w14:paraId="63E91018" w14:textId="77777777" w:rsidTr="009A779E">
        <w:trPr>
          <w:trHeight w:val="842"/>
          <w:ins w:id="2648" w:author="Westerlund, Johan" w:date="2020-10-15T12:26:00Z"/>
        </w:trPr>
        <w:tc>
          <w:tcPr>
            <w:tcW w:w="3085" w:type="dxa"/>
            <w:tcBorders>
              <w:top w:val="nil"/>
              <w:left w:val="nil"/>
              <w:bottom w:val="nil"/>
              <w:right w:val="nil"/>
            </w:tcBorders>
            <w:vAlign w:val="center"/>
          </w:tcPr>
          <w:p w14:paraId="75FC8058" w14:textId="77777777" w:rsidR="009A779E" w:rsidRPr="00C63958" w:rsidRDefault="009A779E" w:rsidP="009A779E">
            <w:pPr>
              <w:spacing w:after="0" w:line="259" w:lineRule="auto"/>
              <w:ind w:left="0" w:firstLine="0"/>
              <w:rPr>
                <w:ins w:id="2649" w:author="Westerlund, Johan" w:date="2020-10-15T12:26:00Z"/>
                <w:lang w:val="en-GB"/>
                <w:rPrChange w:id="2650" w:author="Westerlund, Johan" w:date="2021-04-22T14:05:00Z">
                  <w:rPr>
                    <w:ins w:id="2651" w:author="Westerlund, Johan" w:date="2020-10-15T12:26:00Z"/>
                  </w:rPr>
                </w:rPrChange>
              </w:rPr>
            </w:pPr>
            <w:ins w:id="2652" w:author="Westerlund, Johan" w:date="2020-10-15T12:26:00Z">
              <w:r w:rsidRPr="00C63958">
                <w:rPr>
                  <w:b/>
                  <w:sz w:val="20"/>
                  <w:lang w:val="en-GB"/>
                  <w:rPrChange w:id="2653" w:author="Westerlund, Johan" w:date="2021-04-22T14:05:00Z">
                    <w:rPr>
                      <w:b/>
                      <w:sz w:val="20"/>
                    </w:rPr>
                  </w:rPrChange>
                </w:rPr>
                <w:t xml:space="preserve">Quality Manual </w:t>
              </w:r>
            </w:ins>
          </w:p>
        </w:tc>
        <w:tc>
          <w:tcPr>
            <w:tcW w:w="7094" w:type="dxa"/>
            <w:tcBorders>
              <w:top w:val="nil"/>
              <w:left w:val="nil"/>
              <w:bottom w:val="nil"/>
              <w:right w:val="nil"/>
            </w:tcBorders>
          </w:tcPr>
          <w:p w14:paraId="72D4AC76" w14:textId="77777777" w:rsidR="009A779E" w:rsidRPr="00C63958" w:rsidRDefault="009A779E" w:rsidP="009A779E">
            <w:pPr>
              <w:spacing w:after="0" w:line="259" w:lineRule="auto"/>
              <w:ind w:left="0" w:firstLine="0"/>
              <w:rPr>
                <w:ins w:id="2654" w:author="Westerlund, Johan" w:date="2020-10-15T12:26:00Z"/>
                <w:lang w:val="en-GB"/>
                <w:rPrChange w:id="2655" w:author="Westerlund, Johan" w:date="2021-04-22T14:05:00Z">
                  <w:rPr>
                    <w:ins w:id="2656" w:author="Westerlund, Johan" w:date="2020-10-15T12:26:00Z"/>
                    <w:lang w:val="en-US"/>
                  </w:rPr>
                </w:rPrChange>
              </w:rPr>
            </w:pPr>
            <w:ins w:id="2657" w:author="Westerlund, Johan" w:date="2020-10-15T12:26:00Z">
              <w:r w:rsidRPr="00C63958">
                <w:rPr>
                  <w:sz w:val="20"/>
                  <w:lang w:val="en-GB"/>
                  <w:rPrChange w:id="2658" w:author="Westerlund, Johan" w:date="2021-04-22T14:05:00Z">
                    <w:rPr>
                      <w:sz w:val="20"/>
                      <w:lang w:val="en-US"/>
                    </w:rPr>
                  </w:rPrChange>
                </w:rPr>
                <w:t>Documentation that identifies the processes and procedures, technical instructions, indicators, records, forms of measurement, monitoring analysis and improvement to ensure that stakeholder requirements, needs and expectations are met.</w:t>
              </w:r>
            </w:ins>
          </w:p>
        </w:tc>
      </w:tr>
      <w:tr w:rsidR="009A779E" w:rsidRPr="00C63958" w14:paraId="162CC400" w14:textId="77777777" w:rsidTr="009A779E">
        <w:trPr>
          <w:trHeight w:val="562"/>
          <w:ins w:id="2659" w:author="Westerlund, Johan" w:date="2020-10-15T12:26:00Z"/>
        </w:trPr>
        <w:tc>
          <w:tcPr>
            <w:tcW w:w="3085" w:type="dxa"/>
            <w:tcBorders>
              <w:top w:val="nil"/>
              <w:left w:val="nil"/>
              <w:bottom w:val="nil"/>
              <w:right w:val="nil"/>
            </w:tcBorders>
            <w:vAlign w:val="center"/>
          </w:tcPr>
          <w:p w14:paraId="7F1B51D7" w14:textId="77777777" w:rsidR="009A779E" w:rsidRPr="00C63958" w:rsidRDefault="009A779E" w:rsidP="009A779E">
            <w:pPr>
              <w:spacing w:after="0" w:line="259" w:lineRule="auto"/>
              <w:ind w:left="0" w:firstLine="0"/>
              <w:rPr>
                <w:ins w:id="2660" w:author="Westerlund, Johan" w:date="2020-10-15T12:26:00Z"/>
                <w:lang w:val="en-GB"/>
                <w:rPrChange w:id="2661" w:author="Westerlund, Johan" w:date="2021-04-22T14:05:00Z">
                  <w:rPr>
                    <w:ins w:id="2662" w:author="Westerlund, Johan" w:date="2020-10-15T12:26:00Z"/>
                  </w:rPr>
                </w:rPrChange>
              </w:rPr>
            </w:pPr>
            <w:ins w:id="2663" w:author="Westerlund, Johan" w:date="2020-10-15T12:26:00Z">
              <w:r w:rsidRPr="00C63958">
                <w:rPr>
                  <w:b/>
                  <w:sz w:val="20"/>
                  <w:lang w:val="en-GB"/>
                  <w:rPrChange w:id="2664" w:author="Westerlund, Johan" w:date="2021-04-22T14:05:00Z">
                    <w:rPr>
                      <w:b/>
                      <w:sz w:val="20"/>
                    </w:rPr>
                  </w:rPrChange>
                </w:rPr>
                <w:t xml:space="preserve">Record Keeping </w:t>
              </w:r>
            </w:ins>
          </w:p>
        </w:tc>
        <w:tc>
          <w:tcPr>
            <w:tcW w:w="7094" w:type="dxa"/>
            <w:tcBorders>
              <w:top w:val="nil"/>
              <w:left w:val="nil"/>
              <w:bottom w:val="nil"/>
              <w:right w:val="nil"/>
            </w:tcBorders>
          </w:tcPr>
          <w:p w14:paraId="561F9F3D" w14:textId="77777777" w:rsidR="009A779E" w:rsidRPr="00C63958" w:rsidRDefault="009A779E" w:rsidP="009A779E">
            <w:pPr>
              <w:spacing w:after="0" w:line="259" w:lineRule="auto"/>
              <w:ind w:left="0" w:firstLine="0"/>
              <w:rPr>
                <w:ins w:id="2665" w:author="Westerlund, Johan" w:date="2020-10-15T12:26:00Z"/>
                <w:lang w:val="en-GB"/>
                <w:rPrChange w:id="2666" w:author="Westerlund, Johan" w:date="2021-04-22T14:05:00Z">
                  <w:rPr>
                    <w:ins w:id="2667" w:author="Westerlund, Johan" w:date="2020-10-15T12:26:00Z"/>
                    <w:lang w:val="en-US"/>
                  </w:rPr>
                </w:rPrChange>
              </w:rPr>
            </w:pPr>
            <w:ins w:id="2668" w:author="Westerlund, Johan" w:date="2020-10-15T12:26:00Z">
              <w:r w:rsidRPr="00C63958">
                <w:rPr>
                  <w:sz w:val="20"/>
                  <w:lang w:val="en-GB"/>
                  <w:rPrChange w:id="2669" w:author="Westerlund, Johan" w:date="2021-04-22T14:05:00Z">
                    <w:rPr>
                      <w:sz w:val="20"/>
                      <w:lang w:val="en-US"/>
                    </w:rPr>
                  </w:rPrChange>
                </w:rPr>
                <w:t xml:space="preserve">Making and maintaining complete, accurate and reliable documented evidence of business activities.  </w:t>
              </w:r>
            </w:ins>
          </w:p>
        </w:tc>
      </w:tr>
      <w:tr w:rsidR="009A779E" w:rsidRPr="00C63958" w14:paraId="52C188B6" w14:textId="77777777" w:rsidTr="009A779E">
        <w:trPr>
          <w:trHeight w:val="281"/>
          <w:ins w:id="2670" w:author="Westerlund, Johan" w:date="2020-10-15T12:26:00Z"/>
        </w:trPr>
        <w:tc>
          <w:tcPr>
            <w:tcW w:w="3085" w:type="dxa"/>
            <w:tcBorders>
              <w:top w:val="nil"/>
              <w:left w:val="nil"/>
              <w:bottom w:val="nil"/>
              <w:right w:val="nil"/>
            </w:tcBorders>
          </w:tcPr>
          <w:p w14:paraId="4E67E980" w14:textId="77777777" w:rsidR="009A779E" w:rsidRPr="00C63958" w:rsidRDefault="009A779E" w:rsidP="009A779E">
            <w:pPr>
              <w:spacing w:after="0" w:line="259" w:lineRule="auto"/>
              <w:ind w:left="0" w:firstLine="0"/>
              <w:rPr>
                <w:ins w:id="2671" w:author="Westerlund, Johan" w:date="2020-10-15T12:26:00Z"/>
                <w:lang w:val="en-GB"/>
                <w:rPrChange w:id="2672" w:author="Westerlund, Johan" w:date="2021-04-22T14:05:00Z">
                  <w:rPr>
                    <w:ins w:id="2673" w:author="Westerlund, Johan" w:date="2020-10-15T12:26:00Z"/>
                  </w:rPr>
                </w:rPrChange>
              </w:rPr>
            </w:pPr>
            <w:ins w:id="2674" w:author="Westerlund, Johan" w:date="2020-10-15T12:26:00Z">
              <w:r w:rsidRPr="00C63958">
                <w:rPr>
                  <w:b/>
                  <w:sz w:val="20"/>
                  <w:lang w:val="en-GB"/>
                  <w:rPrChange w:id="2675" w:author="Westerlund, Johan" w:date="2021-04-22T14:05:00Z">
                    <w:rPr>
                      <w:b/>
                      <w:sz w:val="20"/>
                    </w:rPr>
                  </w:rPrChange>
                </w:rPr>
                <w:t xml:space="preserve">Risk Management </w:t>
              </w:r>
            </w:ins>
          </w:p>
        </w:tc>
        <w:tc>
          <w:tcPr>
            <w:tcW w:w="7094" w:type="dxa"/>
            <w:tcBorders>
              <w:top w:val="nil"/>
              <w:left w:val="nil"/>
              <w:bottom w:val="nil"/>
              <w:right w:val="nil"/>
            </w:tcBorders>
          </w:tcPr>
          <w:p w14:paraId="0375A181" w14:textId="77777777" w:rsidR="009A779E" w:rsidRPr="00C63958" w:rsidRDefault="009A779E" w:rsidP="009A779E">
            <w:pPr>
              <w:spacing w:after="0" w:line="259" w:lineRule="auto"/>
              <w:ind w:left="0" w:firstLine="0"/>
              <w:rPr>
                <w:ins w:id="2676" w:author="Westerlund, Johan" w:date="2020-10-15T12:26:00Z"/>
                <w:lang w:val="en-GB"/>
                <w:rPrChange w:id="2677" w:author="Westerlund, Johan" w:date="2021-04-22T14:05:00Z">
                  <w:rPr>
                    <w:ins w:id="2678" w:author="Westerlund, Johan" w:date="2020-10-15T12:26:00Z"/>
                    <w:lang w:val="en-US"/>
                  </w:rPr>
                </w:rPrChange>
              </w:rPr>
            </w:pPr>
            <w:ins w:id="2679" w:author="Westerlund, Johan" w:date="2020-10-15T12:26:00Z">
              <w:r w:rsidRPr="00C63958">
                <w:rPr>
                  <w:sz w:val="20"/>
                  <w:lang w:val="en-GB"/>
                  <w:rPrChange w:id="2680" w:author="Westerlund, Johan" w:date="2021-04-22T14:05:00Z">
                    <w:rPr>
                      <w:sz w:val="20"/>
                      <w:lang w:val="en-US"/>
                    </w:rPr>
                  </w:rPrChange>
                </w:rPr>
                <w:t>Process of measuring or assessing risk and developing strategies to manage the risk.</w:t>
              </w:r>
            </w:ins>
          </w:p>
        </w:tc>
      </w:tr>
      <w:tr w:rsidR="009A779E" w:rsidRPr="00C63958" w14:paraId="359E0755" w14:textId="77777777" w:rsidTr="009A779E">
        <w:trPr>
          <w:trHeight w:val="562"/>
          <w:ins w:id="2681" w:author="Westerlund, Johan" w:date="2020-10-15T12:26:00Z"/>
        </w:trPr>
        <w:tc>
          <w:tcPr>
            <w:tcW w:w="3085" w:type="dxa"/>
            <w:tcBorders>
              <w:top w:val="nil"/>
              <w:left w:val="nil"/>
              <w:bottom w:val="nil"/>
              <w:right w:val="nil"/>
            </w:tcBorders>
          </w:tcPr>
          <w:p w14:paraId="65A68675" w14:textId="77777777" w:rsidR="009A779E" w:rsidRPr="00C63958" w:rsidRDefault="009A779E" w:rsidP="009A779E">
            <w:pPr>
              <w:spacing w:after="17" w:line="259" w:lineRule="auto"/>
              <w:ind w:left="0" w:firstLine="0"/>
              <w:rPr>
                <w:ins w:id="2682" w:author="Westerlund, Johan" w:date="2020-10-15T12:26:00Z"/>
                <w:lang w:val="en-GB"/>
                <w:rPrChange w:id="2683" w:author="Westerlund, Johan" w:date="2021-04-22T14:05:00Z">
                  <w:rPr>
                    <w:ins w:id="2684" w:author="Westerlund, Johan" w:date="2020-10-15T12:26:00Z"/>
                    <w:lang w:val="en-US"/>
                  </w:rPr>
                </w:rPrChange>
              </w:rPr>
            </w:pPr>
            <w:ins w:id="2685" w:author="Westerlund, Johan" w:date="2020-10-15T12:26:00Z">
              <w:r w:rsidRPr="00C63958">
                <w:rPr>
                  <w:b/>
                  <w:sz w:val="20"/>
                  <w:lang w:val="en-GB"/>
                  <w:rPrChange w:id="2686" w:author="Westerlund, Johan" w:date="2021-04-22T14:05:00Z">
                    <w:rPr>
                      <w:b/>
                      <w:sz w:val="20"/>
                      <w:lang w:val="en-US"/>
                    </w:rPr>
                  </w:rPrChange>
                </w:rPr>
                <w:lastRenderedPageBreak/>
                <w:t xml:space="preserve">Strengths, Weaknesses, </w:t>
              </w:r>
            </w:ins>
          </w:p>
          <w:p w14:paraId="40811643" w14:textId="77777777" w:rsidR="009A779E" w:rsidRPr="00C63958" w:rsidRDefault="009A779E" w:rsidP="009A779E">
            <w:pPr>
              <w:spacing w:after="0" w:line="259" w:lineRule="auto"/>
              <w:ind w:left="0" w:firstLine="0"/>
              <w:rPr>
                <w:ins w:id="2687" w:author="Westerlund, Johan" w:date="2020-10-15T12:26:00Z"/>
                <w:lang w:val="en-GB"/>
                <w:rPrChange w:id="2688" w:author="Westerlund, Johan" w:date="2021-04-22T14:05:00Z">
                  <w:rPr>
                    <w:ins w:id="2689" w:author="Westerlund, Johan" w:date="2020-10-15T12:26:00Z"/>
                    <w:lang w:val="en-US"/>
                  </w:rPr>
                </w:rPrChange>
              </w:rPr>
            </w:pPr>
            <w:ins w:id="2690" w:author="Westerlund, Johan" w:date="2020-10-15T12:26:00Z">
              <w:r w:rsidRPr="00C63958">
                <w:rPr>
                  <w:b/>
                  <w:sz w:val="20"/>
                  <w:lang w:val="en-GB"/>
                  <w:rPrChange w:id="2691" w:author="Westerlund, Johan" w:date="2021-04-22T14:05:00Z">
                    <w:rPr>
                      <w:b/>
                      <w:sz w:val="20"/>
                      <w:lang w:val="en-US"/>
                    </w:rPr>
                  </w:rPrChange>
                </w:rPr>
                <w:t xml:space="preserve">Opportunities and Threats </w:t>
              </w:r>
            </w:ins>
          </w:p>
        </w:tc>
        <w:tc>
          <w:tcPr>
            <w:tcW w:w="7094" w:type="dxa"/>
            <w:tcBorders>
              <w:top w:val="nil"/>
              <w:left w:val="nil"/>
              <w:bottom w:val="nil"/>
              <w:right w:val="nil"/>
            </w:tcBorders>
          </w:tcPr>
          <w:p w14:paraId="333FE76D" w14:textId="77777777" w:rsidR="009A779E" w:rsidRPr="00C63958" w:rsidRDefault="009A779E" w:rsidP="009A779E">
            <w:pPr>
              <w:spacing w:after="0" w:line="259" w:lineRule="auto"/>
              <w:ind w:left="0" w:firstLine="0"/>
              <w:rPr>
                <w:ins w:id="2692" w:author="Westerlund, Johan" w:date="2020-10-15T12:26:00Z"/>
                <w:lang w:val="en-GB"/>
                <w:rPrChange w:id="2693" w:author="Westerlund, Johan" w:date="2021-04-22T14:05:00Z">
                  <w:rPr>
                    <w:ins w:id="2694" w:author="Westerlund, Johan" w:date="2020-10-15T12:26:00Z"/>
                    <w:lang w:val="en-US"/>
                  </w:rPr>
                </w:rPrChange>
              </w:rPr>
            </w:pPr>
            <w:ins w:id="2695" w:author="Westerlund, Johan" w:date="2020-10-15T12:26:00Z">
              <w:r w:rsidRPr="00C63958">
                <w:rPr>
                  <w:sz w:val="20"/>
                  <w:lang w:val="en-GB"/>
                  <w:rPrChange w:id="2696" w:author="Westerlund, Johan" w:date="2021-04-22T14:05:00Z">
                    <w:rPr>
                      <w:sz w:val="20"/>
                      <w:lang w:val="en-US"/>
                    </w:rPr>
                  </w:rPrChange>
                </w:rPr>
                <w:t xml:space="preserve">Analysis process to identify areas for improvement and assist with the definition of the strategic and other processes in support of the business activities.  </w:t>
              </w:r>
            </w:ins>
          </w:p>
        </w:tc>
      </w:tr>
      <w:tr w:rsidR="009A779E" w:rsidRPr="00C63958" w14:paraId="6ED46D0A" w14:textId="77777777" w:rsidTr="009A779E">
        <w:trPr>
          <w:trHeight w:val="523"/>
          <w:ins w:id="2697" w:author="Westerlund, Johan" w:date="2020-10-15T12:26:00Z"/>
        </w:trPr>
        <w:tc>
          <w:tcPr>
            <w:tcW w:w="3085" w:type="dxa"/>
            <w:tcBorders>
              <w:top w:val="nil"/>
              <w:left w:val="nil"/>
              <w:bottom w:val="nil"/>
              <w:right w:val="nil"/>
            </w:tcBorders>
          </w:tcPr>
          <w:p w14:paraId="0A8C0D57" w14:textId="77777777" w:rsidR="009A779E" w:rsidRPr="00C63958" w:rsidRDefault="009A779E" w:rsidP="009A779E">
            <w:pPr>
              <w:spacing w:after="17" w:line="259" w:lineRule="auto"/>
              <w:ind w:left="0" w:firstLine="0"/>
              <w:rPr>
                <w:ins w:id="2698" w:author="Westerlund, Johan" w:date="2020-10-15T12:26:00Z"/>
                <w:lang w:val="en-GB"/>
                <w:rPrChange w:id="2699" w:author="Westerlund, Johan" w:date="2021-04-22T14:05:00Z">
                  <w:rPr>
                    <w:ins w:id="2700" w:author="Westerlund, Johan" w:date="2020-10-15T12:26:00Z"/>
                    <w:lang w:val="en-US"/>
                  </w:rPr>
                </w:rPrChange>
              </w:rPr>
            </w:pPr>
            <w:ins w:id="2701" w:author="Westerlund, Johan" w:date="2020-10-15T12:26:00Z">
              <w:r w:rsidRPr="00C63958">
                <w:rPr>
                  <w:b/>
                  <w:sz w:val="20"/>
                  <w:lang w:val="en-GB"/>
                  <w:rPrChange w:id="2702" w:author="Westerlund, Johan" w:date="2021-04-22T14:05:00Z">
                    <w:rPr>
                      <w:b/>
                      <w:sz w:val="20"/>
                      <w:lang w:val="en-US"/>
                    </w:rPr>
                  </w:rPrChange>
                </w:rPr>
                <w:t xml:space="preserve">IMO Member State </w:t>
              </w:r>
            </w:ins>
          </w:p>
          <w:p w14:paraId="39E884B1" w14:textId="77777777" w:rsidR="009A779E" w:rsidRPr="00C63958" w:rsidRDefault="009A779E" w:rsidP="009A779E">
            <w:pPr>
              <w:spacing w:after="0" w:line="259" w:lineRule="auto"/>
              <w:ind w:left="0" w:firstLine="0"/>
              <w:rPr>
                <w:ins w:id="2703" w:author="Westerlund, Johan" w:date="2020-10-15T12:26:00Z"/>
                <w:lang w:val="en-GB"/>
                <w:rPrChange w:id="2704" w:author="Westerlund, Johan" w:date="2021-04-22T14:05:00Z">
                  <w:rPr>
                    <w:ins w:id="2705" w:author="Westerlund, Johan" w:date="2020-10-15T12:26:00Z"/>
                    <w:lang w:val="en-US"/>
                  </w:rPr>
                </w:rPrChange>
              </w:rPr>
            </w:pPr>
            <w:ins w:id="2706" w:author="Westerlund, Johan" w:date="2020-10-15T12:26:00Z">
              <w:r w:rsidRPr="00C63958">
                <w:rPr>
                  <w:b/>
                  <w:sz w:val="20"/>
                  <w:lang w:val="en-GB"/>
                  <w:rPrChange w:id="2707" w:author="Westerlund, Johan" w:date="2021-04-22T14:05:00Z">
                    <w:rPr>
                      <w:b/>
                      <w:sz w:val="20"/>
                      <w:lang w:val="en-US"/>
                    </w:rPr>
                  </w:rPrChange>
                </w:rPr>
                <w:t>Audit Scheme</w:t>
              </w:r>
            </w:ins>
          </w:p>
        </w:tc>
        <w:tc>
          <w:tcPr>
            <w:tcW w:w="7094" w:type="dxa"/>
            <w:tcBorders>
              <w:top w:val="nil"/>
              <w:left w:val="nil"/>
              <w:bottom w:val="nil"/>
              <w:right w:val="nil"/>
            </w:tcBorders>
            <w:vAlign w:val="center"/>
          </w:tcPr>
          <w:p w14:paraId="28375C15" w14:textId="77777777" w:rsidR="009A779E" w:rsidRPr="00C63958" w:rsidRDefault="009A779E" w:rsidP="009A779E">
            <w:pPr>
              <w:spacing w:after="0" w:line="259" w:lineRule="auto"/>
              <w:ind w:left="0" w:firstLine="0"/>
              <w:rPr>
                <w:ins w:id="2708" w:author="Westerlund, Johan" w:date="2020-10-15T12:26:00Z"/>
                <w:lang w:val="en-GB"/>
                <w:rPrChange w:id="2709" w:author="Westerlund, Johan" w:date="2021-04-22T14:05:00Z">
                  <w:rPr>
                    <w:ins w:id="2710" w:author="Westerlund, Johan" w:date="2020-10-15T12:26:00Z"/>
                    <w:lang w:val="en-US"/>
                  </w:rPr>
                </w:rPrChange>
              </w:rPr>
            </w:pPr>
            <w:ins w:id="2711" w:author="Westerlund, Johan" w:date="2020-10-15T12:26:00Z">
              <w:r w:rsidRPr="00C63958">
                <w:rPr>
                  <w:sz w:val="20"/>
                  <w:lang w:val="en-GB"/>
                  <w:rPrChange w:id="2712" w:author="Westerlund, Johan" w:date="2021-04-22T14:05:00Z">
                    <w:rPr>
                      <w:sz w:val="20"/>
                      <w:lang w:val="en-US"/>
                    </w:rPr>
                  </w:rPrChange>
                </w:rPr>
                <w:t xml:space="preserve">(IMO Resolution A.1067(28) and A.1068(28)) refer) </w:t>
              </w:r>
            </w:ins>
          </w:p>
        </w:tc>
      </w:tr>
    </w:tbl>
    <w:p w14:paraId="78BB3D86" w14:textId="1DFEAD93" w:rsidR="009A779E" w:rsidRPr="00C63958" w:rsidRDefault="009A779E">
      <w:pPr>
        <w:spacing w:after="9"/>
        <w:ind w:left="-5"/>
        <w:rPr>
          <w:ins w:id="2713" w:author="Westerlund, Johan" w:date="2020-10-15T12:26:00Z"/>
          <w:lang w:val="en-GB"/>
          <w:rPrChange w:id="2714" w:author="Westerlund, Johan" w:date="2021-04-22T14:05:00Z">
            <w:rPr>
              <w:ins w:id="2715" w:author="Westerlund, Johan" w:date="2020-10-15T12:26:00Z"/>
              <w:lang w:val="en-US"/>
            </w:rPr>
          </w:rPrChange>
        </w:rPr>
      </w:pPr>
    </w:p>
    <w:p w14:paraId="66319BB6" w14:textId="77777777" w:rsidR="009A779E" w:rsidRPr="00C63958" w:rsidRDefault="009A779E">
      <w:pPr>
        <w:spacing w:after="160" w:line="259" w:lineRule="auto"/>
        <w:ind w:left="0" w:firstLine="0"/>
        <w:rPr>
          <w:ins w:id="2716" w:author="Westerlund, Johan" w:date="2020-10-15T12:26:00Z"/>
          <w:lang w:val="en-GB"/>
          <w:rPrChange w:id="2717" w:author="Westerlund, Johan" w:date="2021-04-22T14:05:00Z">
            <w:rPr>
              <w:ins w:id="2718" w:author="Westerlund, Johan" w:date="2020-10-15T12:26:00Z"/>
              <w:lang w:val="en-US"/>
            </w:rPr>
          </w:rPrChange>
        </w:rPr>
      </w:pPr>
      <w:ins w:id="2719" w:author="Westerlund, Johan" w:date="2020-10-15T12:26:00Z">
        <w:r w:rsidRPr="00C63958">
          <w:rPr>
            <w:lang w:val="en-GB"/>
            <w:rPrChange w:id="2720" w:author="Westerlund, Johan" w:date="2021-04-22T14:05:00Z">
              <w:rPr>
                <w:lang w:val="en-US"/>
              </w:rPr>
            </w:rPrChange>
          </w:rPr>
          <w:br w:type="page"/>
        </w:r>
      </w:ins>
    </w:p>
    <w:p w14:paraId="3F2C2268" w14:textId="423429BA" w:rsidR="00B21364" w:rsidRPr="00C63958" w:rsidRDefault="00945698">
      <w:pPr>
        <w:spacing w:after="9"/>
        <w:ind w:left="-5"/>
        <w:rPr>
          <w:lang w:val="en-GB"/>
          <w:rPrChange w:id="2721" w:author="Westerlund, Johan" w:date="2021-04-22T14:05:00Z">
            <w:rPr>
              <w:lang w:val="en-US"/>
            </w:rPr>
          </w:rPrChange>
        </w:rPr>
      </w:pPr>
      <w:del w:id="2722" w:author="Westerlund, Johan" w:date="2020-10-15T12:16:00Z">
        <w:r w:rsidRPr="00C63958" w:rsidDel="00867009">
          <w:rPr>
            <w:lang w:val="en-GB"/>
            <w:rPrChange w:id="2723" w:author="Westerlund, Johan" w:date="2021-04-22T14:05:00Z">
              <w:rPr>
                <w:lang w:val="en-US"/>
              </w:rPr>
            </w:rPrChange>
          </w:rPr>
          <w:lastRenderedPageBreak/>
          <w:delText xml:space="preserve">  </w:delText>
        </w:r>
      </w:del>
    </w:p>
    <w:tbl>
      <w:tblPr>
        <w:tblStyle w:val="TableGrid"/>
        <w:tblW w:w="10179" w:type="dxa"/>
        <w:tblInd w:w="-40" w:type="dxa"/>
        <w:tblLook w:val="04A0" w:firstRow="1" w:lastRow="0" w:firstColumn="1" w:lastColumn="0" w:noHBand="0" w:noVBand="1"/>
      </w:tblPr>
      <w:tblGrid>
        <w:gridCol w:w="3085"/>
        <w:gridCol w:w="7094"/>
      </w:tblGrid>
      <w:tr w:rsidR="00B21364" w:rsidRPr="00C63958" w:rsidDel="009A779E" w14:paraId="23875191" w14:textId="663E2EE1">
        <w:trPr>
          <w:trHeight w:val="242"/>
          <w:del w:id="2724" w:author="Westerlund, Johan" w:date="2020-10-15T12:26:00Z"/>
        </w:trPr>
        <w:tc>
          <w:tcPr>
            <w:tcW w:w="3085" w:type="dxa"/>
            <w:tcBorders>
              <w:top w:val="nil"/>
              <w:left w:val="nil"/>
              <w:bottom w:val="nil"/>
              <w:right w:val="nil"/>
            </w:tcBorders>
          </w:tcPr>
          <w:p w14:paraId="1B30B52B" w14:textId="6B3B51CB" w:rsidR="00B21364" w:rsidRPr="00C63958" w:rsidDel="009A779E" w:rsidRDefault="00945698">
            <w:pPr>
              <w:spacing w:after="0" w:line="259" w:lineRule="auto"/>
              <w:ind w:left="0" w:firstLine="0"/>
              <w:rPr>
                <w:del w:id="2725" w:author="Westerlund, Johan" w:date="2020-10-15T12:26:00Z"/>
                <w:lang w:val="en-GB"/>
                <w:rPrChange w:id="2726" w:author="Westerlund, Johan" w:date="2021-04-22T14:05:00Z">
                  <w:rPr>
                    <w:del w:id="2727" w:author="Westerlund, Johan" w:date="2020-10-15T12:26:00Z"/>
                  </w:rPr>
                </w:rPrChange>
              </w:rPr>
            </w:pPr>
            <w:del w:id="2728" w:author="Westerlund, Johan" w:date="2020-10-15T12:26:00Z">
              <w:r w:rsidRPr="00C63958" w:rsidDel="009A779E">
                <w:rPr>
                  <w:b/>
                  <w:sz w:val="20"/>
                  <w:lang w:val="en-GB"/>
                  <w:rPrChange w:id="2729" w:author="Westerlund, Johan" w:date="2021-04-22T14:05:00Z">
                    <w:rPr>
                      <w:b/>
                      <w:sz w:val="20"/>
                    </w:rPr>
                  </w:rPrChange>
                </w:rPr>
                <w:delText xml:space="preserve">Accreditation </w:delText>
              </w:r>
            </w:del>
          </w:p>
        </w:tc>
        <w:tc>
          <w:tcPr>
            <w:tcW w:w="7094" w:type="dxa"/>
            <w:tcBorders>
              <w:top w:val="nil"/>
              <w:left w:val="nil"/>
              <w:bottom w:val="nil"/>
              <w:right w:val="nil"/>
            </w:tcBorders>
          </w:tcPr>
          <w:p w14:paraId="36A2EDBE" w14:textId="15F800AA" w:rsidR="00B21364" w:rsidRPr="00C63958" w:rsidDel="009A779E" w:rsidRDefault="00945698">
            <w:pPr>
              <w:spacing w:after="0" w:line="259" w:lineRule="auto"/>
              <w:ind w:left="0" w:firstLine="0"/>
              <w:rPr>
                <w:del w:id="2730" w:author="Westerlund, Johan" w:date="2020-10-15T12:26:00Z"/>
                <w:lang w:val="en-GB"/>
                <w:rPrChange w:id="2731" w:author="Westerlund, Johan" w:date="2021-04-22T14:05:00Z">
                  <w:rPr>
                    <w:del w:id="2732" w:author="Westerlund, Johan" w:date="2020-10-15T12:26:00Z"/>
                    <w:lang w:val="en-US"/>
                  </w:rPr>
                </w:rPrChange>
              </w:rPr>
            </w:pPr>
            <w:del w:id="2733" w:author="Westerlund, Johan" w:date="2020-10-15T12:26:00Z">
              <w:r w:rsidRPr="00C63958" w:rsidDel="009A779E">
                <w:rPr>
                  <w:sz w:val="20"/>
                  <w:lang w:val="en-GB"/>
                  <w:rPrChange w:id="2734" w:author="Westerlund, Johan" w:date="2021-04-22T14:05:00Z">
                    <w:rPr>
                      <w:sz w:val="20"/>
                      <w:lang w:val="en-US"/>
                    </w:rPr>
                  </w:rPrChange>
                </w:rPr>
                <w:delText xml:space="preserve">The act of granting recognition in maintaining suitable standards. </w:delText>
              </w:r>
            </w:del>
          </w:p>
        </w:tc>
      </w:tr>
      <w:tr w:rsidR="00B21364" w:rsidRPr="00C63958" w:rsidDel="009A779E" w14:paraId="119C07C0" w14:textId="20F91B02">
        <w:trPr>
          <w:trHeight w:val="842"/>
          <w:del w:id="2735" w:author="Westerlund, Johan" w:date="2020-10-15T12:26:00Z"/>
        </w:trPr>
        <w:tc>
          <w:tcPr>
            <w:tcW w:w="3085" w:type="dxa"/>
            <w:tcBorders>
              <w:top w:val="nil"/>
              <w:left w:val="nil"/>
              <w:bottom w:val="nil"/>
              <w:right w:val="nil"/>
            </w:tcBorders>
            <w:vAlign w:val="center"/>
          </w:tcPr>
          <w:p w14:paraId="1950DC5A" w14:textId="69DC7693" w:rsidR="00B21364" w:rsidRPr="00C63958" w:rsidDel="009A779E" w:rsidRDefault="00945698">
            <w:pPr>
              <w:spacing w:after="0" w:line="259" w:lineRule="auto"/>
              <w:ind w:left="0" w:firstLine="0"/>
              <w:rPr>
                <w:del w:id="2736" w:author="Westerlund, Johan" w:date="2020-10-15T12:26:00Z"/>
                <w:lang w:val="en-GB"/>
                <w:rPrChange w:id="2737" w:author="Westerlund, Johan" w:date="2021-04-22T14:05:00Z">
                  <w:rPr>
                    <w:del w:id="2738" w:author="Westerlund, Johan" w:date="2020-10-15T12:26:00Z"/>
                  </w:rPr>
                </w:rPrChange>
              </w:rPr>
            </w:pPr>
            <w:del w:id="2739" w:author="Westerlund, Johan" w:date="2020-10-15T12:26:00Z">
              <w:r w:rsidRPr="00C63958" w:rsidDel="009A779E">
                <w:rPr>
                  <w:b/>
                  <w:sz w:val="20"/>
                  <w:lang w:val="en-GB"/>
                  <w:rPrChange w:id="2740" w:author="Westerlund, Johan" w:date="2021-04-22T14:05:00Z">
                    <w:rPr>
                      <w:b/>
                      <w:sz w:val="20"/>
                    </w:rPr>
                  </w:rPrChange>
                </w:rPr>
                <w:delText xml:space="preserve">Aids to Navigation (AtoN) </w:delText>
              </w:r>
            </w:del>
          </w:p>
        </w:tc>
        <w:tc>
          <w:tcPr>
            <w:tcW w:w="7094" w:type="dxa"/>
            <w:tcBorders>
              <w:top w:val="nil"/>
              <w:left w:val="nil"/>
              <w:bottom w:val="nil"/>
              <w:right w:val="nil"/>
            </w:tcBorders>
          </w:tcPr>
          <w:p w14:paraId="4E2236C5" w14:textId="13E706B5" w:rsidR="00B21364" w:rsidRPr="00C63958" w:rsidDel="009A779E" w:rsidRDefault="00945698">
            <w:pPr>
              <w:spacing w:after="0" w:line="259" w:lineRule="auto"/>
              <w:ind w:left="0" w:firstLine="0"/>
              <w:rPr>
                <w:del w:id="2741" w:author="Westerlund, Johan" w:date="2020-10-15T12:26:00Z"/>
                <w:lang w:val="en-GB"/>
                <w:rPrChange w:id="2742" w:author="Westerlund, Johan" w:date="2021-04-22T14:05:00Z">
                  <w:rPr>
                    <w:del w:id="2743" w:author="Westerlund, Johan" w:date="2020-10-15T12:26:00Z"/>
                    <w:lang w:val="en-US"/>
                  </w:rPr>
                </w:rPrChange>
              </w:rPr>
            </w:pPr>
            <w:del w:id="2744" w:author="Westerlund, Johan" w:date="2020-10-15T12:26:00Z">
              <w:r w:rsidRPr="00C63958" w:rsidDel="009A779E">
                <w:rPr>
                  <w:sz w:val="20"/>
                  <w:lang w:val="en-GB"/>
                  <w:rPrChange w:id="2745" w:author="Westerlund, Johan" w:date="2021-04-22T14:05:00Z">
                    <w:rPr>
                      <w:sz w:val="20"/>
                      <w:lang w:val="en-US"/>
                    </w:rPr>
                  </w:rPrChange>
                </w:rPr>
                <w:delText>Any device or system, external to a vessel, which is provided to help a mariner determine position and course, to warn of dangers or of obstructions, or to give advice about the location of a best or preferred route.</w:delText>
              </w:r>
              <w:r w:rsidRPr="00C63958" w:rsidDel="009A779E">
                <w:rPr>
                  <w:i/>
                  <w:sz w:val="20"/>
                  <w:lang w:val="en-GB"/>
                  <w:rPrChange w:id="2746" w:author="Westerlund, Johan" w:date="2021-04-22T14:05:00Z">
                    <w:rPr>
                      <w:i/>
                      <w:sz w:val="20"/>
                      <w:lang w:val="en-US"/>
                    </w:rPr>
                  </w:rPrChange>
                </w:rPr>
                <w:delText xml:space="preserve"> </w:delText>
              </w:r>
            </w:del>
          </w:p>
        </w:tc>
      </w:tr>
      <w:tr w:rsidR="00B21364" w:rsidRPr="00C63958" w:rsidDel="009A779E" w14:paraId="100DAA9E" w14:textId="40AD4C4A">
        <w:trPr>
          <w:trHeight w:val="562"/>
          <w:del w:id="2747" w:author="Westerlund, Johan" w:date="2020-10-15T12:26:00Z"/>
        </w:trPr>
        <w:tc>
          <w:tcPr>
            <w:tcW w:w="3085" w:type="dxa"/>
            <w:tcBorders>
              <w:top w:val="nil"/>
              <w:left w:val="nil"/>
              <w:bottom w:val="nil"/>
              <w:right w:val="nil"/>
            </w:tcBorders>
            <w:vAlign w:val="center"/>
          </w:tcPr>
          <w:p w14:paraId="29E1FE9C" w14:textId="4FE25D96" w:rsidR="00B21364" w:rsidRPr="00C63958" w:rsidDel="009A779E" w:rsidRDefault="00945698">
            <w:pPr>
              <w:spacing w:after="0" w:line="259" w:lineRule="auto"/>
              <w:ind w:left="0" w:firstLine="0"/>
              <w:rPr>
                <w:del w:id="2748" w:author="Westerlund, Johan" w:date="2020-10-15T12:26:00Z"/>
                <w:lang w:val="en-GB"/>
                <w:rPrChange w:id="2749" w:author="Westerlund, Johan" w:date="2021-04-22T14:05:00Z">
                  <w:rPr>
                    <w:del w:id="2750" w:author="Westerlund, Johan" w:date="2020-10-15T12:26:00Z"/>
                  </w:rPr>
                </w:rPrChange>
              </w:rPr>
            </w:pPr>
            <w:del w:id="2751" w:author="Westerlund, Johan" w:date="2020-10-15T12:26:00Z">
              <w:r w:rsidRPr="00C63958" w:rsidDel="009A779E">
                <w:rPr>
                  <w:b/>
                  <w:sz w:val="20"/>
                  <w:lang w:val="en-GB"/>
                  <w:rPrChange w:id="2752" w:author="Westerlund, Johan" w:date="2021-04-22T14:05:00Z">
                    <w:rPr>
                      <w:b/>
                      <w:sz w:val="20"/>
                    </w:rPr>
                  </w:rPrChange>
                </w:rPr>
                <w:delText xml:space="preserve">Competent Authority </w:delText>
              </w:r>
            </w:del>
          </w:p>
        </w:tc>
        <w:tc>
          <w:tcPr>
            <w:tcW w:w="7094" w:type="dxa"/>
            <w:tcBorders>
              <w:top w:val="nil"/>
              <w:left w:val="nil"/>
              <w:bottom w:val="nil"/>
              <w:right w:val="nil"/>
            </w:tcBorders>
          </w:tcPr>
          <w:p w14:paraId="5DF16071" w14:textId="5B4D5471" w:rsidR="00B21364" w:rsidRPr="00C63958" w:rsidDel="009A779E" w:rsidRDefault="00945698">
            <w:pPr>
              <w:spacing w:after="0" w:line="259" w:lineRule="auto"/>
              <w:ind w:left="0" w:firstLine="0"/>
              <w:rPr>
                <w:del w:id="2753" w:author="Westerlund, Johan" w:date="2020-10-15T12:26:00Z"/>
                <w:lang w:val="en-GB"/>
                <w:rPrChange w:id="2754" w:author="Westerlund, Johan" w:date="2021-04-22T14:05:00Z">
                  <w:rPr>
                    <w:del w:id="2755" w:author="Westerlund, Johan" w:date="2020-10-15T12:26:00Z"/>
                    <w:lang w:val="en-US"/>
                  </w:rPr>
                </w:rPrChange>
              </w:rPr>
            </w:pPr>
            <w:del w:id="2756" w:author="Westerlund, Johan" w:date="2020-10-15T12:26:00Z">
              <w:r w:rsidRPr="00C63958" w:rsidDel="009A779E">
                <w:rPr>
                  <w:sz w:val="20"/>
                  <w:lang w:val="en-GB"/>
                  <w:rPrChange w:id="2757" w:author="Westerlund, Johan" w:date="2021-04-22T14:05:00Z">
                    <w:rPr>
                      <w:sz w:val="20"/>
                      <w:lang w:val="en-US"/>
                    </w:rPr>
                  </w:rPrChange>
                </w:rPr>
                <w:delText>The organisation legally responsible for Aids to Navigation in their country or part thereof.</w:delText>
              </w:r>
              <w:r w:rsidRPr="00C63958" w:rsidDel="009A779E">
                <w:rPr>
                  <w:i/>
                  <w:sz w:val="20"/>
                  <w:lang w:val="en-GB"/>
                  <w:rPrChange w:id="2758" w:author="Westerlund, Johan" w:date="2021-04-22T14:05:00Z">
                    <w:rPr>
                      <w:i/>
                      <w:sz w:val="20"/>
                      <w:lang w:val="en-US"/>
                    </w:rPr>
                  </w:rPrChange>
                </w:rPr>
                <w:delText xml:space="preserve"> </w:delText>
              </w:r>
            </w:del>
          </w:p>
        </w:tc>
      </w:tr>
      <w:tr w:rsidR="00B21364" w:rsidRPr="00C63958" w:rsidDel="009A779E" w14:paraId="022ADCB9" w14:textId="1509A926">
        <w:trPr>
          <w:trHeight w:val="562"/>
          <w:del w:id="2759" w:author="Westerlund, Johan" w:date="2020-10-15T12:26:00Z"/>
        </w:trPr>
        <w:tc>
          <w:tcPr>
            <w:tcW w:w="3085" w:type="dxa"/>
            <w:tcBorders>
              <w:top w:val="nil"/>
              <w:left w:val="nil"/>
              <w:bottom w:val="nil"/>
              <w:right w:val="nil"/>
            </w:tcBorders>
            <w:vAlign w:val="center"/>
          </w:tcPr>
          <w:p w14:paraId="77572186" w14:textId="6F92F0C3" w:rsidR="00B21364" w:rsidRPr="00C63958" w:rsidDel="009A779E" w:rsidRDefault="00945698">
            <w:pPr>
              <w:spacing w:after="0" w:line="259" w:lineRule="auto"/>
              <w:ind w:left="0" w:firstLine="0"/>
              <w:rPr>
                <w:del w:id="2760" w:author="Westerlund, Johan" w:date="2020-10-15T12:26:00Z"/>
                <w:lang w:val="en-GB"/>
                <w:rPrChange w:id="2761" w:author="Westerlund, Johan" w:date="2021-04-22T14:05:00Z">
                  <w:rPr>
                    <w:del w:id="2762" w:author="Westerlund, Johan" w:date="2020-10-15T12:26:00Z"/>
                  </w:rPr>
                </w:rPrChange>
              </w:rPr>
            </w:pPr>
            <w:del w:id="2763" w:author="Westerlund, Johan" w:date="2020-10-15T12:26:00Z">
              <w:r w:rsidRPr="00C63958" w:rsidDel="009A779E">
                <w:rPr>
                  <w:b/>
                  <w:sz w:val="20"/>
                  <w:lang w:val="en-GB"/>
                  <w:rPrChange w:id="2764" w:author="Westerlund, Johan" w:date="2021-04-22T14:05:00Z">
                    <w:rPr>
                      <w:b/>
                      <w:sz w:val="20"/>
                    </w:rPr>
                  </w:rPrChange>
                </w:rPr>
                <w:delText xml:space="preserve">Audit </w:delText>
              </w:r>
            </w:del>
          </w:p>
        </w:tc>
        <w:tc>
          <w:tcPr>
            <w:tcW w:w="7094" w:type="dxa"/>
            <w:tcBorders>
              <w:top w:val="nil"/>
              <w:left w:val="nil"/>
              <w:bottom w:val="nil"/>
              <w:right w:val="nil"/>
            </w:tcBorders>
          </w:tcPr>
          <w:p w14:paraId="64ADFF5F" w14:textId="66097CE7" w:rsidR="00B21364" w:rsidRPr="00C63958" w:rsidDel="009A779E" w:rsidRDefault="00945698">
            <w:pPr>
              <w:spacing w:after="0" w:line="259" w:lineRule="auto"/>
              <w:ind w:left="0" w:firstLine="0"/>
              <w:rPr>
                <w:del w:id="2765" w:author="Westerlund, Johan" w:date="2020-10-15T12:26:00Z"/>
                <w:lang w:val="en-GB"/>
                <w:rPrChange w:id="2766" w:author="Westerlund, Johan" w:date="2021-04-22T14:05:00Z">
                  <w:rPr>
                    <w:del w:id="2767" w:author="Westerlund, Johan" w:date="2020-10-15T12:26:00Z"/>
                    <w:lang w:val="en-US"/>
                  </w:rPr>
                </w:rPrChange>
              </w:rPr>
            </w:pPr>
            <w:del w:id="2768" w:author="Westerlund, Johan" w:date="2020-10-15T12:26:00Z">
              <w:r w:rsidRPr="00C63958" w:rsidDel="009A779E">
                <w:rPr>
                  <w:sz w:val="20"/>
                  <w:lang w:val="en-GB"/>
                  <w:rPrChange w:id="2769" w:author="Westerlund, Johan" w:date="2021-04-22T14:05:00Z">
                    <w:rPr>
                      <w:sz w:val="20"/>
                      <w:lang w:val="en-US"/>
                    </w:rPr>
                  </w:rPrChange>
                </w:rPr>
                <w:delText xml:space="preserve">An evaluation of an organisation, system, process, project or product performed by a competent, independent, objective, and unbiased person or persons, (auditors). </w:delText>
              </w:r>
            </w:del>
          </w:p>
        </w:tc>
      </w:tr>
      <w:tr w:rsidR="00B21364" w:rsidRPr="00C63958" w:rsidDel="009A779E" w14:paraId="53B32111" w14:textId="58517D28">
        <w:trPr>
          <w:trHeight w:val="1123"/>
          <w:del w:id="2770" w:author="Westerlund, Johan" w:date="2020-10-15T12:26:00Z"/>
        </w:trPr>
        <w:tc>
          <w:tcPr>
            <w:tcW w:w="3085" w:type="dxa"/>
            <w:tcBorders>
              <w:top w:val="nil"/>
              <w:left w:val="nil"/>
              <w:bottom w:val="nil"/>
              <w:right w:val="nil"/>
            </w:tcBorders>
            <w:vAlign w:val="center"/>
          </w:tcPr>
          <w:p w14:paraId="41624653" w14:textId="6B91A1A2" w:rsidR="00B21364" w:rsidRPr="00C63958" w:rsidDel="009A779E" w:rsidRDefault="00945698">
            <w:pPr>
              <w:spacing w:after="0" w:line="259" w:lineRule="auto"/>
              <w:ind w:left="0" w:firstLine="0"/>
              <w:rPr>
                <w:del w:id="2771" w:author="Westerlund, Johan" w:date="2020-10-15T12:26:00Z"/>
                <w:lang w:val="en-GB"/>
                <w:rPrChange w:id="2772" w:author="Westerlund, Johan" w:date="2021-04-22T14:05:00Z">
                  <w:rPr>
                    <w:del w:id="2773" w:author="Westerlund, Johan" w:date="2020-10-15T12:26:00Z"/>
                  </w:rPr>
                </w:rPrChange>
              </w:rPr>
            </w:pPr>
            <w:del w:id="2774" w:author="Westerlund, Johan" w:date="2020-10-15T12:26:00Z">
              <w:r w:rsidRPr="00C63958" w:rsidDel="009A779E">
                <w:rPr>
                  <w:b/>
                  <w:sz w:val="20"/>
                  <w:lang w:val="en-GB"/>
                  <w:rPrChange w:id="2775" w:author="Westerlund, Johan" w:date="2021-04-22T14:05:00Z">
                    <w:rPr>
                      <w:b/>
                      <w:sz w:val="20"/>
                    </w:rPr>
                  </w:rPrChange>
                </w:rPr>
                <w:delText xml:space="preserve">Benchmarks </w:delText>
              </w:r>
            </w:del>
          </w:p>
        </w:tc>
        <w:tc>
          <w:tcPr>
            <w:tcW w:w="7094" w:type="dxa"/>
            <w:tcBorders>
              <w:top w:val="nil"/>
              <w:left w:val="nil"/>
              <w:bottom w:val="nil"/>
              <w:right w:val="nil"/>
            </w:tcBorders>
          </w:tcPr>
          <w:p w14:paraId="7230C2EE" w14:textId="4320B1CA" w:rsidR="00B21364" w:rsidRPr="00C63958" w:rsidDel="009A779E" w:rsidRDefault="00945698">
            <w:pPr>
              <w:spacing w:after="0" w:line="259" w:lineRule="auto"/>
              <w:ind w:left="0" w:firstLine="0"/>
              <w:rPr>
                <w:del w:id="2776" w:author="Westerlund, Johan" w:date="2020-10-15T12:26:00Z"/>
                <w:lang w:val="en-GB"/>
                <w:rPrChange w:id="2777" w:author="Westerlund, Johan" w:date="2021-04-22T14:05:00Z">
                  <w:rPr>
                    <w:del w:id="2778" w:author="Westerlund, Johan" w:date="2020-10-15T12:26:00Z"/>
                    <w:lang w:val="en-US"/>
                  </w:rPr>
                </w:rPrChange>
              </w:rPr>
            </w:pPr>
            <w:del w:id="2779" w:author="Westerlund, Johan" w:date="2020-10-15T12:26:00Z">
              <w:r w:rsidRPr="00C63958" w:rsidDel="009A779E">
                <w:rPr>
                  <w:sz w:val="20"/>
                  <w:lang w:val="en-GB"/>
                  <w:rPrChange w:id="2780" w:author="Westerlund, Johan" w:date="2021-04-22T14:05:00Z">
                    <w:rPr>
                      <w:sz w:val="20"/>
                      <w:lang w:val="en-US"/>
                    </w:rPr>
                  </w:rPrChange>
                </w:rPr>
                <w:delText xml:space="preserve">(also "best practice benchmarks" or "process benchmarking") is a process used in management and particularly strategic management, in which organisations evaluate various aspects of their processes in relation to best practice, usually within their own sector. </w:delText>
              </w:r>
            </w:del>
          </w:p>
        </w:tc>
      </w:tr>
      <w:tr w:rsidR="00B21364" w:rsidRPr="00C63958" w:rsidDel="009A779E" w14:paraId="6D672313" w14:textId="5E3C2117">
        <w:trPr>
          <w:trHeight w:val="562"/>
          <w:del w:id="2781" w:author="Westerlund, Johan" w:date="2020-10-15T12:26:00Z"/>
        </w:trPr>
        <w:tc>
          <w:tcPr>
            <w:tcW w:w="3085" w:type="dxa"/>
            <w:tcBorders>
              <w:top w:val="nil"/>
              <w:left w:val="nil"/>
              <w:bottom w:val="nil"/>
              <w:right w:val="nil"/>
            </w:tcBorders>
            <w:vAlign w:val="center"/>
          </w:tcPr>
          <w:p w14:paraId="1A0865B7" w14:textId="005915EC" w:rsidR="00B21364" w:rsidRPr="00C63958" w:rsidDel="009A779E" w:rsidRDefault="00945698">
            <w:pPr>
              <w:spacing w:after="0" w:line="259" w:lineRule="auto"/>
              <w:ind w:left="0" w:firstLine="0"/>
              <w:rPr>
                <w:del w:id="2782" w:author="Westerlund, Johan" w:date="2020-10-15T12:26:00Z"/>
                <w:lang w:val="en-GB"/>
                <w:rPrChange w:id="2783" w:author="Westerlund, Johan" w:date="2021-04-22T14:05:00Z">
                  <w:rPr>
                    <w:del w:id="2784" w:author="Westerlund, Johan" w:date="2020-10-15T12:26:00Z"/>
                  </w:rPr>
                </w:rPrChange>
              </w:rPr>
            </w:pPr>
            <w:del w:id="2785" w:author="Westerlund, Johan" w:date="2020-10-15T12:26:00Z">
              <w:r w:rsidRPr="00C63958" w:rsidDel="009A779E">
                <w:rPr>
                  <w:b/>
                  <w:sz w:val="20"/>
                  <w:lang w:val="en-GB"/>
                  <w:rPrChange w:id="2786" w:author="Westerlund, Johan" w:date="2021-04-22T14:05:00Z">
                    <w:rPr>
                      <w:b/>
                      <w:sz w:val="20"/>
                    </w:rPr>
                  </w:rPrChange>
                </w:rPr>
                <w:delText xml:space="preserve">Certification </w:delText>
              </w:r>
            </w:del>
          </w:p>
        </w:tc>
        <w:tc>
          <w:tcPr>
            <w:tcW w:w="7094" w:type="dxa"/>
            <w:tcBorders>
              <w:top w:val="nil"/>
              <w:left w:val="nil"/>
              <w:bottom w:val="nil"/>
              <w:right w:val="nil"/>
            </w:tcBorders>
          </w:tcPr>
          <w:p w14:paraId="4F32DD78" w14:textId="52F6B9A0" w:rsidR="00B21364" w:rsidRPr="00C63958" w:rsidDel="009A779E" w:rsidRDefault="00945698">
            <w:pPr>
              <w:spacing w:after="0" w:line="259" w:lineRule="auto"/>
              <w:ind w:left="0" w:firstLine="0"/>
              <w:rPr>
                <w:del w:id="2787" w:author="Westerlund, Johan" w:date="2020-10-15T12:26:00Z"/>
                <w:lang w:val="en-GB"/>
                <w:rPrChange w:id="2788" w:author="Westerlund, Johan" w:date="2021-04-22T14:05:00Z">
                  <w:rPr>
                    <w:del w:id="2789" w:author="Westerlund, Johan" w:date="2020-10-15T12:26:00Z"/>
                    <w:lang w:val="en-US"/>
                  </w:rPr>
                </w:rPrChange>
              </w:rPr>
            </w:pPr>
            <w:del w:id="2790" w:author="Westerlund, Johan" w:date="2020-10-15T12:26:00Z">
              <w:r w:rsidRPr="00C63958" w:rsidDel="009A779E">
                <w:rPr>
                  <w:sz w:val="20"/>
                  <w:lang w:val="en-GB"/>
                  <w:rPrChange w:id="2791" w:author="Westerlund, Johan" w:date="2021-04-22T14:05:00Z">
                    <w:rPr>
                      <w:sz w:val="20"/>
                      <w:lang w:val="en-US"/>
                    </w:rPr>
                  </w:rPrChange>
                </w:rPr>
                <w:delText xml:space="preserve">Demonstrates that the service or product is being provided in accordance to a standard. </w:delText>
              </w:r>
            </w:del>
          </w:p>
        </w:tc>
      </w:tr>
      <w:tr w:rsidR="00B21364" w:rsidRPr="00C63958" w:rsidDel="009A779E" w14:paraId="1EEFF858" w14:textId="73654A19">
        <w:trPr>
          <w:trHeight w:val="281"/>
          <w:del w:id="2792" w:author="Westerlund, Johan" w:date="2020-10-15T12:26:00Z"/>
        </w:trPr>
        <w:tc>
          <w:tcPr>
            <w:tcW w:w="3085" w:type="dxa"/>
            <w:tcBorders>
              <w:top w:val="nil"/>
              <w:left w:val="nil"/>
              <w:bottom w:val="nil"/>
              <w:right w:val="nil"/>
            </w:tcBorders>
          </w:tcPr>
          <w:p w14:paraId="28B991FB" w14:textId="5D702299" w:rsidR="00B21364" w:rsidRPr="00C63958" w:rsidDel="009A779E" w:rsidRDefault="00945698">
            <w:pPr>
              <w:spacing w:after="0" w:line="259" w:lineRule="auto"/>
              <w:ind w:left="0" w:firstLine="0"/>
              <w:rPr>
                <w:del w:id="2793" w:author="Westerlund, Johan" w:date="2020-10-15T12:26:00Z"/>
                <w:lang w:val="en-GB"/>
                <w:rPrChange w:id="2794" w:author="Westerlund, Johan" w:date="2021-04-22T14:05:00Z">
                  <w:rPr>
                    <w:del w:id="2795" w:author="Westerlund, Johan" w:date="2020-10-15T12:26:00Z"/>
                  </w:rPr>
                </w:rPrChange>
              </w:rPr>
            </w:pPr>
            <w:del w:id="2796" w:author="Westerlund, Johan" w:date="2020-10-15T12:26:00Z">
              <w:r w:rsidRPr="00C63958" w:rsidDel="009A779E">
                <w:rPr>
                  <w:b/>
                  <w:sz w:val="20"/>
                  <w:lang w:val="en-GB"/>
                  <w:rPrChange w:id="2797" w:author="Westerlund, Johan" w:date="2021-04-22T14:05:00Z">
                    <w:rPr>
                      <w:b/>
                      <w:sz w:val="20"/>
                    </w:rPr>
                  </w:rPrChange>
                </w:rPr>
                <w:delText xml:space="preserve">Customer / User/ Stakeholder  </w:delText>
              </w:r>
            </w:del>
          </w:p>
        </w:tc>
        <w:tc>
          <w:tcPr>
            <w:tcW w:w="7094" w:type="dxa"/>
            <w:tcBorders>
              <w:top w:val="nil"/>
              <w:left w:val="nil"/>
              <w:bottom w:val="nil"/>
              <w:right w:val="nil"/>
            </w:tcBorders>
          </w:tcPr>
          <w:p w14:paraId="72220A3F" w14:textId="1107CD8D" w:rsidR="00B21364" w:rsidRPr="00C63958" w:rsidDel="009A779E" w:rsidRDefault="00945698">
            <w:pPr>
              <w:spacing w:after="0" w:line="259" w:lineRule="auto"/>
              <w:ind w:left="0" w:firstLine="0"/>
              <w:rPr>
                <w:del w:id="2798" w:author="Westerlund, Johan" w:date="2020-10-15T12:26:00Z"/>
                <w:lang w:val="en-GB"/>
                <w:rPrChange w:id="2799" w:author="Westerlund, Johan" w:date="2021-04-22T14:05:00Z">
                  <w:rPr>
                    <w:del w:id="2800" w:author="Westerlund, Johan" w:date="2020-10-15T12:26:00Z"/>
                    <w:lang w:val="en-US"/>
                  </w:rPr>
                </w:rPrChange>
              </w:rPr>
            </w:pPr>
            <w:del w:id="2801" w:author="Westerlund, Johan" w:date="2020-10-15T12:26:00Z">
              <w:r w:rsidRPr="00C63958" w:rsidDel="009A779E">
                <w:rPr>
                  <w:sz w:val="20"/>
                  <w:lang w:val="en-GB"/>
                  <w:rPrChange w:id="2802" w:author="Westerlund, Johan" w:date="2021-04-22T14:05:00Z">
                    <w:rPr>
                      <w:sz w:val="20"/>
                      <w:lang w:val="en-US"/>
                    </w:rPr>
                  </w:rPrChange>
                </w:rPr>
                <w:delText xml:space="preserve">A person or group that benefits from a product or service. </w:delText>
              </w:r>
            </w:del>
          </w:p>
        </w:tc>
      </w:tr>
      <w:tr w:rsidR="00B21364" w:rsidRPr="00C63958" w:rsidDel="009A779E" w14:paraId="12DD8E99" w14:textId="3B35B60D">
        <w:trPr>
          <w:trHeight w:val="842"/>
          <w:del w:id="2803" w:author="Westerlund, Johan" w:date="2020-10-15T12:26:00Z"/>
        </w:trPr>
        <w:tc>
          <w:tcPr>
            <w:tcW w:w="3085" w:type="dxa"/>
            <w:tcBorders>
              <w:top w:val="nil"/>
              <w:left w:val="nil"/>
              <w:bottom w:val="nil"/>
              <w:right w:val="nil"/>
            </w:tcBorders>
            <w:vAlign w:val="center"/>
          </w:tcPr>
          <w:p w14:paraId="7716F958" w14:textId="0514DAD2" w:rsidR="00B21364" w:rsidRPr="00C63958" w:rsidDel="009A779E" w:rsidRDefault="00945698">
            <w:pPr>
              <w:spacing w:after="0" w:line="259" w:lineRule="auto"/>
              <w:ind w:left="0" w:firstLine="0"/>
              <w:rPr>
                <w:del w:id="2804" w:author="Westerlund, Johan" w:date="2020-10-15T12:26:00Z"/>
                <w:lang w:val="en-GB"/>
                <w:rPrChange w:id="2805" w:author="Westerlund, Johan" w:date="2021-04-22T14:05:00Z">
                  <w:rPr>
                    <w:del w:id="2806" w:author="Westerlund, Johan" w:date="2020-10-15T12:26:00Z"/>
                  </w:rPr>
                </w:rPrChange>
              </w:rPr>
            </w:pPr>
            <w:del w:id="2807" w:author="Westerlund, Johan" w:date="2020-10-15T12:26:00Z">
              <w:r w:rsidRPr="00C63958" w:rsidDel="009A779E">
                <w:rPr>
                  <w:b/>
                  <w:sz w:val="20"/>
                  <w:lang w:val="en-GB"/>
                  <w:rPrChange w:id="2808" w:author="Westerlund, Johan" w:date="2021-04-22T14:05:00Z">
                    <w:rPr>
                      <w:b/>
                      <w:sz w:val="20"/>
                    </w:rPr>
                  </w:rPrChange>
                </w:rPr>
                <w:delText xml:space="preserve">Gap Analysis </w:delText>
              </w:r>
            </w:del>
          </w:p>
        </w:tc>
        <w:tc>
          <w:tcPr>
            <w:tcW w:w="7094" w:type="dxa"/>
            <w:tcBorders>
              <w:top w:val="nil"/>
              <w:left w:val="nil"/>
              <w:bottom w:val="nil"/>
              <w:right w:val="nil"/>
            </w:tcBorders>
          </w:tcPr>
          <w:p w14:paraId="476899B5" w14:textId="4D4A6C9E" w:rsidR="00B21364" w:rsidRPr="00C63958" w:rsidDel="009A779E" w:rsidRDefault="00945698">
            <w:pPr>
              <w:spacing w:after="0" w:line="259" w:lineRule="auto"/>
              <w:ind w:left="0" w:firstLine="0"/>
              <w:rPr>
                <w:del w:id="2809" w:author="Westerlund, Johan" w:date="2020-10-15T12:26:00Z"/>
                <w:lang w:val="en-GB"/>
                <w:rPrChange w:id="2810" w:author="Westerlund, Johan" w:date="2021-04-22T14:05:00Z">
                  <w:rPr>
                    <w:del w:id="2811" w:author="Westerlund, Johan" w:date="2020-10-15T12:26:00Z"/>
                  </w:rPr>
                </w:rPrChange>
              </w:rPr>
            </w:pPr>
            <w:del w:id="2812" w:author="Westerlund, Johan" w:date="2020-10-15T12:26:00Z">
              <w:r w:rsidRPr="00C63958" w:rsidDel="009A779E">
                <w:rPr>
                  <w:sz w:val="20"/>
                  <w:lang w:val="en-GB"/>
                  <w:rPrChange w:id="2813" w:author="Westerlund, Johan" w:date="2021-04-22T14:05:00Z">
                    <w:rPr>
                      <w:sz w:val="20"/>
                      <w:lang w:val="en-US"/>
                    </w:rPr>
                  </w:rPrChange>
                </w:rPr>
                <w:delText xml:space="preserve">A business assessment tool enabling a company to compare its actual performance with its potential performance. </w:delText>
              </w:r>
              <w:r w:rsidRPr="00C63958" w:rsidDel="009A779E">
                <w:rPr>
                  <w:sz w:val="20"/>
                  <w:lang w:val="en-GB"/>
                  <w:rPrChange w:id="2814" w:author="Westerlund, Johan" w:date="2021-04-22T14:05:00Z">
                    <w:rPr>
                      <w:sz w:val="20"/>
                    </w:rPr>
                  </w:rPrChange>
                </w:rPr>
                <w:delText xml:space="preserve">Gap analysis naturally flows from benchmarking or other assessments. </w:delText>
              </w:r>
            </w:del>
          </w:p>
        </w:tc>
      </w:tr>
      <w:tr w:rsidR="00B21364" w:rsidRPr="00C63958" w:rsidDel="009A779E" w14:paraId="732FC491" w14:textId="0F21997C">
        <w:trPr>
          <w:trHeight w:val="842"/>
          <w:del w:id="2815" w:author="Westerlund, Johan" w:date="2020-10-15T12:26:00Z"/>
        </w:trPr>
        <w:tc>
          <w:tcPr>
            <w:tcW w:w="3085" w:type="dxa"/>
            <w:tcBorders>
              <w:top w:val="nil"/>
              <w:left w:val="nil"/>
              <w:bottom w:val="nil"/>
              <w:right w:val="nil"/>
            </w:tcBorders>
            <w:vAlign w:val="center"/>
          </w:tcPr>
          <w:p w14:paraId="58B42EE4" w14:textId="0191901C" w:rsidR="00B21364" w:rsidRPr="00C63958" w:rsidDel="009A779E" w:rsidRDefault="00945698">
            <w:pPr>
              <w:spacing w:after="0" w:line="259" w:lineRule="auto"/>
              <w:ind w:left="0" w:firstLine="0"/>
              <w:rPr>
                <w:del w:id="2816" w:author="Westerlund, Johan" w:date="2020-10-15T12:26:00Z"/>
                <w:lang w:val="en-GB"/>
                <w:rPrChange w:id="2817" w:author="Westerlund, Johan" w:date="2021-04-22T14:05:00Z">
                  <w:rPr>
                    <w:del w:id="2818" w:author="Westerlund, Johan" w:date="2020-10-15T12:26:00Z"/>
                  </w:rPr>
                </w:rPrChange>
              </w:rPr>
            </w:pPr>
            <w:del w:id="2819" w:author="Westerlund, Johan" w:date="2020-10-15T12:26:00Z">
              <w:r w:rsidRPr="00C63958" w:rsidDel="009A779E">
                <w:rPr>
                  <w:b/>
                  <w:sz w:val="20"/>
                  <w:lang w:val="en-GB"/>
                  <w:rPrChange w:id="2820" w:author="Westerlund, Johan" w:date="2021-04-22T14:05:00Z">
                    <w:rPr>
                      <w:b/>
                      <w:sz w:val="20"/>
                    </w:rPr>
                  </w:rPrChange>
                </w:rPr>
                <w:delText xml:space="preserve">Governance Framework </w:delText>
              </w:r>
            </w:del>
          </w:p>
        </w:tc>
        <w:tc>
          <w:tcPr>
            <w:tcW w:w="7094" w:type="dxa"/>
            <w:tcBorders>
              <w:top w:val="nil"/>
              <w:left w:val="nil"/>
              <w:bottom w:val="nil"/>
              <w:right w:val="nil"/>
            </w:tcBorders>
          </w:tcPr>
          <w:p w14:paraId="1377BA38" w14:textId="13AA80F3" w:rsidR="00B21364" w:rsidRPr="00C63958" w:rsidDel="009A779E" w:rsidRDefault="00945698">
            <w:pPr>
              <w:spacing w:after="0" w:line="259" w:lineRule="auto"/>
              <w:ind w:left="0" w:firstLine="0"/>
              <w:rPr>
                <w:del w:id="2821" w:author="Westerlund, Johan" w:date="2020-10-15T12:26:00Z"/>
                <w:lang w:val="en-GB"/>
                <w:rPrChange w:id="2822" w:author="Westerlund, Johan" w:date="2021-04-22T14:05:00Z">
                  <w:rPr>
                    <w:del w:id="2823" w:author="Westerlund, Johan" w:date="2020-10-15T12:26:00Z"/>
                    <w:lang w:val="en-US"/>
                  </w:rPr>
                </w:rPrChange>
              </w:rPr>
            </w:pPr>
            <w:del w:id="2824" w:author="Westerlund, Johan" w:date="2020-10-15T12:26:00Z">
              <w:r w:rsidRPr="00C63958" w:rsidDel="009A779E">
                <w:rPr>
                  <w:sz w:val="20"/>
                  <w:lang w:val="en-GB"/>
                  <w:rPrChange w:id="2825" w:author="Westerlund, Johan" w:date="2021-04-22T14:05:00Z">
                    <w:rPr>
                      <w:sz w:val="20"/>
                      <w:lang w:val="en-US"/>
                    </w:rPr>
                  </w:rPrChange>
                </w:rPr>
                <w:delText xml:space="preserve">A set of responsibilities and practices, policies and procedures, exercised by an authority to provide strategic directive, ensure objectives manage risk and use resources responsibly and with accountability. </w:delText>
              </w:r>
            </w:del>
          </w:p>
        </w:tc>
      </w:tr>
      <w:tr w:rsidR="00B21364" w:rsidRPr="00C63958" w:rsidDel="009A779E" w14:paraId="3C4C54F6" w14:textId="3E34E12E">
        <w:trPr>
          <w:trHeight w:val="560"/>
          <w:del w:id="2826" w:author="Westerlund, Johan" w:date="2020-10-15T12:26:00Z"/>
        </w:trPr>
        <w:tc>
          <w:tcPr>
            <w:tcW w:w="3085" w:type="dxa"/>
            <w:tcBorders>
              <w:top w:val="nil"/>
              <w:left w:val="nil"/>
              <w:bottom w:val="nil"/>
              <w:right w:val="nil"/>
            </w:tcBorders>
            <w:vAlign w:val="center"/>
          </w:tcPr>
          <w:p w14:paraId="0A94E0CC" w14:textId="730252A3" w:rsidR="00B21364" w:rsidRPr="00C63958" w:rsidDel="009A779E" w:rsidRDefault="00945698">
            <w:pPr>
              <w:spacing w:after="0" w:line="259" w:lineRule="auto"/>
              <w:ind w:left="0" w:firstLine="0"/>
              <w:rPr>
                <w:del w:id="2827" w:author="Westerlund, Johan" w:date="2020-10-15T12:26:00Z"/>
                <w:lang w:val="en-GB"/>
                <w:rPrChange w:id="2828" w:author="Westerlund, Johan" w:date="2021-04-22T14:05:00Z">
                  <w:rPr>
                    <w:del w:id="2829" w:author="Westerlund, Johan" w:date="2020-10-15T12:26:00Z"/>
                  </w:rPr>
                </w:rPrChange>
              </w:rPr>
            </w:pPr>
            <w:del w:id="2830" w:author="Westerlund, Johan" w:date="2020-10-15T12:26:00Z">
              <w:r w:rsidRPr="00C63958" w:rsidDel="009A779E">
                <w:rPr>
                  <w:b/>
                  <w:sz w:val="20"/>
                  <w:lang w:val="en-GB"/>
                  <w:rPrChange w:id="2831" w:author="Westerlund, Johan" w:date="2021-04-22T14:05:00Z">
                    <w:rPr>
                      <w:b/>
                      <w:sz w:val="20"/>
                    </w:rPr>
                  </w:rPrChange>
                </w:rPr>
                <w:delText xml:space="preserve">Performance Measurement </w:delText>
              </w:r>
            </w:del>
          </w:p>
        </w:tc>
        <w:tc>
          <w:tcPr>
            <w:tcW w:w="7094" w:type="dxa"/>
            <w:tcBorders>
              <w:top w:val="nil"/>
              <w:left w:val="nil"/>
              <w:bottom w:val="nil"/>
              <w:right w:val="nil"/>
            </w:tcBorders>
          </w:tcPr>
          <w:p w14:paraId="0C8097CD" w14:textId="2AC0B6E3" w:rsidR="00B21364" w:rsidRPr="00C63958" w:rsidDel="009A779E" w:rsidRDefault="00945698">
            <w:pPr>
              <w:spacing w:after="0" w:line="259" w:lineRule="auto"/>
              <w:ind w:left="0" w:firstLine="0"/>
              <w:rPr>
                <w:del w:id="2832" w:author="Westerlund, Johan" w:date="2020-10-15T12:26:00Z"/>
                <w:lang w:val="en-GB"/>
                <w:rPrChange w:id="2833" w:author="Westerlund, Johan" w:date="2021-04-22T14:05:00Z">
                  <w:rPr>
                    <w:del w:id="2834" w:author="Westerlund, Johan" w:date="2020-10-15T12:26:00Z"/>
                    <w:lang w:val="en-US"/>
                  </w:rPr>
                </w:rPrChange>
              </w:rPr>
            </w:pPr>
            <w:del w:id="2835" w:author="Westerlund, Johan" w:date="2020-10-15T12:26:00Z">
              <w:r w:rsidRPr="00C63958" w:rsidDel="009A779E">
                <w:rPr>
                  <w:sz w:val="20"/>
                  <w:lang w:val="en-GB"/>
                  <w:rPrChange w:id="2836" w:author="Westerlund, Johan" w:date="2021-04-22T14:05:00Z">
                    <w:rPr>
                      <w:sz w:val="20"/>
                      <w:lang w:val="en-US"/>
                    </w:rPr>
                  </w:rPrChange>
                </w:rPr>
                <w:delText xml:space="preserve">The use of statistical evidence to determine progress toward specific defined organisational objectives. </w:delText>
              </w:r>
            </w:del>
          </w:p>
        </w:tc>
      </w:tr>
      <w:tr w:rsidR="00B21364" w:rsidRPr="00C63958" w:rsidDel="009A779E" w14:paraId="62200C43" w14:textId="7D2D53F2">
        <w:trPr>
          <w:trHeight w:val="842"/>
          <w:del w:id="2837" w:author="Westerlund, Johan" w:date="2020-10-15T12:26:00Z"/>
        </w:trPr>
        <w:tc>
          <w:tcPr>
            <w:tcW w:w="3085" w:type="dxa"/>
            <w:tcBorders>
              <w:top w:val="nil"/>
              <w:left w:val="nil"/>
              <w:bottom w:val="nil"/>
              <w:right w:val="nil"/>
            </w:tcBorders>
            <w:vAlign w:val="center"/>
          </w:tcPr>
          <w:p w14:paraId="576431C4" w14:textId="20547FB3" w:rsidR="00B21364" w:rsidRPr="00C63958" w:rsidDel="009A779E" w:rsidRDefault="00945698">
            <w:pPr>
              <w:spacing w:after="0" w:line="259" w:lineRule="auto"/>
              <w:ind w:left="0" w:firstLine="0"/>
              <w:rPr>
                <w:del w:id="2838" w:author="Westerlund, Johan" w:date="2020-10-15T12:26:00Z"/>
                <w:lang w:val="en-GB"/>
                <w:rPrChange w:id="2839" w:author="Westerlund, Johan" w:date="2021-04-22T14:05:00Z">
                  <w:rPr>
                    <w:del w:id="2840" w:author="Westerlund, Johan" w:date="2020-10-15T12:26:00Z"/>
                  </w:rPr>
                </w:rPrChange>
              </w:rPr>
            </w:pPr>
            <w:del w:id="2841" w:author="Westerlund, Johan" w:date="2020-10-15T12:26:00Z">
              <w:r w:rsidRPr="00C63958" w:rsidDel="009A779E">
                <w:rPr>
                  <w:b/>
                  <w:sz w:val="20"/>
                  <w:lang w:val="en-GB"/>
                  <w:rPrChange w:id="2842" w:author="Westerlund, Johan" w:date="2021-04-22T14:05:00Z">
                    <w:rPr>
                      <w:b/>
                      <w:sz w:val="20"/>
                    </w:rPr>
                  </w:rPrChange>
                </w:rPr>
                <w:delText xml:space="preserve">Quality Manual </w:delText>
              </w:r>
            </w:del>
          </w:p>
        </w:tc>
        <w:tc>
          <w:tcPr>
            <w:tcW w:w="7094" w:type="dxa"/>
            <w:tcBorders>
              <w:top w:val="nil"/>
              <w:left w:val="nil"/>
              <w:bottom w:val="nil"/>
              <w:right w:val="nil"/>
            </w:tcBorders>
          </w:tcPr>
          <w:p w14:paraId="39D60239" w14:textId="481C3515" w:rsidR="00B21364" w:rsidRPr="00C63958" w:rsidDel="009A779E" w:rsidRDefault="00945698">
            <w:pPr>
              <w:spacing w:after="0" w:line="259" w:lineRule="auto"/>
              <w:ind w:left="0" w:firstLine="0"/>
              <w:rPr>
                <w:del w:id="2843" w:author="Westerlund, Johan" w:date="2020-10-15T12:26:00Z"/>
                <w:lang w:val="en-GB"/>
                <w:rPrChange w:id="2844" w:author="Westerlund, Johan" w:date="2021-04-22T14:05:00Z">
                  <w:rPr>
                    <w:del w:id="2845" w:author="Westerlund, Johan" w:date="2020-10-15T12:26:00Z"/>
                    <w:lang w:val="en-US"/>
                  </w:rPr>
                </w:rPrChange>
              </w:rPr>
            </w:pPr>
            <w:del w:id="2846" w:author="Westerlund, Johan" w:date="2020-10-15T12:26:00Z">
              <w:r w:rsidRPr="00C63958" w:rsidDel="009A779E">
                <w:rPr>
                  <w:sz w:val="20"/>
                  <w:lang w:val="en-GB"/>
                  <w:rPrChange w:id="2847" w:author="Westerlund, Johan" w:date="2021-04-22T14:05:00Z">
                    <w:rPr>
                      <w:sz w:val="20"/>
                      <w:lang w:val="en-US"/>
                    </w:rPr>
                  </w:rPrChange>
                </w:rPr>
                <w:delText>Documentation that identifies the processes and procedures, technical instructions, indicators, records, forms of measurement, monitoring analysis and improvement to ensure that stakeholder requirements, needs and expectations are met.</w:delText>
              </w:r>
            </w:del>
            <w:del w:id="2848" w:author="Westerlund, Johan" w:date="2020-10-15T12:16:00Z">
              <w:r w:rsidRPr="00C63958" w:rsidDel="00867009">
                <w:rPr>
                  <w:sz w:val="20"/>
                  <w:lang w:val="en-GB"/>
                  <w:rPrChange w:id="2849" w:author="Westerlund, Johan" w:date="2021-04-22T14:05:00Z">
                    <w:rPr>
                      <w:sz w:val="20"/>
                      <w:lang w:val="en-US"/>
                    </w:rPr>
                  </w:rPrChange>
                </w:rPr>
                <w:delText xml:space="preserve">   </w:delText>
              </w:r>
            </w:del>
          </w:p>
        </w:tc>
      </w:tr>
      <w:tr w:rsidR="00B21364" w:rsidRPr="00C63958" w:rsidDel="009A779E" w14:paraId="7152C2DC" w14:textId="53A317EB">
        <w:trPr>
          <w:trHeight w:val="562"/>
          <w:del w:id="2850" w:author="Westerlund, Johan" w:date="2020-10-15T12:26:00Z"/>
        </w:trPr>
        <w:tc>
          <w:tcPr>
            <w:tcW w:w="3085" w:type="dxa"/>
            <w:tcBorders>
              <w:top w:val="nil"/>
              <w:left w:val="nil"/>
              <w:bottom w:val="nil"/>
              <w:right w:val="nil"/>
            </w:tcBorders>
            <w:vAlign w:val="center"/>
          </w:tcPr>
          <w:p w14:paraId="02835217" w14:textId="78004ED0" w:rsidR="00B21364" w:rsidRPr="00C63958" w:rsidDel="009A779E" w:rsidRDefault="00945698">
            <w:pPr>
              <w:spacing w:after="0" w:line="259" w:lineRule="auto"/>
              <w:ind w:left="0" w:firstLine="0"/>
              <w:rPr>
                <w:del w:id="2851" w:author="Westerlund, Johan" w:date="2020-10-15T12:26:00Z"/>
                <w:lang w:val="en-GB"/>
                <w:rPrChange w:id="2852" w:author="Westerlund, Johan" w:date="2021-04-22T14:05:00Z">
                  <w:rPr>
                    <w:del w:id="2853" w:author="Westerlund, Johan" w:date="2020-10-15T12:26:00Z"/>
                  </w:rPr>
                </w:rPrChange>
              </w:rPr>
            </w:pPr>
            <w:del w:id="2854" w:author="Westerlund, Johan" w:date="2020-10-15T12:26:00Z">
              <w:r w:rsidRPr="00C63958" w:rsidDel="009A779E">
                <w:rPr>
                  <w:b/>
                  <w:sz w:val="20"/>
                  <w:lang w:val="en-GB"/>
                  <w:rPrChange w:id="2855" w:author="Westerlund, Johan" w:date="2021-04-22T14:05:00Z">
                    <w:rPr>
                      <w:b/>
                      <w:sz w:val="20"/>
                    </w:rPr>
                  </w:rPrChange>
                </w:rPr>
                <w:delText xml:space="preserve">Record Keeping </w:delText>
              </w:r>
            </w:del>
          </w:p>
        </w:tc>
        <w:tc>
          <w:tcPr>
            <w:tcW w:w="7094" w:type="dxa"/>
            <w:tcBorders>
              <w:top w:val="nil"/>
              <w:left w:val="nil"/>
              <w:bottom w:val="nil"/>
              <w:right w:val="nil"/>
            </w:tcBorders>
          </w:tcPr>
          <w:p w14:paraId="02F0F77A" w14:textId="2A1DC88A" w:rsidR="00B21364" w:rsidRPr="00C63958" w:rsidDel="009A779E" w:rsidRDefault="00945698">
            <w:pPr>
              <w:spacing w:after="0" w:line="259" w:lineRule="auto"/>
              <w:ind w:left="0" w:firstLine="0"/>
              <w:rPr>
                <w:del w:id="2856" w:author="Westerlund, Johan" w:date="2020-10-15T12:26:00Z"/>
                <w:lang w:val="en-GB"/>
                <w:rPrChange w:id="2857" w:author="Westerlund, Johan" w:date="2021-04-22T14:05:00Z">
                  <w:rPr>
                    <w:del w:id="2858" w:author="Westerlund, Johan" w:date="2020-10-15T12:26:00Z"/>
                    <w:lang w:val="en-US"/>
                  </w:rPr>
                </w:rPrChange>
              </w:rPr>
            </w:pPr>
            <w:del w:id="2859" w:author="Westerlund, Johan" w:date="2020-10-15T12:26:00Z">
              <w:r w:rsidRPr="00C63958" w:rsidDel="009A779E">
                <w:rPr>
                  <w:sz w:val="20"/>
                  <w:lang w:val="en-GB"/>
                  <w:rPrChange w:id="2860" w:author="Westerlund, Johan" w:date="2021-04-22T14:05:00Z">
                    <w:rPr>
                      <w:sz w:val="20"/>
                      <w:lang w:val="en-US"/>
                    </w:rPr>
                  </w:rPrChange>
                </w:rPr>
                <w:delText xml:space="preserve">Making and maintaining complete, accurate and reliable documented evidence of business activities.  </w:delText>
              </w:r>
            </w:del>
          </w:p>
        </w:tc>
      </w:tr>
      <w:tr w:rsidR="00B21364" w:rsidRPr="00C63958" w:rsidDel="009A779E" w14:paraId="304E69D0" w14:textId="711515FB">
        <w:trPr>
          <w:trHeight w:val="281"/>
          <w:del w:id="2861" w:author="Westerlund, Johan" w:date="2020-10-15T12:26:00Z"/>
        </w:trPr>
        <w:tc>
          <w:tcPr>
            <w:tcW w:w="3085" w:type="dxa"/>
            <w:tcBorders>
              <w:top w:val="nil"/>
              <w:left w:val="nil"/>
              <w:bottom w:val="nil"/>
              <w:right w:val="nil"/>
            </w:tcBorders>
          </w:tcPr>
          <w:p w14:paraId="0F0A63F6" w14:textId="5CDC4579" w:rsidR="00B21364" w:rsidRPr="00C63958" w:rsidDel="009A779E" w:rsidRDefault="00945698">
            <w:pPr>
              <w:spacing w:after="0" w:line="259" w:lineRule="auto"/>
              <w:ind w:left="0" w:firstLine="0"/>
              <w:rPr>
                <w:del w:id="2862" w:author="Westerlund, Johan" w:date="2020-10-15T12:26:00Z"/>
                <w:lang w:val="en-GB"/>
                <w:rPrChange w:id="2863" w:author="Westerlund, Johan" w:date="2021-04-22T14:05:00Z">
                  <w:rPr>
                    <w:del w:id="2864" w:author="Westerlund, Johan" w:date="2020-10-15T12:26:00Z"/>
                  </w:rPr>
                </w:rPrChange>
              </w:rPr>
            </w:pPr>
            <w:del w:id="2865" w:author="Westerlund, Johan" w:date="2020-10-15T12:26:00Z">
              <w:r w:rsidRPr="00C63958" w:rsidDel="009A779E">
                <w:rPr>
                  <w:b/>
                  <w:sz w:val="20"/>
                  <w:lang w:val="en-GB"/>
                  <w:rPrChange w:id="2866" w:author="Westerlund, Johan" w:date="2021-04-22T14:05:00Z">
                    <w:rPr>
                      <w:b/>
                      <w:sz w:val="20"/>
                    </w:rPr>
                  </w:rPrChange>
                </w:rPr>
                <w:delText xml:space="preserve">Risk Management </w:delText>
              </w:r>
            </w:del>
          </w:p>
        </w:tc>
        <w:tc>
          <w:tcPr>
            <w:tcW w:w="7094" w:type="dxa"/>
            <w:tcBorders>
              <w:top w:val="nil"/>
              <w:left w:val="nil"/>
              <w:bottom w:val="nil"/>
              <w:right w:val="nil"/>
            </w:tcBorders>
          </w:tcPr>
          <w:p w14:paraId="1CA991E3" w14:textId="2EAE558F" w:rsidR="00B21364" w:rsidRPr="00C63958" w:rsidDel="009A779E" w:rsidRDefault="00945698">
            <w:pPr>
              <w:spacing w:after="0" w:line="259" w:lineRule="auto"/>
              <w:ind w:left="0" w:firstLine="0"/>
              <w:rPr>
                <w:del w:id="2867" w:author="Westerlund, Johan" w:date="2020-10-15T12:26:00Z"/>
                <w:lang w:val="en-GB"/>
                <w:rPrChange w:id="2868" w:author="Westerlund, Johan" w:date="2021-04-22T14:05:00Z">
                  <w:rPr>
                    <w:del w:id="2869" w:author="Westerlund, Johan" w:date="2020-10-15T12:26:00Z"/>
                    <w:lang w:val="en-US"/>
                  </w:rPr>
                </w:rPrChange>
              </w:rPr>
            </w:pPr>
            <w:del w:id="2870" w:author="Westerlund, Johan" w:date="2020-10-15T12:26:00Z">
              <w:r w:rsidRPr="00C63958" w:rsidDel="009A779E">
                <w:rPr>
                  <w:sz w:val="20"/>
                  <w:lang w:val="en-GB"/>
                  <w:rPrChange w:id="2871" w:author="Westerlund, Johan" w:date="2021-04-22T14:05:00Z">
                    <w:rPr>
                      <w:sz w:val="20"/>
                      <w:lang w:val="en-US"/>
                    </w:rPr>
                  </w:rPrChange>
                </w:rPr>
                <w:delText>Process of measuring or assessing risk and developing strategies to manage the risk.</w:delText>
              </w:r>
            </w:del>
          </w:p>
        </w:tc>
      </w:tr>
      <w:tr w:rsidR="00B21364" w:rsidRPr="00C63958" w:rsidDel="009A779E" w14:paraId="78685D6F" w14:textId="1F85C393">
        <w:trPr>
          <w:trHeight w:val="562"/>
          <w:del w:id="2872" w:author="Westerlund, Johan" w:date="2020-10-15T12:26:00Z"/>
        </w:trPr>
        <w:tc>
          <w:tcPr>
            <w:tcW w:w="3085" w:type="dxa"/>
            <w:tcBorders>
              <w:top w:val="nil"/>
              <w:left w:val="nil"/>
              <w:bottom w:val="nil"/>
              <w:right w:val="nil"/>
            </w:tcBorders>
          </w:tcPr>
          <w:p w14:paraId="4B3E1AD1" w14:textId="003AE300" w:rsidR="00B21364" w:rsidRPr="00C63958" w:rsidDel="009A779E" w:rsidRDefault="00945698">
            <w:pPr>
              <w:spacing w:after="17" w:line="259" w:lineRule="auto"/>
              <w:ind w:left="0" w:firstLine="0"/>
              <w:rPr>
                <w:del w:id="2873" w:author="Westerlund, Johan" w:date="2020-10-15T12:26:00Z"/>
                <w:lang w:val="en-GB"/>
                <w:rPrChange w:id="2874" w:author="Westerlund, Johan" w:date="2021-04-22T14:05:00Z">
                  <w:rPr>
                    <w:del w:id="2875" w:author="Westerlund, Johan" w:date="2020-10-15T12:26:00Z"/>
                    <w:lang w:val="en-US"/>
                  </w:rPr>
                </w:rPrChange>
              </w:rPr>
            </w:pPr>
            <w:del w:id="2876" w:author="Westerlund, Johan" w:date="2020-10-15T12:26:00Z">
              <w:r w:rsidRPr="00C63958" w:rsidDel="009A779E">
                <w:rPr>
                  <w:b/>
                  <w:sz w:val="20"/>
                  <w:lang w:val="en-GB"/>
                  <w:rPrChange w:id="2877" w:author="Westerlund, Johan" w:date="2021-04-22T14:05:00Z">
                    <w:rPr>
                      <w:b/>
                      <w:sz w:val="20"/>
                      <w:lang w:val="en-US"/>
                    </w:rPr>
                  </w:rPrChange>
                </w:rPr>
                <w:delText xml:space="preserve">Strengths, Weaknesses, </w:delText>
              </w:r>
            </w:del>
          </w:p>
          <w:p w14:paraId="28979DFE" w14:textId="52D721E3" w:rsidR="00B21364" w:rsidRPr="00C63958" w:rsidDel="009A779E" w:rsidRDefault="00945698">
            <w:pPr>
              <w:spacing w:after="0" w:line="259" w:lineRule="auto"/>
              <w:ind w:left="0" w:firstLine="0"/>
              <w:rPr>
                <w:del w:id="2878" w:author="Westerlund, Johan" w:date="2020-10-15T12:26:00Z"/>
                <w:lang w:val="en-GB"/>
                <w:rPrChange w:id="2879" w:author="Westerlund, Johan" w:date="2021-04-22T14:05:00Z">
                  <w:rPr>
                    <w:del w:id="2880" w:author="Westerlund, Johan" w:date="2020-10-15T12:26:00Z"/>
                    <w:lang w:val="en-US"/>
                  </w:rPr>
                </w:rPrChange>
              </w:rPr>
            </w:pPr>
            <w:del w:id="2881" w:author="Westerlund, Johan" w:date="2020-10-15T12:26:00Z">
              <w:r w:rsidRPr="00C63958" w:rsidDel="009A779E">
                <w:rPr>
                  <w:b/>
                  <w:sz w:val="20"/>
                  <w:lang w:val="en-GB"/>
                  <w:rPrChange w:id="2882" w:author="Westerlund, Johan" w:date="2021-04-22T14:05:00Z">
                    <w:rPr>
                      <w:b/>
                      <w:sz w:val="20"/>
                      <w:lang w:val="en-US"/>
                    </w:rPr>
                  </w:rPrChange>
                </w:rPr>
                <w:delText xml:space="preserve">Opportunities and Threats </w:delText>
              </w:r>
            </w:del>
          </w:p>
        </w:tc>
        <w:tc>
          <w:tcPr>
            <w:tcW w:w="7094" w:type="dxa"/>
            <w:tcBorders>
              <w:top w:val="nil"/>
              <w:left w:val="nil"/>
              <w:bottom w:val="nil"/>
              <w:right w:val="nil"/>
            </w:tcBorders>
          </w:tcPr>
          <w:p w14:paraId="5B94D97C" w14:textId="3A606815" w:rsidR="00B21364" w:rsidRPr="00C63958" w:rsidDel="009A779E" w:rsidRDefault="00945698">
            <w:pPr>
              <w:spacing w:after="0" w:line="259" w:lineRule="auto"/>
              <w:ind w:left="0" w:firstLine="0"/>
              <w:rPr>
                <w:del w:id="2883" w:author="Westerlund, Johan" w:date="2020-10-15T12:26:00Z"/>
                <w:lang w:val="en-GB"/>
                <w:rPrChange w:id="2884" w:author="Westerlund, Johan" w:date="2021-04-22T14:05:00Z">
                  <w:rPr>
                    <w:del w:id="2885" w:author="Westerlund, Johan" w:date="2020-10-15T12:26:00Z"/>
                    <w:lang w:val="en-US"/>
                  </w:rPr>
                </w:rPrChange>
              </w:rPr>
            </w:pPr>
            <w:del w:id="2886" w:author="Westerlund, Johan" w:date="2020-10-15T12:26:00Z">
              <w:r w:rsidRPr="00C63958" w:rsidDel="009A779E">
                <w:rPr>
                  <w:sz w:val="20"/>
                  <w:lang w:val="en-GB"/>
                  <w:rPrChange w:id="2887" w:author="Westerlund, Johan" w:date="2021-04-22T14:05:00Z">
                    <w:rPr>
                      <w:sz w:val="20"/>
                      <w:lang w:val="en-US"/>
                    </w:rPr>
                  </w:rPrChange>
                </w:rPr>
                <w:delText xml:space="preserve">Analysis process to identify areas for improvement and assist with the definition of the strategic and other processes in support of the business activities.  </w:delText>
              </w:r>
            </w:del>
          </w:p>
        </w:tc>
      </w:tr>
      <w:tr w:rsidR="00B21364" w:rsidRPr="00C63958" w:rsidDel="009A779E" w14:paraId="59295ABD" w14:textId="07ADCE9C">
        <w:trPr>
          <w:trHeight w:val="523"/>
          <w:del w:id="2888" w:author="Westerlund, Johan" w:date="2020-10-15T12:26:00Z"/>
        </w:trPr>
        <w:tc>
          <w:tcPr>
            <w:tcW w:w="3085" w:type="dxa"/>
            <w:tcBorders>
              <w:top w:val="nil"/>
              <w:left w:val="nil"/>
              <w:bottom w:val="nil"/>
              <w:right w:val="nil"/>
            </w:tcBorders>
          </w:tcPr>
          <w:p w14:paraId="56D56109" w14:textId="1E5C3FC8" w:rsidR="00B21364" w:rsidRPr="00C63958" w:rsidDel="009A779E" w:rsidRDefault="00945698">
            <w:pPr>
              <w:spacing w:after="17" w:line="259" w:lineRule="auto"/>
              <w:ind w:left="0" w:firstLine="0"/>
              <w:rPr>
                <w:del w:id="2889" w:author="Westerlund, Johan" w:date="2020-10-15T12:26:00Z"/>
                <w:lang w:val="en-GB"/>
                <w:rPrChange w:id="2890" w:author="Westerlund, Johan" w:date="2021-04-22T14:05:00Z">
                  <w:rPr>
                    <w:del w:id="2891" w:author="Westerlund, Johan" w:date="2020-10-15T12:26:00Z"/>
                    <w:lang w:val="en-US"/>
                  </w:rPr>
                </w:rPrChange>
              </w:rPr>
            </w:pPr>
            <w:del w:id="2892" w:author="Westerlund, Johan" w:date="2020-10-15T11:46:00Z">
              <w:r w:rsidRPr="00C63958" w:rsidDel="00386A3E">
                <w:rPr>
                  <w:b/>
                  <w:sz w:val="20"/>
                  <w:lang w:val="en-GB"/>
                  <w:rPrChange w:id="2893" w:author="Westerlund, Johan" w:date="2021-04-22T14:05:00Z">
                    <w:rPr>
                      <w:b/>
                      <w:sz w:val="20"/>
                      <w:lang w:val="en-US"/>
                    </w:rPr>
                  </w:rPrChange>
                </w:rPr>
                <w:delText xml:space="preserve">Voluntary </w:delText>
              </w:r>
            </w:del>
            <w:del w:id="2894" w:author="Westerlund, Johan" w:date="2020-10-15T12:26:00Z">
              <w:r w:rsidRPr="00C63958" w:rsidDel="009A779E">
                <w:rPr>
                  <w:b/>
                  <w:sz w:val="20"/>
                  <w:lang w:val="en-GB"/>
                  <w:rPrChange w:id="2895" w:author="Westerlund, Johan" w:date="2021-04-22T14:05:00Z">
                    <w:rPr>
                      <w:b/>
                      <w:sz w:val="20"/>
                      <w:lang w:val="en-US"/>
                    </w:rPr>
                  </w:rPrChange>
                </w:rPr>
                <w:delText xml:space="preserve">IMO Member State </w:delText>
              </w:r>
            </w:del>
          </w:p>
          <w:p w14:paraId="52F87DE5" w14:textId="4221B07B" w:rsidR="00B21364" w:rsidRPr="00C63958" w:rsidDel="009A779E" w:rsidRDefault="00945698" w:rsidP="00386A3E">
            <w:pPr>
              <w:spacing w:after="0" w:line="259" w:lineRule="auto"/>
              <w:ind w:left="0" w:firstLine="0"/>
              <w:rPr>
                <w:del w:id="2896" w:author="Westerlund, Johan" w:date="2020-10-15T12:26:00Z"/>
                <w:lang w:val="en-GB"/>
                <w:rPrChange w:id="2897" w:author="Westerlund, Johan" w:date="2021-04-22T14:05:00Z">
                  <w:rPr>
                    <w:del w:id="2898" w:author="Westerlund, Johan" w:date="2020-10-15T12:26:00Z"/>
                    <w:lang w:val="en-US"/>
                  </w:rPr>
                </w:rPrChange>
              </w:rPr>
            </w:pPr>
            <w:del w:id="2899" w:author="Westerlund, Johan" w:date="2020-10-15T12:26:00Z">
              <w:r w:rsidRPr="00C63958" w:rsidDel="009A779E">
                <w:rPr>
                  <w:b/>
                  <w:sz w:val="20"/>
                  <w:lang w:val="en-GB"/>
                  <w:rPrChange w:id="2900" w:author="Westerlund, Johan" w:date="2021-04-22T14:05:00Z">
                    <w:rPr>
                      <w:b/>
                      <w:sz w:val="20"/>
                      <w:lang w:val="en-US"/>
                    </w:rPr>
                  </w:rPrChange>
                </w:rPr>
                <w:delText>Audit Scheme</w:delText>
              </w:r>
            </w:del>
            <w:del w:id="2901" w:author="Westerlund, Johan" w:date="2020-10-15T11:46:00Z">
              <w:r w:rsidRPr="00C63958" w:rsidDel="00386A3E">
                <w:rPr>
                  <w:b/>
                  <w:sz w:val="20"/>
                  <w:lang w:val="en-GB"/>
                  <w:rPrChange w:id="2902" w:author="Westerlund, Johan" w:date="2021-04-22T14:05:00Z">
                    <w:rPr>
                      <w:b/>
                      <w:sz w:val="20"/>
                      <w:lang w:val="en-US"/>
                    </w:rPr>
                  </w:rPrChange>
                </w:rPr>
                <w:delText xml:space="preserve">  </w:delText>
              </w:r>
            </w:del>
          </w:p>
        </w:tc>
        <w:tc>
          <w:tcPr>
            <w:tcW w:w="7094" w:type="dxa"/>
            <w:tcBorders>
              <w:top w:val="nil"/>
              <w:left w:val="nil"/>
              <w:bottom w:val="nil"/>
              <w:right w:val="nil"/>
            </w:tcBorders>
            <w:vAlign w:val="center"/>
          </w:tcPr>
          <w:p w14:paraId="22029C0D" w14:textId="1C6271A0" w:rsidR="00B21364" w:rsidRPr="00C63958" w:rsidDel="009A779E" w:rsidRDefault="00945698" w:rsidP="00386A3E">
            <w:pPr>
              <w:spacing w:after="0" w:line="259" w:lineRule="auto"/>
              <w:ind w:left="0" w:firstLine="0"/>
              <w:rPr>
                <w:del w:id="2903" w:author="Westerlund, Johan" w:date="2020-10-15T12:26:00Z"/>
                <w:lang w:val="en-GB"/>
                <w:rPrChange w:id="2904" w:author="Westerlund, Johan" w:date="2021-04-22T14:05:00Z">
                  <w:rPr>
                    <w:del w:id="2905" w:author="Westerlund, Johan" w:date="2020-10-15T12:26:00Z"/>
                    <w:lang w:val="en-US"/>
                  </w:rPr>
                </w:rPrChange>
              </w:rPr>
            </w:pPr>
            <w:del w:id="2906" w:author="Westerlund, Johan" w:date="2020-10-15T12:26:00Z">
              <w:r w:rsidRPr="00C63958" w:rsidDel="009A779E">
                <w:rPr>
                  <w:sz w:val="20"/>
                  <w:lang w:val="en-GB"/>
                  <w:rPrChange w:id="2907" w:author="Westerlund, Johan" w:date="2021-04-22T14:05:00Z">
                    <w:rPr>
                      <w:sz w:val="20"/>
                      <w:lang w:val="en-US"/>
                    </w:rPr>
                  </w:rPrChange>
                </w:rPr>
                <w:delText xml:space="preserve">(IMO Resolution </w:delText>
              </w:r>
            </w:del>
            <w:del w:id="2908" w:author="Westerlund, Johan" w:date="2020-10-15T11:49:00Z">
              <w:r w:rsidRPr="00C63958" w:rsidDel="00386A3E">
                <w:rPr>
                  <w:sz w:val="20"/>
                  <w:lang w:val="en-GB"/>
                  <w:rPrChange w:id="2909" w:author="Westerlund, Johan" w:date="2021-04-22T14:05:00Z">
                    <w:rPr>
                      <w:sz w:val="20"/>
                      <w:lang w:val="en-US"/>
                    </w:rPr>
                  </w:rPrChange>
                </w:rPr>
                <w:delText>A.973(24) and A.974(24</w:delText>
              </w:r>
            </w:del>
            <w:del w:id="2910" w:author="Westerlund, Johan" w:date="2020-10-15T12:26:00Z">
              <w:r w:rsidRPr="00C63958" w:rsidDel="009A779E">
                <w:rPr>
                  <w:sz w:val="20"/>
                  <w:lang w:val="en-GB"/>
                  <w:rPrChange w:id="2911" w:author="Westerlund, Johan" w:date="2021-04-22T14:05:00Z">
                    <w:rPr>
                      <w:sz w:val="20"/>
                      <w:lang w:val="en-US"/>
                    </w:rPr>
                  </w:rPrChange>
                </w:rPr>
                <w:delText xml:space="preserve">) refer) </w:delText>
              </w:r>
            </w:del>
          </w:p>
        </w:tc>
      </w:tr>
    </w:tbl>
    <w:p w14:paraId="5DDEF522" w14:textId="2F73661E" w:rsidR="00867009" w:rsidRPr="00C63958" w:rsidRDefault="00945698" w:rsidP="00DD3E13">
      <w:pPr>
        <w:numPr>
          <w:ilvl w:val="0"/>
          <w:numId w:val="23"/>
        </w:numPr>
        <w:spacing w:after="0" w:line="259" w:lineRule="auto"/>
        <w:ind w:hanging="709"/>
        <w:rPr>
          <w:lang w:val="en-GB"/>
          <w:rPrChange w:id="2912" w:author="Westerlund, Johan" w:date="2021-04-22T14:05:00Z">
            <w:rPr/>
          </w:rPrChange>
        </w:rPr>
      </w:pPr>
      <w:r w:rsidRPr="00C63958">
        <w:rPr>
          <w:b/>
          <w:color w:val="3F7DC9"/>
          <w:sz w:val="28"/>
          <w:lang w:val="en-GB"/>
          <w:rPrChange w:id="2913" w:author="Westerlund, Johan" w:date="2021-04-22T14:05:00Z">
            <w:rPr>
              <w:b/>
              <w:color w:val="3F7DC9"/>
              <w:sz w:val="28"/>
            </w:rPr>
          </w:rPrChange>
        </w:rPr>
        <w:t xml:space="preserve">ACRONYMS </w:t>
      </w:r>
    </w:p>
    <w:p w14:paraId="475DE574" w14:textId="77777777" w:rsidR="00B21364" w:rsidRPr="00C63958" w:rsidRDefault="00945698">
      <w:pPr>
        <w:spacing w:after="110" w:line="259" w:lineRule="auto"/>
        <w:ind w:left="-30" w:firstLine="0"/>
        <w:rPr>
          <w:lang w:val="en-GB"/>
          <w:rPrChange w:id="2914" w:author="Westerlund, Johan" w:date="2021-04-22T14:05:00Z">
            <w:rPr/>
          </w:rPrChange>
        </w:rPr>
      </w:pPr>
      <w:r w:rsidRPr="00C03868">
        <w:rPr>
          <w:noProof/>
          <w:lang w:val="sv-SE" w:eastAsia="sv-SE"/>
        </w:rPr>
        <mc:AlternateContent>
          <mc:Choice Requires="wpg">
            <w:drawing>
              <wp:inline distT="0" distB="0" distL="0" distR="0" wp14:anchorId="4AC560FB" wp14:editId="11264BC9">
                <wp:extent cx="937260" cy="12192"/>
                <wp:effectExtent l="0" t="0" r="0" b="0"/>
                <wp:docPr id="26059" name="Group 26059"/>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71" name="Shape 32171"/>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6059" style="width:73.8pt;height:0.959961pt;mso-position-horizontal-relative:char;mso-position-vertical-relative:line" coordsize="9372,121">
                <v:shape id="Shape 32172"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C63958">
        <w:rPr>
          <w:lang w:val="en-GB"/>
          <w:rPrChange w:id="2915" w:author="Westerlund, Johan" w:date="2021-04-22T14:05:00Z">
            <w:rPr/>
          </w:rPrChange>
        </w:rPr>
        <w:t xml:space="preserve"> </w:t>
      </w:r>
    </w:p>
    <w:p w14:paraId="783865B5" w14:textId="77777777" w:rsidR="00B21364" w:rsidRPr="00C63958" w:rsidRDefault="00945698">
      <w:pPr>
        <w:tabs>
          <w:tab w:val="center" w:pos="2300"/>
        </w:tabs>
        <w:spacing w:after="63"/>
        <w:ind w:left="-15" w:firstLine="0"/>
        <w:rPr>
          <w:lang w:val="en-GB"/>
          <w:rPrChange w:id="2916" w:author="Westerlund, Johan" w:date="2021-04-22T14:05:00Z">
            <w:rPr>
              <w:lang w:val="en-US"/>
            </w:rPr>
          </w:rPrChange>
        </w:rPr>
      </w:pPr>
      <w:r w:rsidRPr="00C63958">
        <w:rPr>
          <w:lang w:val="en-GB"/>
          <w:rPrChange w:id="2917" w:author="Westerlund, Johan" w:date="2021-04-22T14:05:00Z">
            <w:rPr>
              <w:lang w:val="en-US"/>
            </w:rPr>
          </w:rPrChange>
        </w:rPr>
        <w:t xml:space="preserve">AtoN </w:t>
      </w:r>
      <w:r w:rsidRPr="00C63958">
        <w:rPr>
          <w:lang w:val="en-GB"/>
          <w:rPrChange w:id="2918" w:author="Westerlund, Johan" w:date="2021-04-22T14:05:00Z">
            <w:rPr>
              <w:lang w:val="en-US"/>
            </w:rPr>
          </w:rPrChange>
        </w:rPr>
        <w:tab/>
        <w:t xml:space="preserve">Aid(s) to Navigation </w:t>
      </w:r>
    </w:p>
    <w:p w14:paraId="26A2D767" w14:textId="77777777" w:rsidR="00B21364" w:rsidRPr="00C63958" w:rsidRDefault="00945698">
      <w:pPr>
        <w:tabs>
          <w:tab w:val="center" w:pos="5387"/>
        </w:tabs>
        <w:spacing w:after="63"/>
        <w:ind w:left="-15" w:firstLine="0"/>
        <w:rPr>
          <w:lang w:val="en-GB"/>
          <w:rPrChange w:id="2919" w:author="Westerlund, Johan" w:date="2021-04-22T14:05:00Z">
            <w:rPr>
              <w:lang w:val="en-US"/>
            </w:rPr>
          </w:rPrChange>
        </w:rPr>
      </w:pPr>
      <w:r w:rsidRPr="00C63958">
        <w:rPr>
          <w:lang w:val="en-GB"/>
          <w:rPrChange w:id="2920" w:author="Westerlund, Johan" w:date="2021-04-22T14:05:00Z">
            <w:rPr>
              <w:lang w:val="en-US"/>
            </w:rPr>
          </w:rPrChange>
        </w:rPr>
        <w:t xml:space="preserve">IALA </w:t>
      </w:r>
      <w:r w:rsidRPr="00C63958">
        <w:rPr>
          <w:lang w:val="en-GB"/>
          <w:rPrChange w:id="2921" w:author="Westerlund, Johan" w:date="2021-04-22T14:05:00Z">
            <w:rPr>
              <w:lang w:val="en-US"/>
            </w:rPr>
          </w:rPrChange>
        </w:rPr>
        <w:tab/>
        <w:t xml:space="preserve">International Association of Marine Aids to Navigation and Lighthouse Authorities ‐ AISM </w:t>
      </w:r>
    </w:p>
    <w:p w14:paraId="502E4DA1" w14:textId="77777777" w:rsidR="00B21364" w:rsidRPr="00C63958" w:rsidRDefault="00945698">
      <w:pPr>
        <w:tabs>
          <w:tab w:val="center" w:pos="3038"/>
        </w:tabs>
        <w:spacing w:after="63"/>
        <w:ind w:left="-15" w:firstLine="0"/>
        <w:rPr>
          <w:lang w:val="en-GB"/>
          <w:rPrChange w:id="2922" w:author="Westerlund, Johan" w:date="2021-04-22T14:05:00Z">
            <w:rPr>
              <w:lang w:val="en-US"/>
            </w:rPr>
          </w:rPrChange>
        </w:rPr>
      </w:pPr>
      <w:r w:rsidRPr="00C63958">
        <w:rPr>
          <w:lang w:val="en-GB"/>
          <w:rPrChange w:id="2923" w:author="Westerlund, Johan" w:date="2021-04-22T14:05:00Z">
            <w:rPr>
              <w:lang w:val="en-US"/>
            </w:rPr>
          </w:rPrChange>
        </w:rPr>
        <w:t xml:space="preserve">IMO </w:t>
      </w:r>
      <w:r w:rsidRPr="00C63958">
        <w:rPr>
          <w:lang w:val="en-GB"/>
          <w:rPrChange w:id="2924" w:author="Westerlund, Johan" w:date="2021-04-22T14:05:00Z">
            <w:rPr>
              <w:lang w:val="en-US"/>
            </w:rPr>
          </w:rPrChange>
        </w:rPr>
        <w:tab/>
        <w:t xml:space="preserve">International Maritime Organization </w:t>
      </w:r>
    </w:p>
    <w:p w14:paraId="1B64F0B5" w14:textId="77777777" w:rsidR="00B21364" w:rsidRPr="00C63958" w:rsidRDefault="00945698">
      <w:pPr>
        <w:tabs>
          <w:tab w:val="center" w:pos="3325"/>
        </w:tabs>
        <w:spacing w:after="62"/>
        <w:ind w:left="-15" w:firstLine="0"/>
        <w:rPr>
          <w:lang w:val="en-GB"/>
          <w:rPrChange w:id="2925" w:author="Westerlund, Johan" w:date="2021-04-22T14:05:00Z">
            <w:rPr>
              <w:lang w:val="en-US"/>
            </w:rPr>
          </w:rPrChange>
        </w:rPr>
      </w:pPr>
      <w:r w:rsidRPr="00C63958">
        <w:rPr>
          <w:lang w:val="en-GB"/>
          <w:rPrChange w:id="2926" w:author="Westerlund, Johan" w:date="2021-04-22T14:05:00Z">
            <w:rPr>
              <w:lang w:val="en-US"/>
            </w:rPr>
          </w:rPrChange>
        </w:rPr>
        <w:t xml:space="preserve">ISO </w:t>
      </w:r>
      <w:r w:rsidRPr="00C63958">
        <w:rPr>
          <w:lang w:val="en-GB"/>
          <w:rPrChange w:id="2927" w:author="Westerlund, Johan" w:date="2021-04-22T14:05:00Z">
            <w:rPr>
              <w:lang w:val="en-US"/>
            </w:rPr>
          </w:rPrChange>
        </w:rPr>
        <w:tab/>
        <w:t xml:space="preserve">International Standardization Organisation </w:t>
      </w:r>
    </w:p>
    <w:p w14:paraId="0A7313B8" w14:textId="77777777" w:rsidR="00B21364" w:rsidRPr="00C63958" w:rsidRDefault="00945698">
      <w:pPr>
        <w:tabs>
          <w:tab w:val="center" w:pos="2989"/>
        </w:tabs>
        <w:ind w:left="-15" w:firstLine="0"/>
        <w:rPr>
          <w:lang w:val="en-GB"/>
          <w:rPrChange w:id="2928" w:author="Westerlund, Johan" w:date="2021-04-22T14:05:00Z">
            <w:rPr>
              <w:lang w:val="en-US"/>
            </w:rPr>
          </w:rPrChange>
        </w:rPr>
      </w:pPr>
      <w:r w:rsidRPr="00C63958">
        <w:rPr>
          <w:lang w:val="en-GB"/>
          <w:rPrChange w:id="2929" w:author="Westerlund, Johan" w:date="2021-04-22T14:05:00Z">
            <w:rPr>
              <w:lang w:val="en-US"/>
            </w:rPr>
          </w:rPrChange>
        </w:rPr>
        <w:t xml:space="preserve">NGO </w:t>
      </w:r>
      <w:r w:rsidRPr="00C63958">
        <w:rPr>
          <w:lang w:val="en-GB"/>
          <w:rPrChange w:id="2930" w:author="Westerlund, Johan" w:date="2021-04-22T14:05:00Z">
            <w:rPr>
              <w:lang w:val="en-US"/>
            </w:rPr>
          </w:rPrChange>
        </w:rPr>
        <w:tab/>
        <w:t xml:space="preserve">Non‐Governmental Organisation(s) </w:t>
      </w:r>
    </w:p>
    <w:p w14:paraId="7BC823A7" w14:textId="77777777" w:rsidR="00B21364" w:rsidRPr="00C63958" w:rsidRDefault="00945698">
      <w:pPr>
        <w:tabs>
          <w:tab w:val="center" w:pos="2823"/>
        </w:tabs>
        <w:spacing w:after="74"/>
        <w:ind w:left="-15" w:firstLine="0"/>
        <w:rPr>
          <w:lang w:val="en-GB"/>
          <w:rPrChange w:id="2931" w:author="Westerlund, Johan" w:date="2021-04-22T14:05:00Z">
            <w:rPr>
              <w:lang w:val="en-US"/>
            </w:rPr>
          </w:rPrChange>
        </w:rPr>
      </w:pPr>
      <w:r w:rsidRPr="00C63958">
        <w:rPr>
          <w:lang w:val="en-GB"/>
          <w:rPrChange w:id="2932" w:author="Westerlund, Johan" w:date="2021-04-22T14:05:00Z">
            <w:rPr>
              <w:lang w:val="en-US"/>
            </w:rPr>
          </w:rPrChange>
        </w:rPr>
        <w:t xml:space="preserve">QMS </w:t>
      </w:r>
      <w:r w:rsidRPr="00C63958">
        <w:rPr>
          <w:lang w:val="en-GB"/>
          <w:rPrChange w:id="2933" w:author="Westerlund, Johan" w:date="2021-04-22T14:05:00Z">
            <w:rPr>
              <w:lang w:val="en-US"/>
            </w:rPr>
          </w:rPrChange>
        </w:rPr>
        <w:tab/>
        <w:t xml:space="preserve">Quality Management System(s) </w:t>
      </w:r>
    </w:p>
    <w:p w14:paraId="480CA525" w14:textId="77777777" w:rsidR="00B21364" w:rsidRPr="00C63958" w:rsidRDefault="00945698">
      <w:pPr>
        <w:tabs>
          <w:tab w:val="center" w:pos="2268"/>
        </w:tabs>
        <w:spacing w:after="58" w:line="259" w:lineRule="auto"/>
        <w:ind w:left="-15" w:firstLine="0"/>
        <w:rPr>
          <w:lang w:val="en-GB"/>
          <w:rPrChange w:id="2934" w:author="Westerlund, Johan" w:date="2021-04-22T14:05:00Z">
            <w:rPr>
              <w:lang w:val="en-US"/>
            </w:rPr>
          </w:rPrChange>
        </w:rPr>
      </w:pPr>
      <w:r w:rsidRPr="00C63958">
        <w:rPr>
          <w:lang w:val="en-GB"/>
          <w:rPrChange w:id="2935" w:author="Westerlund, Johan" w:date="2021-04-22T14:05:00Z">
            <w:rPr>
              <w:lang w:val="en-US"/>
            </w:rPr>
          </w:rPrChange>
        </w:rPr>
        <w:t xml:space="preserve">RFP </w:t>
      </w:r>
      <w:r w:rsidRPr="00C63958">
        <w:rPr>
          <w:lang w:val="en-GB"/>
          <w:rPrChange w:id="2936" w:author="Westerlund, Johan" w:date="2021-04-22T14:05:00Z">
            <w:rPr>
              <w:lang w:val="en-US"/>
            </w:rPr>
          </w:rPrChange>
        </w:rPr>
        <w:tab/>
      </w:r>
      <w:r w:rsidRPr="00C63958">
        <w:rPr>
          <w:sz w:val="20"/>
          <w:lang w:val="en-GB"/>
          <w:rPrChange w:id="2937" w:author="Westerlund, Johan" w:date="2021-04-22T14:05:00Z">
            <w:rPr>
              <w:sz w:val="20"/>
              <w:lang w:val="en-US"/>
            </w:rPr>
          </w:rPrChange>
        </w:rPr>
        <w:t>Request for Proposal</w:t>
      </w:r>
      <w:r w:rsidRPr="00C63958">
        <w:rPr>
          <w:lang w:val="en-GB"/>
          <w:rPrChange w:id="2938" w:author="Westerlund, Johan" w:date="2021-04-22T14:05:00Z">
            <w:rPr>
              <w:lang w:val="en-US"/>
            </w:rPr>
          </w:rPrChange>
        </w:rPr>
        <w:t xml:space="preserve"> </w:t>
      </w:r>
    </w:p>
    <w:p w14:paraId="28285070" w14:textId="77777777" w:rsidR="00B21364" w:rsidRPr="00C63958" w:rsidRDefault="00945698">
      <w:pPr>
        <w:tabs>
          <w:tab w:val="center" w:pos="2202"/>
        </w:tabs>
        <w:spacing w:after="58" w:line="259" w:lineRule="auto"/>
        <w:ind w:left="-15" w:firstLine="0"/>
        <w:rPr>
          <w:lang w:val="en-GB"/>
          <w:rPrChange w:id="2939" w:author="Westerlund, Johan" w:date="2021-04-22T14:05:00Z">
            <w:rPr>
              <w:lang w:val="en-US"/>
            </w:rPr>
          </w:rPrChange>
        </w:rPr>
      </w:pPr>
      <w:r w:rsidRPr="00C63958">
        <w:rPr>
          <w:lang w:val="en-GB"/>
          <w:rPrChange w:id="2940" w:author="Westerlund, Johan" w:date="2021-04-22T14:05:00Z">
            <w:rPr>
              <w:lang w:val="en-US"/>
            </w:rPr>
          </w:rPrChange>
        </w:rPr>
        <w:t xml:space="preserve">RFT </w:t>
      </w:r>
      <w:r w:rsidRPr="00C63958">
        <w:rPr>
          <w:lang w:val="en-GB"/>
          <w:rPrChange w:id="2941" w:author="Westerlund, Johan" w:date="2021-04-22T14:05:00Z">
            <w:rPr>
              <w:lang w:val="en-US"/>
            </w:rPr>
          </w:rPrChange>
        </w:rPr>
        <w:tab/>
      </w:r>
      <w:r w:rsidRPr="00C63958">
        <w:rPr>
          <w:sz w:val="20"/>
          <w:lang w:val="en-GB"/>
          <w:rPrChange w:id="2942" w:author="Westerlund, Johan" w:date="2021-04-22T14:05:00Z">
            <w:rPr>
              <w:sz w:val="20"/>
              <w:lang w:val="en-US"/>
            </w:rPr>
          </w:rPrChange>
        </w:rPr>
        <w:t>Request for Tender</w:t>
      </w:r>
      <w:r w:rsidRPr="00C63958">
        <w:rPr>
          <w:lang w:val="en-GB"/>
          <w:rPrChange w:id="2943" w:author="Westerlund, Johan" w:date="2021-04-22T14:05:00Z">
            <w:rPr>
              <w:lang w:val="en-US"/>
            </w:rPr>
          </w:rPrChange>
        </w:rPr>
        <w:t xml:space="preserve"> </w:t>
      </w:r>
    </w:p>
    <w:p w14:paraId="2DA2A3EB" w14:textId="77777777" w:rsidR="00B21364" w:rsidRPr="00C63958" w:rsidRDefault="00945698">
      <w:pPr>
        <w:tabs>
          <w:tab w:val="center" w:pos="4873"/>
        </w:tabs>
        <w:spacing w:after="75"/>
        <w:ind w:left="-15" w:firstLine="0"/>
        <w:rPr>
          <w:lang w:val="en-GB"/>
          <w:rPrChange w:id="2944" w:author="Westerlund, Johan" w:date="2021-04-22T14:05:00Z">
            <w:rPr>
              <w:lang w:val="en-US"/>
            </w:rPr>
          </w:rPrChange>
        </w:rPr>
      </w:pPr>
      <w:r w:rsidRPr="00C63958">
        <w:rPr>
          <w:lang w:val="en-GB"/>
          <w:rPrChange w:id="2945" w:author="Westerlund, Johan" w:date="2021-04-22T14:05:00Z">
            <w:rPr>
              <w:lang w:val="en-US"/>
            </w:rPr>
          </w:rPrChange>
        </w:rPr>
        <w:t xml:space="preserve">SOLAS </w:t>
      </w:r>
      <w:r w:rsidRPr="00C63958">
        <w:rPr>
          <w:lang w:val="en-GB"/>
          <w:rPrChange w:id="2946" w:author="Westerlund, Johan" w:date="2021-04-22T14:05:00Z">
            <w:rPr>
              <w:lang w:val="en-US"/>
            </w:rPr>
          </w:rPrChange>
        </w:rPr>
        <w:tab/>
        <w:t xml:space="preserve">International Convention for the Safety of Life at Sea (IMO 1974 as amended) </w:t>
      </w:r>
    </w:p>
    <w:p w14:paraId="53772FEF" w14:textId="77777777" w:rsidR="00B21364" w:rsidRPr="00C63958" w:rsidRDefault="00945698">
      <w:pPr>
        <w:tabs>
          <w:tab w:val="center" w:pos="3474"/>
        </w:tabs>
        <w:spacing w:after="58" w:line="259" w:lineRule="auto"/>
        <w:ind w:left="-15" w:firstLine="0"/>
        <w:rPr>
          <w:lang w:val="en-GB"/>
          <w:rPrChange w:id="2947" w:author="Westerlund, Johan" w:date="2021-04-22T14:05:00Z">
            <w:rPr>
              <w:lang w:val="en-US"/>
            </w:rPr>
          </w:rPrChange>
        </w:rPr>
      </w:pPr>
      <w:r w:rsidRPr="00C63958">
        <w:rPr>
          <w:lang w:val="en-GB"/>
          <w:rPrChange w:id="2948" w:author="Westerlund, Johan" w:date="2021-04-22T14:05:00Z">
            <w:rPr>
              <w:lang w:val="en-US"/>
            </w:rPr>
          </w:rPrChange>
        </w:rPr>
        <w:lastRenderedPageBreak/>
        <w:t xml:space="preserve">SWOT </w:t>
      </w:r>
      <w:r w:rsidRPr="00C63958">
        <w:rPr>
          <w:lang w:val="en-GB"/>
          <w:rPrChange w:id="2949" w:author="Westerlund, Johan" w:date="2021-04-22T14:05:00Z">
            <w:rPr>
              <w:lang w:val="en-US"/>
            </w:rPr>
          </w:rPrChange>
        </w:rPr>
        <w:tab/>
      </w:r>
      <w:r w:rsidRPr="00C63958">
        <w:rPr>
          <w:sz w:val="20"/>
          <w:lang w:val="en-GB"/>
          <w:rPrChange w:id="2950" w:author="Westerlund, Johan" w:date="2021-04-22T14:05:00Z">
            <w:rPr>
              <w:sz w:val="20"/>
              <w:lang w:val="en-US"/>
            </w:rPr>
          </w:rPrChange>
        </w:rPr>
        <w:t xml:space="preserve">Strengths, Weaknesses, Opportunities and Threats </w:t>
      </w:r>
    </w:p>
    <w:p w14:paraId="1E76BB31" w14:textId="77777777" w:rsidR="00B21364" w:rsidRPr="00C63958" w:rsidRDefault="00945698">
      <w:pPr>
        <w:tabs>
          <w:tab w:val="center" w:pos="2871"/>
        </w:tabs>
        <w:spacing w:after="75"/>
        <w:ind w:left="-15" w:firstLine="0"/>
        <w:rPr>
          <w:lang w:val="en-GB"/>
          <w:rPrChange w:id="2951" w:author="Westerlund, Johan" w:date="2021-04-22T14:05:00Z">
            <w:rPr>
              <w:lang w:val="en-US"/>
            </w:rPr>
          </w:rPrChange>
        </w:rPr>
      </w:pPr>
      <w:r w:rsidRPr="00C63958">
        <w:rPr>
          <w:lang w:val="en-GB"/>
          <w:rPrChange w:id="2952" w:author="Westerlund, Johan" w:date="2021-04-22T14:05:00Z">
            <w:rPr>
              <w:lang w:val="en-US"/>
            </w:rPr>
          </w:rPrChange>
        </w:rPr>
        <w:t xml:space="preserve">THLS </w:t>
      </w:r>
      <w:r w:rsidRPr="00C63958">
        <w:rPr>
          <w:lang w:val="en-GB"/>
          <w:rPrChange w:id="2953" w:author="Westerlund, Johan" w:date="2021-04-22T14:05:00Z">
            <w:rPr>
              <w:lang w:val="en-US"/>
            </w:rPr>
          </w:rPrChange>
        </w:rPr>
        <w:tab/>
        <w:t xml:space="preserve">Trinity House Lighthouse Service </w:t>
      </w:r>
    </w:p>
    <w:p w14:paraId="4BF818B2" w14:textId="3C4F024A" w:rsidR="00B21364" w:rsidRPr="00C63958" w:rsidRDefault="00945698" w:rsidP="000D5286">
      <w:pPr>
        <w:tabs>
          <w:tab w:val="left" w:pos="1418"/>
          <w:tab w:val="center" w:pos="3211"/>
        </w:tabs>
        <w:spacing w:after="58" w:line="259" w:lineRule="auto"/>
        <w:ind w:left="-15" w:firstLine="0"/>
        <w:rPr>
          <w:lang w:val="en-GB"/>
          <w:rPrChange w:id="2954" w:author="Westerlund, Johan" w:date="2021-04-22T14:05:00Z">
            <w:rPr>
              <w:lang w:val="en-US"/>
            </w:rPr>
          </w:rPrChange>
        </w:rPr>
      </w:pPr>
      <w:del w:id="2955" w:author="Westerlund, Johan" w:date="2020-10-15T11:50:00Z">
        <w:r w:rsidRPr="00C63958" w:rsidDel="00386A3E">
          <w:rPr>
            <w:lang w:val="en-GB"/>
            <w:rPrChange w:id="2956" w:author="Westerlund, Johan" w:date="2021-04-22T14:05:00Z">
              <w:rPr>
                <w:lang w:val="en-US"/>
              </w:rPr>
            </w:rPrChange>
          </w:rPr>
          <w:delText>V</w:delText>
        </w:r>
      </w:del>
      <w:r w:rsidRPr="00C63958">
        <w:rPr>
          <w:lang w:val="en-GB"/>
          <w:rPrChange w:id="2957" w:author="Westerlund, Johan" w:date="2021-04-22T14:05:00Z">
            <w:rPr>
              <w:lang w:val="en-US"/>
            </w:rPr>
          </w:rPrChange>
        </w:rPr>
        <w:t xml:space="preserve">IMSAS </w:t>
      </w:r>
      <w:ins w:id="2958" w:author="Westerlund, Johan" w:date="2021-04-23T12:17:00Z">
        <w:r w:rsidR="000D5286">
          <w:rPr>
            <w:lang w:val="en-GB"/>
          </w:rPr>
          <w:tab/>
        </w:r>
      </w:ins>
      <w:del w:id="2959" w:author="Westerlund, Johan" w:date="2021-04-23T12:17:00Z">
        <w:r w:rsidRPr="00C63958" w:rsidDel="000D5286">
          <w:rPr>
            <w:lang w:val="en-GB"/>
            <w:rPrChange w:id="2960" w:author="Westerlund, Johan" w:date="2021-04-22T14:05:00Z">
              <w:rPr>
                <w:lang w:val="en-US"/>
              </w:rPr>
            </w:rPrChange>
          </w:rPr>
          <w:tab/>
        </w:r>
      </w:del>
      <w:del w:id="2961" w:author="Westerlund, Johan" w:date="2020-10-15T11:50:00Z">
        <w:r w:rsidRPr="00C63958" w:rsidDel="00386A3E">
          <w:rPr>
            <w:sz w:val="20"/>
            <w:lang w:val="en-GB"/>
            <w:rPrChange w:id="2962" w:author="Westerlund, Johan" w:date="2021-04-22T14:05:00Z">
              <w:rPr>
                <w:sz w:val="20"/>
                <w:lang w:val="en-US"/>
              </w:rPr>
            </w:rPrChange>
          </w:rPr>
          <w:delText xml:space="preserve">Voluntary </w:delText>
        </w:r>
      </w:del>
      <w:r w:rsidRPr="00C63958">
        <w:rPr>
          <w:sz w:val="20"/>
          <w:lang w:val="en-GB"/>
          <w:rPrChange w:id="2963" w:author="Westerlund, Johan" w:date="2021-04-22T14:05:00Z">
            <w:rPr>
              <w:sz w:val="20"/>
              <w:lang w:val="en-US"/>
            </w:rPr>
          </w:rPrChange>
        </w:rPr>
        <w:t xml:space="preserve">IMO Member State Audit Scheme </w:t>
      </w:r>
    </w:p>
    <w:p w14:paraId="07D852F6" w14:textId="77777777" w:rsidR="00B21364" w:rsidRPr="00C63958" w:rsidRDefault="00945698">
      <w:pPr>
        <w:tabs>
          <w:tab w:val="center" w:pos="2396"/>
        </w:tabs>
        <w:spacing w:after="63"/>
        <w:ind w:left="-15" w:firstLine="0"/>
        <w:rPr>
          <w:lang w:val="en-GB"/>
          <w:rPrChange w:id="2964" w:author="Westerlund, Johan" w:date="2021-04-22T14:05:00Z">
            <w:rPr>
              <w:lang w:val="en-US"/>
            </w:rPr>
          </w:rPrChange>
        </w:rPr>
      </w:pPr>
      <w:r w:rsidRPr="00C63958">
        <w:rPr>
          <w:lang w:val="en-GB"/>
          <w:rPrChange w:id="2965" w:author="Westerlund, Johan" w:date="2021-04-22T14:05:00Z">
            <w:rPr>
              <w:lang w:val="en-US"/>
            </w:rPr>
          </w:rPrChange>
        </w:rPr>
        <w:t xml:space="preserve">VTS </w:t>
      </w:r>
      <w:r w:rsidRPr="00C63958">
        <w:rPr>
          <w:lang w:val="en-GB"/>
          <w:rPrChange w:id="2966" w:author="Westerlund, Johan" w:date="2021-04-22T14:05:00Z">
            <w:rPr>
              <w:lang w:val="en-US"/>
            </w:rPr>
          </w:rPrChange>
        </w:rPr>
        <w:tab/>
        <w:t xml:space="preserve">Vessel Traffic Services </w:t>
      </w:r>
    </w:p>
    <w:p w14:paraId="10F3693B" w14:textId="77777777" w:rsidR="00B21364" w:rsidRPr="00C63958" w:rsidRDefault="00945698">
      <w:pPr>
        <w:tabs>
          <w:tab w:val="center" w:pos="2696"/>
        </w:tabs>
        <w:spacing w:after="302"/>
        <w:ind w:left="-15" w:firstLine="0"/>
        <w:rPr>
          <w:lang w:val="en-GB"/>
          <w:rPrChange w:id="2967" w:author="Westerlund, Johan" w:date="2021-04-22T14:05:00Z">
            <w:rPr>
              <w:lang w:val="en-US"/>
            </w:rPr>
          </w:rPrChange>
        </w:rPr>
      </w:pPr>
      <w:r w:rsidRPr="00C63958">
        <w:rPr>
          <w:lang w:val="en-GB"/>
          <w:rPrChange w:id="2968" w:author="Westerlund, Johan" w:date="2021-04-22T14:05:00Z">
            <w:rPr>
              <w:lang w:val="en-US"/>
            </w:rPr>
          </w:rPrChange>
        </w:rPr>
        <w:t xml:space="preserve">WWA </w:t>
      </w:r>
      <w:r w:rsidRPr="00C63958">
        <w:rPr>
          <w:lang w:val="en-GB"/>
          <w:rPrChange w:id="2969" w:author="Westerlund, Johan" w:date="2021-04-22T14:05:00Z">
            <w:rPr>
              <w:lang w:val="en-US"/>
            </w:rPr>
          </w:rPrChange>
        </w:rPr>
        <w:tab/>
        <w:t>World‐Wide Academy (IALA)</w:t>
      </w:r>
      <w:del w:id="2970" w:author="Westerlund, Johan" w:date="2020-10-15T12:04:00Z">
        <w:r w:rsidRPr="00C63958" w:rsidDel="00841D6E">
          <w:rPr>
            <w:lang w:val="en-GB"/>
            <w:rPrChange w:id="2971" w:author="Westerlund, Johan" w:date="2021-04-22T14:05:00Z">
              <w:rPr>
                <w:lang w:val="en-US"/>
              </w:rPr>
            </w:rPrChange>
          </w:rPr>
          <w:delText xml:space="preserve"> </w:delText>
        </w:r>
      </w:del>
    </w:p>
    <w:p w14:paraId="6518C94F" w14:textId="77777777" w:rsidR="00B21364" w:rsidRPr="00C63958" w:rsidRDefault="00945698">
      <w:pPr>
        <w:tabs>
          <w:tab w:val="center" w:pos="1437"/>
        </w:tabs>
        <w:spacing w:after="0" w:line="259" w:lineRule="auto"/>
        <w:ind w:left="-15" w:firstLine="0"/>
        <w:rPr>
          <w:lang w:val="en-GB"/>
          <w:rPrChange w:id="2972" w:author="Westerlund, Johan" w:date="2021-04-22T14:05:00Z">
            <w:rPr/>
          </w:rPrChange>
        </w:rPr>
      </w:pPr>
      <w:r w:rsidRPr="00C63958">
        <w:rPr>
          <w:b/>
          <w:color w:val="3F7DC9"/>
          <w:sz w:val="28"/>
          <w:lang w:val="en-GB"/>
          <w:rPrChange w:id="2973" w:author="Westerlund, Johan" w:date="2021-04-22T14:05:00Z">
            <w:rPr>
              <w:b/>
              <w:color w:val="3F7DC9"/>
              <w:sz w:val="28"/>
            </w:rPr>
          </w:rPrChange>
        </w:rPr>
        <w:t>8.</w:t>
      </w:r>
      <w:r w:rsidRPr="00C63958">
        <w:rPr>
          <w:rFonts w:ascii="Arial" w:eastAsia="Arial" w:hAnsi="Arial" w:cs="Arial"/>
          <w:b/>
          <w:color w:val="3F7DC9"/>
          <w:sz w:val="28"/>
          <w:lang w:val="en-GB"/>
          <w:rPrChange w:id="2974" w:author="Westerlund, Johan" w:date="2021-04-22T14:05:00Z">
            <w:rPr>
              <w:rFonts w:ascii="Arial" w:eastAsia="Arial" w:hAnsi="Arial" w:cs="Arial"/>
              <w:b/>
              <w:color w:val="3F7DC9"/>
              <w:sz w:val="28"/>
            </w:rPr>
          </w:rPrChange>
        </w:rPr>
        <w:t xml:space="preserve"> </w:t>
      </w:r>
      <w:r w:rsidRPr="00C63958">
        <w:rPr>
          <w:rFonts w:ascii="Arial" w:eastAsia="Arial" w:hAnsi="Arial" w:cs="Arial"/>
          <w:b/>
          <w:color w:val="3F7DC9"/>
          <w:sz w:val="28"/>
          <w:lang w:val="en-GB"/>
          <w:rPrChange w:id="2975" w:author="Westerlund, Johan" w:date="2021-04-22T14:05:00Z">
            <w:rPr>
              <w:rFonts w:ascii="Arial" w:eastAsia="Arial" w:hAnsi="Arial" w:cs="Arial"/>
              <w:b/>
              <w:color w:val="3F7DC9"/>
              <w:sz w:val="28"/>
            </w:rPr>
          </w:rPrChange>
        </w:rPr>
        <w:tab/>
      </w:r>
      <w:r w:rsidRPr="00C63958">
        <w:rPr>
          <w:b/>
          <w:color w:val="3F7DC9"/>
          <w:sz w:val="28"/>
          <w:lang w:val="en-GB"/>
          <w:rPrChange w:id="2976" w:author="Westerlund, Johan" w:date="2021-04-22T14:05:00Z">
            <w:rPr>
              <w:b/>
              <w:color w:val="3F7DC9"/>
              <w:sz w:val="28"/>
            </w:rPr>
          </w:rPrChange>
        </w:rPr>
        <w:t xml:space="preserve">REFERENCES </w:t>
      </w:r>
    </w:p>
    <w:p w14:paraId="02EFC37B" w14:textId="77777777" w:rsidR="00B21364" w:rsidRPr="00C63958" w:rsidRDefault="00945698">
      <w:pPr>
        <w:spacing w:after="111" w:line="259" w:lineRule="auto"/>
        <w:ind w:left="-30" w:firstLine="0"/>
        <w:rPr>
          <w:lang w:val="en-GB"/>
          <w:rPrChange w:id="2977" w:author="Westerlund, Johan" w:date="2021-04-22T14:05:00Z">
            <w:rPr/>
          </w:rPrChange>
        </w:rPr>
      </w:pPr>
      <w:r w:rsidRPr="00C03868">
        <w:rPr>
          <w:noProof/>
          <w:lang w:val="sv-SE" w:eastAsia="sv-SE"/>
        </w:rPr>
        <mc:AlternateContent>
          <mc:Choice Requires="wpg">
            <w:drawing>
              <wp:inline distT="0" distB="0" distL="0" distR="0" wp14:anchorId="05362641" wp14:editId="096642FD">
                <wp:extent cx="937260" cy="12192"/>
                <wp:effectExtent l="0" t="0" r="0" b="0"/>
                <wp:docPr id="26556" name="Group 26556"/>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73" name="Shape 32173"/>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6556" style="width:73.8pt;height:0.960022pt;mso-position-horizontal-relative:char;mso-position-vertical-relative:line" coordsize="9372,121">
                <v:shape id="Shape 32174"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C63958">
        <w:rPr>
          <w:lang w:val="en-GB"/>
          <w:rPrChange w:id="2978" w:author="Westerlund, Johan" w:date="2021-04-22T14:05:00Z">
            <w:rPr/>
          </w:rPrChange>
        </w:rPr>
        <w:t xml:space="preserve"> </w:t>
      </w:r>
    </w:p>
    <w:p w14:paraId="7138FB0D" w14:textId="186F851A" w:rsidR="000D5286" w:rsidRDefault="000D5286">
      <w:pPr>
        <w:numPr>
          <w:ilvl w:val="0"/>
          <w:numId w:val="24"/>
        </w:numPr>
        <w:ind w:hanging="568"/>
        <w:rPr>
          <w:ins w:id="2979" w:author="Westerlund, Johan" w:date="2021-04-23T12:13:00Z"/>
          <w:lang w:val="en-GB"/>
        </w:rPr>
      </w:pPr>
      <w:ins w:id="2980" w:author="Westerlund, Johan" w:date="2021-04-23T12:13:00Z">
        <w:r>
          <w:rPr>
            <w:lang w:val="en-GB"/>
          </w:rPr>
          <w:t xml:space="preserve">IALA </w:t>
        </w:r>
      </w:ins>
      <w:ins w:id="2981" w:author="Westerlund, Johan" w:date="2021-04-23T12:14:00Z">
        <w:r>
          <w:rPr>
            <w:lang w:val="en-GB"/>
          </w:rPr>
          <w:t>Standards 1010-1070</w:t>
        </w:r>
      </w:ins>
    </w:p>
    <w:p w14:paraId="432AE8C0" w14:textId="418D9FD1" w:rsidR="00B21364" w:rsidRPr="00C63958" w:rsidRDefault="00945698">
      <w:pPr>
        <w:numPr>
          <w:ilvl w:val="0"/>
          <w:numId w:val="24"/>
        </w:numPr>
        <w:ind w:hanging="568"/>
        <w:rPr>
          <w:lang w:val="en-GB"/>
          <w:rPrChange w:id="2982" w:author="Westerlund, Johan" w:date="2021-04-22T14:05:00Z">
            <w:rPr>
              <w:lang w:val="en-US"/>
            </w:rPr>
          </w:rPrChange>
        </w:rPr>
      </w:pPr>
      <w:r w:rsidRPr="00C63958">
        <w:rPr>
          <w:lang w:val="en-GB"/>
          <w:rPrChange w:id="2983" w:author="Westerlund, Johan" w:date="2021-04-22T14:05:00Z">
            <w:rPr>
              <w:lang w:val="en-US"/>
            </w:rPr>
          </w:rPrChange>
        </w:rPr>
        <w:t xml:space="preserve">IALA Recommendation O‐132 on Quality Management for Aids to Navigation Authorities </w:t>
      </w:r>
    </w:p>
    <w:p w14:paraId="602FE7E4" w14:textId="77777777" w:rsidR="00B21364" w:rsidRPr="00C63958" w:rsidRDefault="00945698">
      <w:pPr>
        <w:numPr>
          <w:ilvl w:val="0"/>
          <w:numId w:val="24"/>
        </w:numPr>
        <w:ind w:hanging="568"/>
        <w:rPr>
          <w:lang w:val="en-GB"/>
          <w:rPrChange w:id="2984" w:author="Westerlund, Johan" w:date="2021-04-22T14:05:00Z">
            <w:rPr/>
          </w:rPrChange>
        </w:rPr>
      </w:pPr>
      <w:r w:rsidRPr="00C63958">
        <w:rPr>
          <w:lang w:val="en-GB"/>
          <w:rPrChange w:id="2985" w:author="Westerlund, Johan" w:date="2021-04-22T14:05:00Z">
            <w:rPr/>
          </w:rPrChange>
        </w:rPr>
        <w:t xml:space="preserve">IALA Guideline 1018 on Risk Management </w:t>
      </w:r>
    </w:p>
    <w:p w14:paraId="28DFF404" w14:textId="4E4C9262" w:rsidR="00B21364" w:rsidRPr="00C63958" w:rsidRDefault="00945698">
      <w:pPr>
        <w:numPr>
          <w:ilvl w:val="0"/>
          <w:numId w:val="24"/>
        </w:numPr>
        <w:ind w:hanging="568"/>
        <w:rPr>
          <w:lang w:val="en-GB"/>
          <w:rPrChange w:id="2986" w:author="Westerlund, Johan" w:date="2021-04-22T14:05:00Z">
            <w:rPr>
              <w:lang w:val="en-US"/>
            </w:rPr>
          </w:rPrChange>
        </w:rPr>
      </w:pPr>
      <w:r w:rsidRPr="00C63958">
        <w:rPr>
          <w:lang w:val="en-GB"/>
          <w:rPrChange w:id="2987" w:author="Westerlund, Johan" w:date="2021-04-22T14:05:00Z">
            <w:rPr>
              <w:lang w:val="en-US"/>
            </w:rPr>
          </w:rPrChange>
        </w:rPr>
        <w:t xml:space="preserve">IALA Guideline 1054 on Preparing for </w:t>
      </w:r>
      <w:del w:id="2988" w:author="Saarela Sami" w:date="2020-03-11T20:18:00Z">
        <w:r w:rsidRPr="00C63958" w:rsidDel="00945698">
          <w:rPr>
            <w:lang w:val="en-GB"/>
            <w:rPrChange w:id="2989" w:author="Westerlund, Johan" w:date="2021-04-22T14:05:00Z">
              <w:rPr>
                <w:lang w:val="en-US"/>
              </w:rPr>
            </w:rPrChange>
          </w:rPr>
          <w:delText>IMO Voluntary Audit AtoN Service Delivery</w:delText>
        </w:r>
      </w:del>
      <w:ins w:id="2990" w:author="Saarela Sami" w:date="2020-03-11T20:19:00Z">
        <w:del w:id="2991" w:author="Westerlund, Johan" w:date="2020-10-08T14:54:00Z">
          <w:r w:rsidR="00DF6ED6" w:rsidRPr="00C63958" w:rsidDel="00480314">
            <w:rPr>
              <w:lang w:val="en-GB"/>
              <w:rPrChange w:id="2992" w:author="Westerlund, Johan" w:date="2021-04-22T14:05:00Z">
                <w:rPr>
                  <w:lang w:val="en-US"/>
                </w:rPr>
              </w:rPrChange>
            </w:rPr>
            <w:delText xml:space="preserve"> </w:delText>
          </w:r>
        </w:del>
        <w:r w:rsidR="00DF6ED6" w:rsidRPr="00C63958">
          <w:rPr>
            <w:lang w:val="en-GB"/>
            <w:rPrChange w:id="2993" w:author="Westerlund, Johan" w:date="2021-04-22T14:05:00Z">
              <w:rPr>
                <w:lang w:val="en-US"/>
              </w:rPr>
            </w:rPrChange>
          </w:rPr>
          <w:t>a</w:t>
        </w:r>
      </w:ins>
      <w:ins w:id="2994" w:author="Westerlund, Johan" w:date="2020-10-08T14:54:00Z">
        <w:r w:rsidR="00480314" w:rsidRPr="00C63958">
          <w:rPr>
            <w:lang w:val="en-GB"/>
            <w:rPrChange w:id="2995" w:author="Westerlund, Johan" w:date="2021-04-22T14:05:00Z">
              <w:rPr>
                <w:lang w:val="en-US"/>
              </w:rPr>
            </w:rPrChange>
          </w:rPr>
          <w:t xml:space="preserve">n </w:t>
        </w:r>
      </w:ins>
      <w:del w:id="2996" w:author="Saarela Sami" w:date="2020-03-11T20:18:00Z">
        <w:r w:rsidRPr="00C63958" w:rsidDel="00945698">
          <w:rPr>
            <w:lang w:val="en-GB"/>
            <w:rPrChange w:id="2997" w:author="Westerlund, Johan" w:date="2021-04-22T14:05:00Z">
              <w:rPr>
                <w:lang w:val="en-US"/>
              </w:rPr>
            </w:rPrChange>
          </w:rPr>
          <w:delText xml:space="preserve"> </w:delText>
        </w:r>
      </w:del>
      <w:ins w:id="2998" w:author="Saarela Sami" w:date="2020-03-11T20:18:00Z">
        <w:del w:id="2999" w:author="Westerlund, Johan" w:date="2020-10-08T14:54:00Z">
          <w:r w:rsidR="00DF6ED6" w:rsidRPr="00C63958" w:rsidDel="00480314">
            <w:rPr>
              <w:lang w:val="en-GB"/>
              <w:rPrChange w:id="3000" w:author="Westerlund, Johan" w:date="2021-04-22T14:05:00Z">
                <w:rPr>
                  <w:lang w:val="en-US"/>
                </w:rPr>
              </w:rPrChange>
            </w:rPr>
            <w:delText>v</w:delText>
          </w:r>
          <w:r w:rsidRPr="00C63958" w:rsidDel="00480314">
            <w:rPr>
              <w:lang w:val="en-GB"/>
              <w:rPrChange w:id="3001" w:author="Westerlund, Johan" w:date="2021-04-22T14:05:00Z">
                <w:rPr>
                  <w:lang w:val="en-US"/>
                </w:rPr>
              </w:rPrChange>
            </w:rPr>
            <w:delText xml:space="preserve">oluntary </w:delText>
          </w:r>
        </w:del>
        <w:r w:rsidRPr="00C63958">
          <w:rPr>
            <w:lang w:val="en-GB"/>
            <w:rPrChange w:id="3002" w:author="Westerlund, Johan" w:date="2021-04-22T14:05:00Z">
              <w:rPr>
                <w:lang w:val="en-US"/>
              </w:rPr>
            </w:rPrChange>
          </w:rPr>
          <w:t>IMO Audit on Aids to Navigation Service Delivery</w:t>
        </w:r>
      </w:ins>
    </w:p>
    <w:p w14:paraId="32A0FD4B" w14:textId="77777777" w:rsidR="00B21364" w:rsidRPr="00C63958" w:rsidRDefault="00945698">
      <w:pPr>
        <w:numPr>
          <w:ilvl w:val="0"/>
          <w:numId w:val="24"/>
        </w:numPr>
        <w:ind w:hanging="568"/>
        <w:rPr>
          <w:lang w:val="en-GB"/>
          <w:rPrChange w:id="3003" w:author="Westerlund, Johan" w:date="2021-04-22T14:05:00Z">
            <w:rPr>
              <w:lang w:val="en-US"/>
            </w:rPr>
          </w:rPrChange>
        </w:rPr>
      </w:pPr>
      <w:r w:rsidRPr="00C63958">
        <w:rPr>
          <w:lang w:val="en-GB"/>
          <w:rPrChange w:id="3004" w:author="Westerlund, Johan" w:date="2021-04-22T14:05:00Z">
            <w:rPr>
              <w:lang w:val="en-US"/>
            </w:rPr>
          </w:rPrChange>
        </w:rPr>
        <w:t xml:space="preserve">IALA‐ Guideline 1079 on Establishing and Conducting user consultancy by Aids to Navigation Authorities </w:t>
      </w:r>
    </w:p>
    <w:p w14:paraId="6521F6CB" w14:textId="77777777" w:rsidR="00B21364" w:rsidRPr="00C63958" w:rsidRDefault="00945698">
      <w:pPr>
        <w:numPr>
          <w:ilvl w:val="0"/>
          <w:numId w:val="24"/>
        </w:numPr>
        <w:ind w:hanging="568"/>
        <w:rPr>
          <w:lang w:val="en-GB"/>
          <w:rPrChange w:id="3005" w:author="Westerlund, Johan" w:date="2021-04-22T14:05:00Z">
            <w:rPr>
              <w:lang w:val="en-US"/>
            </w:rPr>
          </w:rPrChange>
        </w:rPr>
      </w:pPr>
      <w:r w:rsidRPr="00C63958">
        <w:rPr>
          <w:lang w:val="en-GB"/>
          <w:rPrChange w:id="3006" w:author="Westerlund, Johan" w:date="2021-04-22T14:05:00Z">
            <w:rPr>
              <w:lang w:val="en-US"/>
            </w:rPr>
          </w:rPrChange>
        </w:rPr>
        <w:t xml:space="preserve">IALA Guideline 1115 on Preparing for an IMO Member State Audit Scheme </w:t>
      </w:r>
      <w:ins w:id="3007" w:author="Saarela Sami" w:date="2020-03-11T20:20:00Z">
        <w:r w:rsidR="00DF6ED6" w:rsidRPr="00C63958">
          <w:rPr>
            <w:lang w:val="en-GB"/>
            <w:rPrChange w:id="3008" w:author="Westerlund, Johan" w:date="2021-04-22T14:05:00Z">
              <w:rPr>
                <w:lang w:val="en-US"/>
              </w:rPr>
            </w:rPrChange>
          </w:rPr>
          <w:t>(IMSAS) on VTS</w:t>
        </w:r>
      </w:ins>
    </w:p>
    <w:p w14:paraId="6305ADB3" w14:textId="5CBC45B2" w:rsidR="00B21364" w:rsidRPr="00C63958" w:rsidRDefault="000D5286">
      <w:pPr>
        <w:numPr>
          <w:ilvl w:val="0"/>
          <w:numId w:val="24"/>
        </w:numPr>
        <w:ind w:hanging="568"/>
        <w:rPr>
          <w:lang w:val="en-GB"/>
          <w:rPrChange w:id="3009" w:author="Westerlund, Johan" w:date="2021-04-22T14:05:00Z">
            <w:rPr>
              <w:lang w:val="en-US"/>
            </w:rPr>
          </w:rPrChange>
        </w:rPr>
      </w:pPr>
      <w:ins w:id="3010" w:author="Westerlund, Johan" w:date="2021-04-23T12:16:00Z">
        <w:r>
          <w:rPr>
            <w:lang w:val="en-GB"/>
          </w:rPr>
          <w:t xml:space="preserve">IMO Resolution </w:t>
        </w:r>
      </w:ins>
      <w:ins w:id="3011" w:author="Westerlund, Johan" w:date="2020-10-15T12:01:00Z">
        <w:r w:rsidR="00F61607" w:rsidRPr="00C63958">
          <w:rPr>
            <w:lang w:val="en-GB"/>
            <w:rPrChange w:id="3012" w:author="Westerlund, Johan" w:date="2021-04-22T14:05:00Z">
              <w:rPr>
                <w:lang w:val="en-US"/>
              </w:rPr>
            </w:rPrChange>
          </w:rPr>
          <w:t>A.1070</w:t>
        </w:r>
      </w:ins>
      <w:ins w:id="3013" w:author="Westerlund, Johan" w:date="2021-04-23T12:17:00Z">
        <w:r>
          <w:rPr>
            <w:lang w:val="en-GB"/>
          </w:rPr>
          <w:t xml:space="preserve"> </w:t>
        </w:r>
      </w:ins>
      <w:ins w:id="3014" w:author="Westerlund, Johan" w:date="2020-10-15T12:01:00Z">
        <w:r w:rsidR="00F61607" w:rsidRPr="00C63958">
          <w:rPr>
            <w:lang w:val="en-GB"/>
            <w:rPrChange w:id="3015" w:author="Westerlund, Johan" w:date="2021-04-22T14:05:00Z">
              <w:rPr>
                <w:lang w:val="en-US"/>
              </w:rPr>
            </w:rPrChange>
          </w:rPr>
          <w:t>(28) IMO Instruments Implementation Code</w:t>
        </w:r>
      </w:ins>
      <w:del w:id="3016" w:author="Westerlund, Johan" w:date="2020-10-15T12:01:00Z">
        <w:r w:rsidR="00945698" w:rsidRPr="00C63958" w:rsidDel="00F61607">
          <w:rPr>
            <w:lang w:val="en-GB"/>
            <w:rPrChange w:id="3017" w:author="Westerlund, Johan" w:date="2021-04-22T14:05:00Z">
              <w:rPr>
                <w:lang w:val="en-US"/>
              </w:rPr>
            </w:rPrChange>
          </w:rPr>
          <w:delText>IMO Resolution A.973(24) Code for the Implementation of Mandatory IMO Instruments</w:delText>
        </w:r>
      </w:del>
      <w:r w:rsidR="00945698" w:rsidRPr="00C63958">
        <w:rPr>
          <w:lang w:val="en-GB"/>
          <w:rPrChange w:id="3018" w:author="Westerlund, Johan" w:date="2021-04-22T14:05:00Z">
            <w:rPr>
              <w:lang w:val="en-US"/>
            </w:rPr>
          </w:rPrChange>
        </w:rPr>
        <w:t xml:space="preserve"> </w:t>
      </w:r>
    </w:p>
    <w:p w14:paraId="6BE591B4" w14:textId="6676E015" w:rsidR="00B21364" w:rsidRPr="00C63958" w:rsidRDefault="00945698">
      <w:pPr>
        <w:numPr>
          <w:ilvl w:val="0"/>
          <w:numId w:val="24"/>
        </w:numPr>
        <w:ind w:hanging="568"/>
        <w:rPr>
          <w:lang w:val="en-GB"/>
          <w:rPrChange w:id="3019" w:author="Westerlund, Johan" w:date="2021-04-22T14:05:00Z">
            <w:rPr>
              <w:lang w:val="en-US"/>
            </w:rPr>
          </w:rPrChange>
        </w:rPr>
      </w:pPr>
      <w:r w:rsidRPr="00C63958">
        <w:rPr>
          <w:lang w:val="en-GB"/>
          <w:rPrChange w:id="3020" w:author="Westerlund, Johan" w:date="2021-04-22T14:05:00Z">
            <w:rPr>
              <w:lang w:val="en-US"/>
            </w:rPr>
          </w:rPrChange>
        </w:rPr>
        <w:t>IMO Resolution A.</w:t>
      </w:r>
      <w:del w:id="3021" w:author="Westerlund, Johan" w:date="2020-10-15T12:01:00Z">
        <w:r w:rsidRPr="00C63958" w:rsidDel="00F61607">
          <w:rPr>
            <w:lang w:val="en-GB"/>
            <w:rPrChange w:id="3022" w:author="Westerlund, Johan" w:date="2021-04-22T14:05:00Z">
              <w:rPr>
                <w:lang w:val="en-US"/>
              </w:rPr>
            </w:rPrChange>
          </w:rPr>
          <w:delText>974(24)</w:delText>
        </w:r>
      </w:del>
      <w:ins w:id="3023" w:author="Westerlund, Johan" w:date="2020-10-15T12:01:00Z">
        <w:r w:rsidR="00F61607" w:rsidRPr="00C63958">
          <w:rPr>
            <w:lang w:val="en-GB"/>
            <w:rPrChange w:id="3024" w:author="Westerlund, Johan" w:date="2021-04-22T14:05:00Z">
              <w:rPr>
                <w:lang w:val="en-US"/>
              </w:rPr>
            </w:rPrChange>
          </w:rPr>
          <w:t>1067</w:t>
        </w:r>
      </w:ins>
      <w:r w:rsidRPr="00C63958">
        <w:rPr>
          <w:lang w:val="en-GB"/>
          <w:rPrChange w:id="3025" w:author="Westerlund, Johan" w:date="2021-04-22T14:05:00Z">
            <w:rPr>
              <w:lang w:val="en-US"/>
            </w:rPr>
          </w:rPrChange>
        </w:rPr>
        <w:t xml:space="preserve"> </w:t>
      </w:r>
      <w:ins w:id="3026" w:author="Westerlund, Johan" w:date="2021-04-23T12:17:00Z">
        <w:r w:rsidR="000D5286">
          <w:rPr>
            <w:lang w:val="en-GB"/>
          </w:rPr>
          <w:t xml:space="preserve">(28) </w:t>
        </w:r>
      </w:ins>
      <w:r w:rsidRPr="00C63958">
        <w:rPr>
          <w:lang w:val="en-GB"/>
          <w:rPrChange w:id="3027" w:author="Westerlund, Johan" w:date="2021-04-22T14:05:00Z">
            <w:rPr>
              <w:lang w:val="en-US"/>
            </w:rPr>
          </w:rPrChange>
        </w:rPr>
        <w:t xml:space="preserve">Framework and Procedures for the </w:t>
      </w:r>
      <w:del w:id="3028" w:author="Westerlund, Johan" w:date="2020-10-15T12:01:00Z">
        <w:r w:rsidRPr="00C63958" w:rsidDel="00F61607">
          <w:rPr>
            <w:lang w:val="en-GB"/>
            <w:rPrChange w:id="3029" w:author="Westerlund, Johan" w:date="2021-04-22T14:05:00Z">
              <w:rPr>
                <w:lang w:val="en-US"/>
              </w:rPr>
            </w:rPrChange>
          </w:rPr>
          <w:delText xml:space="preserve">Voluntary </w:delText>
        </w:r>
      </w:del>
      <w:r w:rsidRPr="00C63958">
        <w:rPr>
          <w:lang w:val="en-GB"/>
          <w:rPrChange w:id="3030" w:author="Westerlund, Johan" w:date="2021-04-22T14:05:00Z">
            <w:rPr>
              <w:lang w:val="en-US"/>
            </w:rPr>
          </w:rPrChange>
        </w:rPr>
        <w:t xml:space="preserve">IMO Member State Audit Scheme </w:t>
      </w:r>
    </w:p>
    <w:p w14:paraId="611392E3" w14:textId="02B7A6D8" w:rsidR="00B21364" w:rsidRPr="00C63958" w:rsidRDefault="00945698">
      <w:pPr>
        <w:numPr>
          <w:ilvl w:val="0"/>
          <w:numId w:val="24"/>
        </w:numPr>
        <w:ind w:hanging="568"/>
        <w:rPr>
          <w:lang w:val="en-GB"/>
          <w:rPrChange w:id="3031" w:author="Westerlund, Johan" w:date="2021-04-22T14:05:00Z">
            <w:rPr>
              <w:lang w:val="en-US"/>
            </w:rPr>
          </w:rPrChange>
        </w:rPr>
      </w:pPr>
      <w:r w:rsidRPr="00C63958">
        <w:rPr>
          <w:lang w:val="en-GB"/>
          <w:rPrChange w:id="3032" w:author="Westerlund, Johan" w:date="2021-04-22T14:05:00Z">
            <w:rPr>
              <w:lang w:val="en-US"/>
            </w:rPr>
          </w:rPrChange>
        </w:rPr>
        <w:t xml:space="preserve">IMO Resolution </w:t>
      </w:r>
      <w:ins w:id="3033" w:author="Westerlund, Johan" w:date="2020-10-15T12:03:00Z">
        <w:r w:rsidR="00841D6E" w:rsidRPr="00C63958">
          <w:rPr>
            <w:lang w:val="en-GB"/>
            <w:rPrChange w:id="3034" w:author="Westerlund, Johan" w:date="2021-04-22T14:05:00Z">
              <w:rPr>
                <w:lang w:val="en-US"/>
              </w:rPr>
            </w:rPrChange>
          </w:rPr>
          <w:t>A.1068</w:t>
        </w:r>
      </w:ins>
      <w:ins w:id="3035" w:author="Westerlund, Johan" w:date="2021-04-23T12:17:00Z">
        <w:r w:rsidR="000D5286">
          <w:rPr>
            <w:lang w:val="en-GB"/>
          </w:rPr>
          <w:t xml:space="preserve"> </w:t>
        </w:r>
      </w:ins>
      <w:ins w:id="3036" w:author="Westerlund, Johan" w:date="2020-10-15T12:03:00Z">
        <w:r w:rsidR="00841D6E" w:rsidRPr="00C63958">
          <w:rPr>
            <w:lang w:val="en-GB"/>
            <w:rPrChange w:id="3037" w:author="Westerlund, Johan" w:date="2021-04-22T14:05:00Z">
              <w:rPr>
                <w:lang w:val="en-US"/>
              </w:rPr>
            </w:rPrChange>
          </w:rPr>
          <w:t>(28) Transition from the voluntary IMO Member State Audit Scheme to the IMO Member State Scheme</w:t>
        </w:r>
        <w:r w:rsidR="00841D6E" w:rsidRPr="00C63958" w:rsidDel="00841D6E">
          <w:rPr>
            <w:lang w:val="en-GB"/>
            <w:rPrChange w:id="3038" w:author="Westerlund, Johan" w:date="2021-04-22T14:05:00Z">
              <w:rPr>
                <w:lang w:val="en-US"/>
              </w:rPr>
            </w:rPrChange>
          </w:rPr>
          <w:t xml:space="preserve"> </w:t>
        </w:r>
      </w:ins>
      <w:del w:id="3039" w:author="Westerlund, Johan" w:date="2020-10-15T12:03:00Z">
        <w:r w:rsidRPr="00C63958" w:rsidDel="00841D6E">
          <w:rPr>
            <w:lang w:val="en-GB"/>
            <w:rPrChange w:id="3040" w:author="Westerlund, Johan" w:date="2021-04-22T14:05:00Z">
              <w:rPr>
                <w:lang w:val="en-US"/>
              </w:rPr>
            </w:rPrChange>
          </w:rPr>
          <w:delText>A.975(24) Future development of the Voluntary IMO Member State Audit Scheme</w:delText>
        </w:r>
      </w:del>
      <w:r w:rsidRPr="00C63958">
        <w:rPr>
          <w:lang w:val="en-GB"/>
          <w:rPrChange w:id="3041" w:author="Westerlund, Johan" w:date="2021-04-22T14:05:00Z">
            <w:rPr>
              <w:lang w:val="en-US"/>
            </w:rPr>
          </w:rPrChange>
        </w:rPr>
        <w:t xml:space="preserve"> </w:t>
      </w:r>
    </w:p>
    <w:p w14:paraId="46F6E8E7" w14:textId="38C22106" w:rsidR="00B21364" w:rsidRPr="00C63958" w:rsidDel="00841D6E" w:rsidRDefault="00945698">
      <w:pPr>
        <w:numPr>
          <w:ilvl w:val="0"/>
          <w:numId w:val="24"/>
        </w:numPr>
        <w:ind w:hanging="568"/>
        <w:rPr>
          <w:del w:id="3042" w:author="Westerlund, Johan" w:date="2020-10-15T12:04:00Z"/>
          <w:lang w:val="en-GB"/>
          <w:rPrChange w:id="3043" w:author="Westerlund, Johan" w:date="2021-04-22T14:05:00Z">
            <w:rPr>
              <w:del w:id="3044" w:author="Westerlund, Johan" w:date="2020-10-15T12:04:00Z"/>
              <w:lang w:val="en-US"/>
            </w:rPr>
          </w:rPrChange>
        </w:rPr>
      </w:pPr>
      <w:del w:id="3045" w:author="Westerlund, Johan" w:date="2020-10-15T12:04:00Z">
        <w:r w:rsidRPr="00C63958" w:rsidDel="00841D6E">
          <w:rPr>
            <w:lang w:val="en-GB"/>
            <w:rPrChange w:id="3046" w:author="Westerlund, Johan" w:date="2021-04-22T14:05:00Z">
              <w:rPr>
                <w:lang w:val="en-US"/>
              </w:rPr>
            </w:rPrChange>
          </w:rPr>
          <w:delText xml:space="preserve">IMO Resolution IMO Resolution A.1018(26) Further Development of the Voluntary IMO Member State Audit Scheme </w:delText>
        </w:r>
      </w:del>
    </w:p>
    <w:p w14:paraId="0951C8FA" w14:textId="77777777" w:rsidR="00B21364" w:rsidRPr="00C63958" w:rsidDel="009A779E" w:rsidRDefault="00945698">
      <w:pPr>
        <w:numPr>
          <w:ilvl w:val="0"/>
          <w:numId w:val="24"/>
        </w:numPr>
        <w:spacing w:after="193"/>
        <w:ind w:hanging="568"/>
        <w:rPr>
          <w:del w:id="3047" w:author="Westerlund, Johan" w:date="2020-10-15T12:28:00Z"/>
          <w:lang w:val="en-GB"/>
          <w:rPrChange w:id="3048" w:author="Westerlund, Johan" w:date="2021-04-22T14:05:00Z">
            <w:rPr>
              <w:del w:id="3049" w:author="Westerlund, Johan" w:date="2020-10-15T12:28:00Z"/>
              <w:lang w:val="en-US"/>
            </w:rPr>
          </w:rPrChange>
        </w:rPr>
      </w:pPr>
      <w:r w:rsidRPr="00C63958">
        <w:rPr>
          <w:lang w:val="en-GB"/>
          <w:rPrChange w:id="3050" w:author="Westerlund, Johan" w:date="2021-04-22T14:05:00Z">
            <w:rPr>
              <w:lang w:val="en-US"/>
            </w:rPr>
          </w:rPrChange>
        </w:rPr>
        <w:t>ISO 9000 series on quality management systems</w:t>
      </w:r>
      <w:del w:id="3051" w:author="Westerlund, Johan" w:date="2020-10-15T12:28:00Z">
        <w:r w:rsidRPr="00C63958" w:rsidDel="009A779E">
          <w:rPr>
            <w:lang w:val="en-GB"/>
            <w:rPrChange w:id="3052" w:author="Westerlund, Johan" w:date="2021-04-22T14:05:00Z">
              <w:rPr>
                <w:lang w:val="en-US"/>
              </w:rPr>
            </w:rPrChange>
          </w:rPr>
          <w:delText xml:space="preserve"> </w:delText>
        </w:r>
      </w:del>
    </w:p>
    <w:p w14:paraId="2197D73E" w14:textId="77777777" w:rsidR="00B21364" w:rsidRPr="00C63958" w:rsidRDefault="00945698">
      <w:pPr>
        <w:numPr>
          <w:ilvl w:val="0"/>
          <w:numId w:val="24"/>
        </w:numPr>
        <w:spacing w:after="193"/>
        <w:ind w:hanging="568"/>
        <w:rPr>
          <w:lang w:val="en-GB"/>
          <w:rPrChange w:id="3053" w:author="Westerlund, Johan" w:date="2021-04-22T14:05:00Z">
            <w:rPr>
              <w:lang w:val="en-US"/>
            </w:rPr>
          </w:rPrChange>
        </w:rPr>
        <w:pPrChange w:id="3054" w:author="Westerlund, Johan" w:date="2020-10-15T12:28:00Z">
          <w:pPr>
            <w:spacing w:after="0" w:line="259" w:lineRule="auto"/>
            <w:ind w:left="0" w:firstLine="0"/>
          </w:pPr>
        </w:pPrChange>
      </w:pPr>
      <w:del w:id="3055" w:author="Westerlund, Johan" w:date="2020-10-15T12:15:00Z">
        <w:r w:rsidRPr="00C63958" w:rsidDel="00867009">
          <w:rPr>
            <w:sz w:val="18"/>
            <w:lang w:val="en-GB"/>
            <w:rPrChange w:id="3056" w:author="Westerlund, Johan" w:date="2021-04-22T14:05:00Z">
              <w:rPr>
                <w:sz w:val="18"/>
                <w:lang w:val="en-US"/>
              </w:rPr>
            </w:rPrChange>
          </w:rPr>
          <w:delText xml:space="preserve"> </w:delText>
        </w:r>
        <w:r w:rsidRPr="00C63958" w:rsidDel="00867009">
          <w:rPr>
            <w:sz w:val="18"/>
            <w:lang w:val="en-GB"/>
            <w:rPrChange w:id="3057" w:author="Westerlund, Johan" w:date="2021-04-22T14:05:00Z">
              <w:rPr>
                <w:sz w:val="18"/>
                <w:lang w:val="en-US"/>
              </w:rPr>
            </w:rPrChange>
          </w:rPr>
          <w:tab/>
        </w:r>
        <w:r w:rsidRPr="00C63958" w:rsidDel="00867009">
          <w:rPr>
            <w:b/>
            <w:i/>
            <w:color w:val="3F7DC9"/>
            <w:sz w:val="28"/>
            <w:lang w:val="en-GB"/>
            <w:rPrChange w:id="3058" w:author="Westerlund, Johan" w:date="2021-04-22T14:05:00Z">
              <w:rPr>
                <w:b/>
                <w:i/>
                <w:color w:val="3F7DC9"/>
                <w:sz w:val="28"/>
                <w:lang w:val="en-US"/>
              </w:rPr>
            </w:rPrChange>
          </w:rPr>
          <w:delText xml:space="preserve"> </w:delText>
        </w:r>
      </w:del>
    </w:p>
    <w:p w14:paraId="5F7B4682" w14:textId="77777777" w:rsidR="009A779E" w:rsidRPr="00C63958" w:rsidRDefault="009A779E">
      <w:pPr>
        <w:spacing w:after="160" w:line="259" w:lineRule="auto"/>
        <w:ind w:left="0" w:firstLine="0"/>
        <w:rPr>
          <w:ins w:id="3059" w:author="Westerlund, Johan" w:date="2020-10-15T12:27:00Z"/>
          <w:b/>
          <w:i/>
          <w:color w:val="3F7DC9"/>
          <w:sz w:val="28"/>
          <w:u w:val="single" w:color="3F7DC9"/>
          <w:lang w:val="en-GB"/>
          <w:rPrChange w:id="3060" w:author="Westerlund, Johan" w:date="2021-04-22T14:05:00Z">
            <w:rPr>
              <w:ins w:id="3061" w:author="Westerlund, Johan" w:date="2020-10-15T12:27:00Z"/>
              <w:b/>
              <w:i/>
              <w:color w:val="3F7DC9"/>
              <w:sz w:val="28"/>
              <w:u w:val="single" w:color="3F7DC9"/>
              <w:lang w:val="en-US"/>
            </w:rPr>
          </w:rPrChange>
        </w:rPr>
      </w:pPr>
      <w:ins w:id="3062" w:author="Westerlund, Johan" w:date="2020-10-15T12:27:00Z">
        <w:r w:rsidRPr="00C63958">
          <w:rPr>
            <w:b/>
            <w:i/>
            <w:color w:val="3F7DC9"/>
            <w:sz w:val="28"/>
            <w:u w:val="single" w:color="3F7DC9"/>
            <w:lang w:val="en-GB"/>
            <w:rPrChange w:id="3063" w:author="Westerlund, Johan" w:date="2021-04-22T14:05:00Z">
              <w:rPr>
                <w:b/>
                <w:i/>
                <w:color w:val="3F7DC9"/>
                <w:sz w:val="28"/>
                <w:u w:val="single" w:color="3F7DC9"/>
                <w:lang w:val="en-US"/>
              </w:rPr>
            </w:rPrChange>
          </w:rPr>
          <w:br w:type="page"/>
        </w:r>
      </w:ins>
    </w:p>
    <w:p w14:paraId="592936BF" w14:textId="1A62E86C" w:rsidR="00B21364" w:rsidRPr="00C63958" w:rsidRDefault="00945698">
      <w:pPr>
        <w:tabs>
          <w:tab w:val="center" w:pos="2619"/>
        </w:tabs>
        <w:spacing w:after="277" w:line="259" w:lineRule="auto"/>
        <w:ind w:left="-15" w:firstLine="0"/>
        <w:rPr>
          <w:lang w:val="en-GB"/>
          <w:rPrChange w:id="3064" w:author="Westerlund, Johan" w:date="2021-04-22T14:05:00Z">
            <w:rPr>
              <w:lang w:val="en-US"/>
            </w:rPr>
          </w:rPrChange>
        </w:rPr>
      </w:pPr>
      <w:r w:rsidRPr="00C63958">
        <w:rPr>
          <w:b/>
          <w:i/>
          <w:color w:val="3F7DC9"/>
          <w:sz w:val="28"/>
          <w:u w:val="single" w:color="3F7DC9"/>
          <w:lang w:val="en-GB"/>
          <w:rPrChange w:id="3065" w:author="Westerlund, Johan" w:date="2021-04-22T14:05:00Z">
            <w:rPr>
              <w:b/>
              <w:i/>
              <w:color w:val="3F7DC9"/>
              <w:sz w:val="28"/>
              <w:u w:val="single" w:color="3F7DC9"/>
              <w:lang w:val="en-US"/>
            </w:rPr>
          </w:rPrChange>
        </w:rPr>
        <w:lastRenderedPageBreak/>
        <w:t>ANNEX A</w:t>
      </w:r>
      <w:r w:rsidRPr="00C63958">
        <w:rPr>
          <w:rFonts w:ascii="Arial" w:eastAsia="Arial" w:hAnsi="Arial" w:cs="Arial"/>
          <w:b/>
          <w:i/>
          <w:color w:val="3F7DC9"/>
          <w:sz w:val="28"/>
          <w:lang w:val="en-GB"/>
          <w:rPrChange w:id="3066" w:author="Westerlund, Johan" w:date="2021-04-22T14:05:00Z">
            <w:rPr>
              <w:rFonts w:ascii="Arial" w:eastAsia="Arial" w:hAnsi="Arial" w:cs="Arial"/>
              <w:b/>
              <w:i/>
              <w:color w:val="3F7DC9"/>
              <w:sz w:val="28"/>
              <w:lang w:val="en-US"/>
            </w:rPr>
          </w:rPrChange>
        </w:rPr>
        <w:t xml:space="preserve"> </w:t>
      </w:r>
      <w:r w:rsidRPr="00C63958">
        <w:rPr>
          <w:rFonts w:ascii="Arial" w:eastAsia="Arial" w:hAnsi="Arial" w:cs="Arial"/>
          <w:b/>
          <w:i/>
          <w:color w:val="3F7DC9"/>
          <w:sz w:val="28"/>
          <w:lang w:val="en-GB"/>
          <w:rPrChange w:id="3067" w:author="Westerlund, Johan" w:date="2021-04-22T14:05:00Z">
            <w:rPr>
              <w:rFonts w:ascii="Arial" w:eastAsia="Arial" w:hAnsi="Arial" w:cs="Arial"/>
              <w:b/>
              <w:i/>
              <w:color w:val="3F7DC9"/>
              <w:sz w:val="28"/>
              <w:lang w:val="en-US"/>
            </w:rPr>
          </w:rPrChange>
        </w:rPr>
        <w:tab/>
      </w:r>
      <w:r w:rsidRPr="00C63958">
        <w:rPr>
          <w:b/>
          <w:i/>
          <w:color w:val="3F7DC9"/>
          <w:sz w:val="28"/>
          <w:u w:val="single" w:color="3F7DC9"/>
          <w:lang w:val="en-GB"/>
          <w:rPrChange w:id="3068" w:author="Westerlund, Johan" w:date="2021-04-22T14:05:00Z">
            <w:rPr>
              <w:b/>
              <w:i/>
              <w:color w:val="3F7DC9"/>
              <w:sz w:val="28"/>
              <w:u w:val="single" w:color="3F7DC9"/>
              <w:lang w:val="en-US"/>
            </w:rPr>
          </w:rPrChange>
        </w:rPr>
        <w:t>PROCESS DIAGRAMS</w:t>
      </w:r>
      <w:r w:rsidRPr="00C63958">
        <w:rPr>
          <w:b/>
          <w:i/>
          <w:color w:val="3F7DC9"/>
          <w:sz w:val="28"/>
          <w:lang w:val="en-GB"/>
          <w:rPrChange w:id="3069" w:author="Westerlund, Johan" w:date="2021-04-22T14:05:00Z">
            <w:rPr>
              <w:b/>
              <w:i/>
              <w:color w:val="3F7DC9"/>
              <w:sz w:val="28"/>
              <w:lang w:val="en-US"/>
            </w:rPr>
          </w:rPrChange>
        </w:rPr>
        <w:t xml:space="preserve"> </w:t>
      </w:r>
    </w:p>
    <w:p w14:paraId="1D261355" w14:textId="77777777" w:rsidR="00B21364" w:rsidRPr="00C63958" w:rsidRDefault="00945698">
      <w:pPr>
        <w:spacing w:after="198"/>
        <w:ind w:left="-5"/>
        <w:rPr>
          <w:lang w:val="en-GB"/>
          <w:rPrChange w:id="3070" w:author="Westerlund, Johan" w:date="2021-04-22T14:05:00Z">
            <w:rPr>
              <w:lang w:val="en-US"/>
            </w:rPr>
          </w:rPrChange>
        </w:rPr>
      </w:pPr>
      <w:r w:rsidRPr="00C63958">
        <w:rPr>
          <w:lang w:val="en-GB"/>
          <w:rPrChange w:id="3071" w:author="Westerlund, Johan" w:date="2021-04-22T14:05:00Z">
            <w:rPr>
              <w:lang w:val="en-US"/>
            </w:rPr>
          </w:rPrChange>
        </w:rPr>
        <w:t xml:space="preserve">The following sample diagrams have been provided, with permission, by IALA members.  These are included to assist in the development of individual process diagrams.  For further information on specific diagrams, please contact the AtoN organisation directly. </w:t>
      </w:r>
    </w:p>
    <w:p w14:paraId="58C06477" w14:textId="77777777" w:rsidR="00B21364" w:rsidRPr="00C63958" w:rsidRDefault="00945698">
      <w:pPr>
        <w:spacing w:after="0" w:line="259" w:lineRule="auto"/>
        <w:ind w:left="0" w:firstLine="0"/>
        <w:rPr>
          <w:lang w:val="en-GB"/>
          <w:rPrChange w:id="3072" w:author="Westerlund, Johan" w:date="2021-04-22T14:05:00Z">
            <w:rPr>
              <w:lang w:val="en-US"/>
            </w:rPr>
          </w:rPrChange>
        </w:rPr>
      </w:pPr>
      <w:del w:id="3073" w:author="Westerlund, Johan" w:date="2020-10-15T12:15:00Z">
        <w:r w:rsidRPr="00C63958" w:rsidDel="00867009">
          <w:rPr>
            <w:sz w:val="18"/>
            <w:lang w:val="en-GB"/>
            <w:rPrChange w:id="3074" w:author="Westerlund, Johan" w:date="2021-04-22T14:05:00Z">
              <w:rPr>
                <w:sz w:val="18"/>
                <w:lang w:val="en-US"/>
              </w:rPr>
            </w:rPrChange>
          </w:rPr>
          <w:delText xml:space="preserve"> </w:delText>
        </w:r>
        <w:r w:rsidRPr="00C63958" w:rsidDel="00867009">
          <w:rPr>
            <w:sz w:val="18"/>
            <w:lang w:val="en-GB"/>
            <w:rPrChange w:id="3075" w:author="Westerlund, Johan" w:date="2021-04-22T14:05:00Z">
              <w:rPr>
                <w:sz w:val="18"/>
                <w:lang w:val="en-US"/>
              </w:rPr>
            </w:rPrChange>
          </w:rPr>
          <w:tab/>
        </w:r>
      </w:del>
      <w:r w:rsidRPr="00C63958">
        <w:rPr>
          <w:b/>
          <w:color w:val="3F7DC9"/>
          <w:sz w:val="28"/>
          <w:lang w:val="en-GB"/>
          <w:rPrChange w:id="3076" w:author="Westerlund, Johan" w:date="2021-04-22T14:05:00Z">
            <w:rPr>
              <w:b/>
              <w:color w:val="3F7DC9"/>
              <w:sz w:val="28"/>
              <w:lang w:val="en-US"/>
            </w:rPr>
          </w:rPrChange>
        </w:rPr>
        <w:t xml:space="preserve"> </w:t>
      </w:r>
      <w:r w:rsidRPr="00C63958">
        <w:rPr>
          <w:lang w:val="en-GB"/>
          <w:rPrChange w:id="3077" w:author="Westerlund, Johan" w:date="2021-04-22T14:05:00Z">
            <w:rPr>
              <w:lang w:val="en-US"/>
            </w:rPr>
          </w:rPrChange>
        </w:rPr>
        <w:br w:type="page"/>
      </w:r>
    </w:p>
    <w:p w14:paraId="67DB1919" w14:textId="77777777" w:rsidR="00B21364" w:rsidRPr="00C63958" w:rsidRDefault="00945698">
      <w:pPr>
        <w:spacing w:after="0" w:line="259" w:lineRule="auto"/>
        <w:ind w:left="-5"/>
        <w:rPr>
          <w:lang w:val="en-GB"/>
          <w:rPrChange w:id="3078" w:author="Westerlund, Johan" w:date="2021-04-22T14:05:00Z">
            <w:rPr/>
          </w:rPrChange>
        </w:rPr>
      </w:pPr>
      <w:r w:rsidRPr="00C63958">
        <w:rPr>
          <w:b/>
          <w:color w:val="3F7DD9"/>
          <w:sz w:val="28"/>
          <w:lang w:val="en-GB"/>
          <w:rPrChange w:id="3079" w:author="Westerlund, Johan" w:date="2021-04-22T14:05:00Z">
            <w:rPr>
              <w:b/>
              <w:color w:val="3F7DD9"/>
              <w:sz w:val="28"/>
            </w:rPr>
          </w:rPrChange>
        </w:rPr>
        <w:lastRenderedPageBreak/>
        <w:t>A 1.</w:t>
      </w:r>
      <w:r w:rsidRPr="00C63958">
        <w:rPr>
          <w:rFonts w:ascii="Arial" w:eastAsia="Arial" w:hAnsi="Arial" w:cs="Arial"/>
          <w:b/>
          <w:color w:val="3F7DD9"/>
          <w:sz w:val="28"/>
          <w:lang w:val="en-GB"/>
          <w:rPrChange w:id="3080" w:author="Westerlund, Johan" w:date="2021-04-22T14:05:00Z">
            <w:rPr>
              <w:rFonts w:ascii="Arial" w:eastAsia="Arial" w:hAnsi="Arial" w:cs="Arial"/>
              <w:b/>
              <w:color w:val="3F7DD9"/>
              <w:sz w:val="28"/>
            </w:rPr>
          </w:rPrChange>
        </w:rPr>
        <w:t xml:space="preserve"> </w:t>
      </w:r>
      <w:r w:rsidRPr="00C63958">
        <w:rPr>
          <w:b/>
          <w:color w:val="3F7DC9"/>
          <w:sz w:val="28"/>
          <w:lang w:val="en-GB"/>
          <w:rPrChange w:id="3081" w:author="Westerlund, Johan" w:date="2021-04-22T14:05:00Z">
            <w:rPr>
              <w:b/>
              <w:color w:val="3F7DC9"/>
              <w:sz w:val="28"/>
            </w:rPr>
          </w:rPrChange>
        </w:rPr>
        <w:t xml:space="preserve">TRINITY HOUSE </w:t>
      </w:r>
    </w:p>
    <w:p w14:paraId="5B5EB530" w14:textId="77777777" w:rsidR="00B21364" w:rsidRPr="00C63958" w:rsidRDefault="00945698">
      <w:pPr>
        <w:spacing w:after="96" w:line="259" w:lineRule="auto"/>
        <w:ind w:left="-30" w:firstLine="0"/>
        <w:rPr>
          <w:lang w:val="en-GB"/>
          <w:rPrChange w:id="3082" w:author="Westerlund, Johan" w:date="2021-04-22T14:05:00Z">
            <w:rPr/>
          </w:rPrChange>
        </w:rPr>
      </w:pPr>
      <w:r w:rsidRPr="00C03868">
        <w:rPr>
          <w:noProof/>
          <w:lang w:val="sv-SE" w:eastAsia="sv-SE"/>
        </w:rPr>
        <mc:AlternateContent>
          <mc:Choice Requires="wpg">
            <w:drawing>
              <wp:inline distT="0" distB="0" distL="0" distR="0" wp14:anchorId="3324A04E" wp14:editId="1F269340">
                <wp:extent cx="937260" cy="12192"/>
                <wp:effectExtent l="0" t="0" r="0" b="0"/>
                <wp:docPr id="26641" name="Group 26641"/>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75" name="Shape 32175"/>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6641" style="width:73.8pt;height:0.959961pt;mso-position-horizontal-relative:char;mso-position-vertical-relative:line" coordsize="9372,121">
                <v:shape id="Shape 32176"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C63958">
        <w:rPr>
          <w:lang w:val="en-GB"/>
          <w:rPrChange w:id="3083" w:author="Westerlund, Johan" w:date="2021-04-22T14:05:00Z">
            <w:rPr/>
          </w:rPrChange>
        </w:rPr>
        <w:t xml:space="preserve"> </w:t>
      </w:r>
    </w:p>
    <w:p w14:paraId="5B59DBDC" w14:textId="77777777" w:rsidR="00B21364" w:rsidRPr="00C63958" w:rsidRDefault="00945698">
      <w:pPr>
        <w:spacing w:after="9"/>
        <w:ind w:left="-5"/>
        <w:rPr>
          <w:lang w:val="en-GB"/>
          <w:rPrChange w:id="3084" w:author="Westerlund, Johan" w:date="2021-04-22T14:05:00Z">
            <w:rPr>
              <w:lang w:val="en-US"/>
            </w:rPr>
          </w:rPrChange>
        </w:rPr>
      </w:pPr>
      <w:r w:rsidRPr="00C63958">
        <w:rPr>
          <w:lang w:val="en-GB"/>
          <w:rPrChange w:id="3085" w:author="Westerlund, Johan" w:date="2021-04-22T14:05:00Z">
            <w:rPr>
              <w:lang w:val="en-US"/>
            </w:rPr>
          </w:rPrChange>
        </w:rPr>
        <w:t xml:space="preserve">For example, the following diagram represents the core business (key processes), according to Trinity House. </w:t>
      </w:r>
    </w:p>
    <w:p w14:paraId="21547691" w14:textId="77777777" w:rsidR="00B21364" w:rsidRPr="00C63958" w:rsidRDefault="00945698">
      <w:pPr>
        <w:spacing w:after="226" w:line="259" w:lineRule="auto"/>
        <w:ind w:left="434" w:firstLine="0"/>
        <w:rPr>
          <w:lang w:val="en-GB"/>
          <w:rPrChange w:id="3086" w:author="Westerlund, Johan" w:date="2021-04-22T14:05:00Z">
            <w:rPr/>
          </w:rPrChange>
        </w:rPr>
      </w:pPr>
      <w:r w:rsidRPr="00C03868">
        <w:rPr>
          <w:noProof/>
          <w:lang w:val="sv-SE" w:eastAsia="sv-SE"/>
        </w:rPr>
        <mc:AlternateContent>
          <mc:Choice Requires="wpg">
            <w:drawing>
              <wp:inline distT="0" distB="0" distL="0" distR="0" wp14:anchorId="25EBB998" wp14:editId="29032D9C">
                <wp:extent cx="5724939" cy="7529858"/>
                <wp:effectExtent l="0" t="0" r="28575" b="0"/>
                <wp:docPr id="26642" name="Group 26642"/>
                <wp:cNvGraphicFramePr/>
                <a:graphic xmlns:a="http://schemas.openxmlformats.org/drawingml/2006/main">
                  <a:graphicData uri="http://schemas.microsoft.com/office/word/2010/wordprocessingGroup">
                    <wpg:wgp>
                      <wpg:cNvGrpSpPr/>
                      <wpg:grpSpPr>
                        <a:xfrm>
                          <a:off x="0" y="0"/>
                          <a:ext cx="5724939" cy="7529858"/>
                          <a:chOff x="0" y="0"/>
                          <a:chExt cx="6005599" cy="7697030"/>
                        </a:xfrm>
                      </wpg:grpSpPr>
                      <wps:wsp>
                        <wps:cNvPr id="1725" name="Rectangle 1725"/>
                        <wps:cNvSpPr/>
                        <wps:spPr>
                          <a:xfrm>
                            <a:off x="5974084" y="7554996"/>
                            <a:ext cx="41915" cy="188904"/>
                          </a:xfrm>
                          <a:prstGeom prst="rect">
                            <a:avLst/>
                          </a:prstGeom>
                          <a:ln>
                            <a:noFill/>
                          </a:ln>
                        </wps:spPr>
                        <wps:txbx>
                          <w:txbxContent>
                            <w:p w14:paraId="0CE3A26B" w14:textId="77777777" w:rsidR="009A779E" w:rsidRDefault="009A779E">
                              <w:pPr>
                                <w:spacing w:after="160" w:line="259" w:lineRule="auto"/>
                                <w:ind w:left="0" w:firstLine="0"/>
                              </w:pPr>
                              <w:r>
                                <w:t xml:space="preserve"> </w:t>
                              </w:r>
                            </w:p>
                          </w:txbxContent>
                        </wps:txbx>
                        <wps:bodyPr horzOverflow="overflow" vert="horz" lIns="0" tIns="0" rIns="0" bIns="0" rtlCol="0">
                          <a:noAutofit/>
                        </wps:bodyPr>
                      </wps:wsp>
                      <wps:wsp>
                        <wps:cNvPr id="1731" name="Shape 1731"/>
                        <wps:cNvSpPr/>
                        <wps:spPr>
                          <a:xfrm>
                            <a:off x="725424" y="2803360"/>
                            <a:ext cx="577215" cy="560832"/>
                          </a:xfrm>
                          <a:custGeom>
                            <a:avLst/>
                            <a:gdLst/>
                            <a:ahLst/>
                            <a:cxnLst/>
                            <a:rect l="0" t="0" r="0" b="0"/>
                            <a:pathLst>
                              <a:path w="577215" h="560832">
                                <a:moveTo>
                                  <a:pt x="12954" y="0"/>
                                </a:moveTo>
                                <a:lnTo>
                                  <a:pt x="577215" y="0"/>
                                </a:lnTo>
                                <a:lnTo>
                                  <a:pt x="577215" y="25146"/>
                                </a:lnTo>
                                <a:lnTo>
                                  <a:pt x="25146" y="25146"/>
                                </a:lnTo>
                                <a:lnTo>
                                  <a:pt x="25146" y="534924"/>
                                </a:lnTo>
                                <a:lnTo>
                                  <a:pt x="577215" y="534924"/>
                                </a:lnTo>
                                <a:lnTo>
                                  <a:pt x="577215" y="560832"/>
                                </a:lnTo>
                                <a:lnTo>
                                  <a:pt x="12954" y="560832"/>
                                </a:lnTo>
                                <a:cubicBezTo>
                                  <a:pt x="6096" y="560832"/>
                                  <a:pt x="0" y="554736"/>
                                  <a:pt x="0" y="547878"/>
                                </a:cubicBezTo>
                                <a:lnTo>
                                  <a:pt x="0" y="12192"/>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2" name="Shape 1732"/>
                        <wps:cNvSpPr/>
                        <wps:spPr>
                          <a:xfrm>
                            <a:off x="1302639" y="2803360"/>
                            <a:ext cx="577215" cy="560832"/>
                          </a:xfrm>
                          <a:custGeom>
                            <a:avLst/>
                            <a:gdLst/>
                            <a:ahLst/>
                            <a:cxnLst/>
                            <a:rect l="0" t="0" r="0" b="0"/>
                            <a:pathLst>
                              <a:path w="577215" h="560832">
                                <a:moveTo>
                                  <a:pt x="0" y="0"/>
                                </a:moveTo>
                                <a:lnTo>
                                  <a:pt x="564261" y="0"/>
                                </a:lnTo>
                                <a:cubicBezTo>
                                  <a:pt x="571881" y="0"/>
                                  <a:pt x="577215" y="5334"/>
                                  <a:pt x="577215" y="12192"/>
                                </a:cubicBezTo>
                                <a:lnTo>
                                  <a:pt x="577215" y="547878"/>
                                </a:lnTo>
                                <a:cubicBezTo>
                                  <a:pt x="577215" y="554736"/>
                                  <a:pt x="571881" y="560832"/>
                                  <a:pt x="564261" y="560832"/>
                                </a:cubicBezTo>
                                <a:lnTo>
                                  <a:pt x="0" y="560832"/>
                                </a:lnTo>
                                <a:lnTo>
                                  <a:pt x="0" y="534924"/>
                                </a:lnTo>
                                <a:lnTo>
                                  <a:pt x="552069" y="534924"/>
                                </a:lnTo>
                                <a:lnTo>
                                  <a:pt x="552069"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3" name="Rectangle 1733"/>
                        <wps:cNvSpPr/>
                        <wps:spPr>
                          <a:xfrm>
                            <a:off x="992124" y="2959185"/>
                            <a:ext cx="825326" cy="154840"/>
                          </a:xfrm>
                          <a:prstGeom prst="rect">
                            <a:avLst/>
                          </a:prstGeom>
                          <a:ln>
                            <a:noFill/>
                          </a:ln>
                        </wps:spPr>
                        <wps:txbx>
                          <w:txbxContent>
                            <w:p w14:paraId="0D94583D" w14:textId="77777777" w:rsidR="009A779E" w:rsidRDefault="009A779E">
                              <w:pPr>
                                <w:spacing w:after="160" w:line="259" w:lineRule="auto"/>
                                <w:ind w:left="0" w:firstLine="0"/>
                              </w:pPr>
                              <w:r>
                                <w:rPr>
                                  <w:sz w:val="18"/>
                                </w:rPr>
                                <w:t xml:space="preserve">Specify for &amp; </w:t>
                              </w:r>
                            </w:p>
                          </w:txbxContent>
                        </wps:txbx>
                        <wps:bodyPr horzOverflow="overflow" vert="horz" lIns="0" tIns="0" rIns="0" bIns="0" rtlCol="0">
                          <a:noAutofit/>
                        </wps:bodyPr>
                      </wps:wsp>
                      <wps:wsp>
                        <wps:cNvPr id="1734" name="Rectangle 1734"/>
                        <wps:cNvSpPr/>
                        <wps:spPr>
                          <a:xfrm>
                            <a:off x="961640" y="3098631"/>
                            <a:ext cx="872331" cy="154840"/>
                          </a:xfrm>
                          <a:prstGeom prst="rect">
                            <a:avLst/>
                          </a:prstGeom>
                          <a:ln>
                            <a:noFill/>
                          </a:ln>
                        </wps:spPr>
                        <wps:txbx>
                          <w:txbxContent>
                            <w:p w14:paraId="763FCA3B" w14:textId="77777777" w:rsidR="009A779E" w:rsidRDefault="009A779E">
                              <w:pPr>
                                <w:spacing w:after="160" w:line="259" w:lineRule="auto"/>
                                <w:ind w:left="0" w:firstLine="0"/>
                              </w:pPr>
                              <w:r>
                                <w:rPr>
                                  <w:sz w:val="18"/>
                                </w:rPr>
                                <w:t>outline design</w:t>
                              </w:r>
                            </w:p>
                          </w:txbxContent>
                        </wps:txbx>
                        <wps:bodyPr horzOverflow="overflow" vert="horz" lIns="0" tIns="0" rIns="0" bIns="0" rtlCol="0">
                          <a:noAutofit/>
                        </wps:bodyPr>
                      </wps:wsp>
                      <wps:wsp>
                        <wps:cNvPr id="1735" name="Rectangle 1735"/>
                        <wps:cNvSpPr/>
                        <wps:spPr>
                          <a:xfrm>
                            <a:off x="1616964" y="3073405"/>
                            <a:ext cx="56348" cy="190519"/>
                          </a:xfrm>
                          <a:prstGeom prst="rect">
                            <a:avLst/>
                          </a:prstGeom>
                          <a:ln>
                            <a:noFill/>
                          </a:ln>
                        </wps:spPr>
                        <wps:txbx>
                          <w:txbxContent>
                            <w:p w14:paraId="7E6E9CAF"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36" name="Shape 1736"/>
                        <wps:cNvSpPr/>
                        <wps:spPr>
                          <a:xfrm>
                            <a:off x="725424" y="5194517"/>
                            <a:ext cx="577215" cy="586740"/>
                          </a:xfrm>
                          <a:custGeom>
                            <a:avLst/>
                            <a:gdLst/>
                            <a:ahLst/>
                            <a:cxnLst/>
                            <a:rect l="0" t="0" r="0" b="0"/>
                            <a:pathLst>
                              <a:path w="577215" h="586740">
                                <a:moveTo>
                                  <a:pt x="12954" y="0"/>
                                </a:moveTo>
                                <a:lnTo>
                                  <a:pt x="577215" y="0"/>
                                </a:lnTo>
                                <a:lnTo>
                                  <a:pt x="577215" y="25908"/>
                                </a:lnTo>
                                <a:lnTo>
                                  <a:pt x="25146" y="25908"/>
                                </a:lnTo>
                                <a:lnTo>
                                  <a:pt x="25146" y="561594"/>
                                </a:lnTo>
                                <a:lnTo>
                                  <a:pt x="577215" y="561594"/>
                                </a:lnTo>
                                <a:lnTo>
                                  <a:pt x="577215" y="586740"/>
                                </a:lnTo>
                                <a:lnTo>
                                  <a:pt x="12954" y="586740"/>
                                </a:lnTo>
                                <a:cubicBezTo>
                                  <a:pt x="6096" y="586740"/>
                                  <a:pt x="0" y="581406"/>
                                  <a:pt x="0" y="573786"/>
                                </a:cubicBezTo>
                                <a:lnTo>
                                  <a:pt x="0" y="12954"/>
                                </a:lnTo>
                                <a:cubicBezTo>
                                  <a:pt x="0" y="6097"/>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7" name="Shape 1737"/>
                        <wps:cNvSpPr/>
                        <wps:spPr>
                          <a:xfrm>
                            <a:off x="1302639" y="5194517"/>
                            <a:ext cx="577215" cy="586740"/>
                          </a:xfrm>
                          <a:custGeom>
                            <a:avLst/>
                            <a:gdLst/>
                            <a:ahLst/>
                            <a:cxnLst/>
                            <a:rect l="0" t="0" r="0" b="0"/>
                            <a:pathLst>
                              <a:path w="577215" h="586740">
                                <a:moveTo>
                                  <a:pt x="0" y="0"/>
                                </a:moveTo>
                                <a:lnTo>
                                  <a:pt x="564261" y="0"/>
                                </a:lnTo>
                                <a:cubicBezTo>
                                  <a:pt x="571881" y="0"/>
                                  <a:pt x="577215" y="6097"/>
                                  <a:pt x="577215" y="12954"/>
                                </a:cubicBezTo>
                                <a:lnTo>
                                  <a:pt x="577215" y="573786"/>
                                </a:lnTo>
                                <a:cubicBezTo>
                                  <a:pt x="577215" y="581406"/>
                                  <a:pt x="571881" y="586740"/>
                                  <a:pt x="564261" y="586740"/>
                                </a:cubicBezTo>
                                <a:lnTo>
                                  <a:pt x="0" y="586740"/>
                                </a:lnTo>
                                <a:lnTo>
                                  <a:pt x="0" y="561594"/>
                                </a:lnTo>
                                <a:lnTo>
                                  <a:pt x="552069" y="561594"/>
                                </a:lnTo>
                                <a:lnTo>
                                  <a:pt x="552069"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8" name="Shape 1738"/>
                        <wps:cNvSpPr/>
                        <wps:spPr>
                          <a:xfrm>
                            <a:off x="725424" y="4432517"/>
                            <a:ext cx="577215" cy="586740"/>
                          </a:xfrm>
                          <a:custGeom>
                            <a:avLst/>
                            <a:gdLst/>
                            <a:ahLst/>
                            <a:cxnLst/>
                            <a:rect l="0" t="0" r="0" b="0"/>
                            <a:pathLst>
                              <a:path w="577215" h="586740">
                                <a:moveTo>
                                  <a:pt x="12954" y="0"/>
                                </a:moveTo>
                                <a:lnTo>
                                  <a:pt x="577215" y="0"/>
                                </a:lnTo>
                                <a:lnTo>
                                  <a:pt x="577215" y="25146"/>
                                </a:lnTo>
                                <a:lnTo>
                                  <a:pt x="25146" y="25146"/>
                                </a:lnTo>
                                <a:lnTo>
                                  <a:pt x="25146" y="560832"/>
                                </a:lnTo>
                                <a:lnTo>
                                  <a:pt x="577215" y="560832"/>
                                </a:lnTo>
                                <a:lnTo>
                                  <a:pt x="577215" y="586740"/>
                                </a:lnTo>
                                <a:lnTo>
                                  <a:pt x="12954" y="586740"/>
                                </a:lnTo>
                                <a:cubicBezTo>
                                  <a:pt x="6096" y="586740"/>
                                  <a:pt x="0" y="580644"/>
                                  <a:pt x="0" y="573786"/>
                                </a:cubicBezTo>
                                <a:lnTo>
                                  <a:pt x="0" y="12192"/>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9" name="Shape 1739"/>
                        <wps:cNvSpPr/>
                        <wps:spPr>
                          <a:xfrm>
                            <a:off x="1302639" y="4432517"/>
                            <a:ext cx="577215" cy="586740"/>
                          </a:xfrm>
                          <a:custGeom>
                            <a:avLst/>
                            <a:gdLst/>
                            <a:ahLst/>
                            <a:cxnLst/>
                            <a:rect l="0" t="0" r="0" b="0"/>
                            <a:pathLst>
                              <a:path w="577215" h="586740">
                                <a:moveTo>
                                  <a:pt x="0" y="0"/>
                                </a:moveTo>
                                <a:lnTo>
                                  <a:pt x="564261" y="0"/>
                                </a:lnTo>
                                <a:cubicBezTo>
                                  <a:pt x="571881" y="0"/>
                                  <a:pt x="577215" y="5334"/>
                                  <a:pt x="577215" y="12192"/>
                                </a:cubicBezTo>
                                <a:lnTo>
                                  <a:pt x="577215" y="573786"/>
                                </a:lnTo>
                                <a:cubicBezTo>
                                  <a:pt x="577215" y="580644"/>
                                  <a:pt x="571881" y="586740"/>
                                  <a:pt x="564261" y="586740"/>
                                </a:cubicBezTo>
                                <a:lnTo>
                                  <a:pt x="0" y="586740"/>
                                </a:lnTo>
                                <a:lnTo>
                                  <a:pt x="0" y="560832"/>
                                </a:lnTo>
                                <a:lnTo>
                                  <a:pt x="552069" y="560832"/>
                                </a:lnTo>
                                <a:lnTo>
                                  <a:pt x="552069"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0" name="Shape 1740"/>
                        <wps:cNvSpPr/>
                        <wps:spPr>
                          <a:xfrm>
                            <a:off x="2425446" y="1407376"/>
                            <a:ext cx="691896" cy="471678"/>
                          </a:xfrm>
                          <a:custGeom>
                            <a:avLst/>
                            <a:gdLst/>
                            <a:ahLst/>
                            <a:cxnLst/>
                            <a:rect l="0" t="0" r="0" b="0"/>
                            <a:pathLst>
                              <a:path w="691896" h="471678">
                                <a:moveTo>
                                  <a:pt x="12954" y="0"/>
                                </a:moveTo>
                                <a:lnTo>
                                  <a:pt x="691896" y="0"/>
                                </a:lnTo>
                                <a:lnTo>
                                  <a:pt x="691896" y="25908"/>
                                </a:lnTo>
                                <a:lnTo>
                                  <a:pt x="25908" y="25908"/>
                                </a:lnTo>
                                <a:lnTo>
                                  <a:pt x="25908" y="446532"/>
                                </a:lnTo>
                                <a:lnTo>
                                  <a:pt x="691896" y="446532"/>
                                </a:lnTo>
                                <a:lnTo>
                                  <a:pt x="691896" y="471678"/>
                                </a:lnTo>
                                <a:lnTo>
                                  <a:pt x="12954" y="471678"/>
                                </a:lnTo>
                                <a:cubicBezTo>
                                  <a:pt x="6096" y="471678"/>
                                  <a:pt x="0" y="466344"/>
                                  <a:pt x="0" y="459486"/>
                                </a:cubicBezTo>
                                <a:lnTo>
                                  <a:pt x="0" y="12954"/>
                                </a:lnTo>
                                <a:cubicBezTo>
                                  <a:pt x="0" y="6096"/>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1" name="Shape 1741"/>
                        <wps:cNvSpPr/>
                        <wps:spPr>
                          <a:xfrm>
                            <a:off x="3117342" y="1407376"/>
                            <a:ext cx="691134" cy="471678"/>
                          </a:xfrm>
                          <a:custGeom>
                            <a:avLst/>
                            <a:gdLst/>
                            <a:ahLst/>
                            <a:cxnLst/>
                            <a:rect l="0" t="0" r="0" b="0"/>
                            <a:pathLst>
                              <a:path w="691134" h="471678">
                                <a:moveTo>
                                  <a:pt x="0" y="0"/>
                                </a:moveTo>
                                <a:lnTo>
                                  <a:pt x="678942" y="0"/>
                                </a:lnTo>
                                <a:cubicBezTo>
                                  <a:pt x="685800" y="0"/>
                                  <a:pt x="691134" y="6096"/>
                                  <a:pt x="691134" y="12954"/>
                                </a:cubicBezTo>
                                <a:lnTo>
                                  <a:pt x="691134" y="459486"/>
                                </a:lnTo>
                                <a:cubicBezTo>
                                  <a:pt x="691134" y="466344"/>
                                  <a:pt x="685800" y="471678"/>
                                  <a:pt x="678942" y="471678"/>
                                </a:cubicBezTo>
                                <a:lnTo>
                                  <a:pt x="0" y="471678"/>
                                </a:lnTo>
                                <a:lnTo>
                                  <a:pt x="0" y="446532"/>
                                </a:lnTo>
                                <a:lnTo>
                                  <a:pt x="665988" y="446532"/>
                                </a:lnTo>
                                <a:lnTo>
                                  <a:pt x="665988"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2" name="Shape 1742"/>
                        <wps:cNvSpPr/>
                        <wps:spPr>
                          <a:xfrm>
                            <a:off x="2220468" y="2657818"/>
                            <a:ext cx="896504" cy="851154"/>
                          </a:xfrm>
                          <a:custGeom>
                            <a:avLst/>
                            <a:gdLst/>
                            <a:ahLst/>
                            <a:cxnLst/>
                            <a:rect l="0" t="0" r="0" b="0"/>
                            <a:pathLst>
                              <a:path w="896504" h="851154">
                                <a:moveTo>
                                  <a:pt x="891540" y="0"/>
                                </a:moveTo>
                                <a:lnTo>
                                  <a:pt x="896504" y="0"/>
                                </a:lnTo>
                                <a:lnTo>
                                  <a:pt x="896504" y="25535"/>
                                </a:lnTo>
                                <a:lnTo>
                                  <a:pt x="43473" y="425577"/>
                                </a:lnTo>
                                <a:lnTo>
                                  <a:pt x="896504" y="825619"/>
                                </a:lnTo>
                                <a:lnTo>
                                  <a:pt x="896504" y="851154"/>
                                </a:lnTo>
                                <a:lnTo>
                                  <a:pt x="891540" y="851154"/>
                                </a:lnTo>
                                <a:lnTo>
                                  <a:pt x="7620" y="437388"/>
                                </a:lnTo>
                                <a:cubicBezTo>
                                  <a:pt x="3048" y="435102"/>
                                  <a:pt x="0" y="430530"/>
                                  <a:pt x="0" y="425958"/>
                                </a:cubicBezTo>
                                <a:cubicBezTo>
                                  <a:pt x="0" y="420624"/>
                                  <a:pt x="3048" y="416052"/>
                                  <a:pt x="7620" y="413766"/>
                                </a:cubicBezTo>
                                <a:lnTo>
                                  <a:pt x="89154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3" name="Shape 1743"/>
                        <wps:cNvSpPr/>
                        <wps:spPr>
                          <a:xfrm>
                            <a:off x="3116972" y="2657818"/>
                            <a:ext cx="896482" cy="851154"/>
                          </a:xfrm>
                          <a:custGeom>
                            <a:avLst/>
                            <a:gdLst/>
                            <a:ahLst/>
                            <a:cxnLst/>
                            <a:rect l="0" t="0" r="0" b="0"/>
                            <a:pathLst>
                              <a:path w="896482" h="851154">
                                <a:moveTo>
                                  <a:pt x="0" y="0"/>
                                </a:moveTo>
                                <a:lnTo>
                                  <a:pt x="5704" y="0"/>
                                </a:lnTo>
                                <a:lnTo>
                                  <a:pt x="889624" y="413766"/>
                                </a:lnTo>
                                <a:cubicBezTo>
                                  <a:pt x="893434" y="416052"/>
                                  <a:pt x="896482" y="420624"/>
                                  <a:pt x="896482" y="425958"/>
                                </a:cubicBezTo>
                                <a:cubicBezTo>
                                  <a:pt x="896482" y="430530"/>
                                  <a:pt x="893434" y="435102"/>
                                  <a:pt x="889624" y="437388"/>
                                </a:cubicBezTo>
                                <a:lnTo>
                                  <a:pt x="5704" y="851154"/>
                                </a:lnTo>
                                <a:lnTo>
                                  <a:pt x="0" y="851154"/>
                                </a:lnTo>
                                <a:lnTo>
                                  <a:pt x="0" y="825619"/>
                                </a:lnTo>
                                <a:lnTo>
                                  <a:pt x="368" y="825791"/>
                                </a:lnTo>
                                <a:lnTo>
                                  <a:pt x="853031" y="425577"/>
                                </a:lnTo>
                                <a:lnTo>
                                  <a:pt x="368" y="25363"/>
                                </a:lnTo>
                                <a:lnTo>
                                  <a:pt x="0" y="25535"/>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4" name="Shape 1744"/>
                        <wps:cNvSpPr/>
                        <wps:spPr>
                          <a:xfrm>
                            <a:off x="2429256" y="2095462"/>
                            <a:ext cx="687705" cy="471678"/>
                          </a:xfrm>
                          <a:custGeom>
                            <a:avLst/>
                            <a:gdLst/>
                            <a:ahLst/>
                            <a:cxnLst/>
                            <a:rect l="0" t="0" r="0" b="0"/>
                            <a:pathLst>
                              <a:path w="687705" h="471678">
                                <a:moveTo>
                                  <a:pt x="12192" y="0"/>
                                </a:moveTo>
                                <a:lnTo>
                                  <a:pt x="687705" y="0"/>
                                </a:lnTo>
                                <a:lnTo>
                                  <a:pt x="687705" y="25146"/>
                                </a:lnTo>
                                <a:lnTo>
                                  <a:pt x="25146" y="25146"/>
                                </a:lnTo>
                                <a:lnTo>
                                  <a:pt x="25146" y="446532"/>
                                </a:lnTo>
                                <a:lnTo>
                                  <a:pt x="687705" y="446532"/>
                                </a:lnTo>
                                <a:lnTo>
                                  <a:pt x="687705" y="471678"/>
                                </a:lnTo>
                                <a:lnTo>
                                  <a:pt x="12192" y="471678"/>
                                </a:lnTo>
                                <a:cubicBezTo>
                                  <a:pt x="5334" y="471678"/>
                                  <a:pt x="0" y="465582"/>
                                  <a:pt x="0" y="458724"/>
                                </a:cubicBezTo>
                                <a:lnTo>
                                  <a:pt x="0" y="12954"/>
                                </a:lnTo>
                                <a:cubicBezTo>
                                  <a:pt x="0" y="5334"/>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5" name="Shape 1745"/>
                        <wps:cNvSpPr/>
                        <wps:spPr>
                          <a:xfrm>
                            <a:off x="3116961" y="2095462"/>
                            <a:ext cx="688467" cy="471678"/>
                          </a:xfrm>
                          <a:custGeom>
                            <a:avLst/>
                            <a:gdLst/>
                            <a:ahLst/>
                            <a:cxnLst/>
                            <a:rect l="0" t="0" r="0" b="0"/>
                            <a:pathLst>
                              <a:path w="688467" h="471678">
                                <a:moveTo>
                                  <a:pt x="0" y="0"/>
                                </a:moveTo>
                                <a:lnTo>
                                  <a:pt x="675513" y="0"/>
                                </a:lnTo>
                                <a:cubicBezTo>
                                  <a:pt x="682371" y="0"/>
                                  <a:pt x="688467" y="5334"/>
                                  <a:pt x="688467" y="12954"/>
                                </a:cubicBezTo>
                                <a:lnTo>
                                  <a:pt x="688467" y="458724"/>
                                </a:lnTo>
                                <a:cubicBezTo>
                                  <a:pt x="688467" y="465582"/>
                                  <a:pt x="682371" y="471678"/>
                                  <a:pt x="675513" y="471678"/>
                                </a:cubicBezTo>
                                <a:lnTo>
                                  <a:pt x="0" y="471678"/>
                                </a:lnTo>
                                <a:lnTo>
                                  <a:pt x="0" y="446532"/>
                                </a:lnTo>
                                <a:lnTo>
                                  <a:pt x="662559" y="446532"/>
                                </a:lnTo>
                                <a:lnTo>
                                  <a:pt x="662559"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6" name="Rectangle 1746"/>
                        <wps:cNvSpPr/>
                        <wps:spPr>
                          <a:xfrm>
                            <a:off x="2712720" y="2226142"/>
                            <a:ext cx="1132846" cy="154840"/>
                          </a:xfrm>
                          <a:prstGeom prst="rect">
                            <a:avLst/>
                          </a:prstGeom>
                          <a:ln>
                            <a:noFill/>
                          </a:ln>
                        </wps:spPr>
                        <wps:txbx>
                          <w:txbxContent>
                            <w:p w14:paraId="0E3E3328" w14:textId="77777777" w:rsidR="009A779E" w:rsidRDefault="009A779E">
                              <w:pPr>
                                <w:spacing w:after="160" w:line="259" w:lineRule="auto"/>
                                <w:ind w:left="0" w:firstLine="0"/>
                              </w:pPr>
                              <w:r>
                                <w:rPr>
                                  <w:sz w:val="18"/>
                                </w:rPr>
                                <w:t xml:space="preserve">Review &amp; confirm </w:t>
                              </w:r>
                            </w:p>
                          </w:txbxContent>
                        </wps:txbx>
                        <wps:bodyPr horzOverflow="overflow" vert="horz" lIns="0" tIns="0" rIns="0" bIns="0" rtlCol="0">
                          <a:noAutofit/>
                        </wps:bodyPr>
                      </wps:wsp>
                      <wps:wsp>
                        <wps:cNvPr id="1747" name="Rectangle 1747"/>
                        <wps:cNvSpPr/>
                        <wps:spPr>
                          <a:xfrm>
                            <a:off x="2700524" y="2365587"/>
                            <a:ext cx="1131690" cy="154840"/>
                          </a:xfrm>
                          <a:prstGeom prst="rect">
                            <a:avLst/>
                          </a:prstGeom>
                          <a:ln>
                            <a:noFill/>
                          </a:ln>
                        </wps:spPr>
                        <wps:txbx>
                          <w:txbxContent>
                            <w:p w14:paraId="48262EB5" w14:textId="77777777" w:rsidR="009A779E" w:rsidRDefault="009A779E">
                              <w:pPr>
                                <w:spacing w:after="160" w:line="259" w:lineRule="auto"/>
                                <w:ind w:left="0" w:firstLine="0"/>
                              </w:pPr>
                              <w:r>
                                <w:rPr>
                                  <w:sz w:val="18"/>
                                </w:rPr>
                                <w:t>AtoN requirement</w:t>
                              </w:r>
                            </w:p>
                          </w:txbxContent>
                        </wps:txbx>
                        <wps:bodyPr horzOverflow="overflow" vert="horz" lIns="0" tIns="0" rIns="0" bIns="0" rtlCol="0">
                          <a:noAutofit/>
                        </wps:bodyPr>
                      </wps:wsp>
                      <wps:wsp>
                        <wps:cNvPr id="1748" name="Shape 1748"/>
                        <wps:cNvSpPr/>
                        <wps:spPr>
                          <a:xfrm>
                            <a:off x="752094" y="1399756"/>
                            <a:ext cx="577596" cy="486156"/>
                          </a:xfrm>
                          <a:custGeom>
                            <a:avLst/>
                            <a:gdLst/>
                            <a:ahLst/>
                            <a:cxnLst/>
                            <a:rect l="0" t="0" r="0" b="0"/>
                            <a:pathLst>
                              <a:path w="577596" h="486156">
                                <a:moveTo>
                                  <a:pt x="12954" y="0"/>
                                </a:moveTo>
                                <a:lnTo>
                                  <a:pt x="577596" y="0"/>
                                </a:lnTo>
                                <a:lnTo>
                                  <a:pt x="577596" y="25146"/>
                                </a:lnTo>
                                <a:lnTo>
                                  <a:pt x="25908" y="25146"/>
                                </a:lnTo>
                                <a:lnTo>
                                  <a:pt x="25908" y="461010"/>
                                </a:lnTo>
                                <a:lnTo>
                                  <a:pt x="577596" y="461010"/>
                                </a:lnTo>
                                <a:lnTo>
                                  <a:pt x="577596" y="486156"/>
                                </a:lnTo>
                                <a:lnTo>
                                  <a:pt x="12954" y="486156"/>
                                </a:lnTo>
                                <a:cubicBezTo>
                                  <a:pt x="6096" y="486156"/>
                                  <a:pt x="0" y="480822"/>
                                  <a:pt x="0" y="473202"/>
                                </a:cubicBezTo>
                                <a:lnTo>
                                  <a:pt x="0" y="12954"/>
                                </a:lnTo>
                                <a:cubicBezTo>
                                  <a:pt x="0" y="6096"/>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9" name="Shape 1749"/>
                        <wps:cNvSpPr/>
                        <wps:spPr>
                          <a:xfrm>
                            <a:off x="1329690" y="1399756"/>
                            <a:ext cx="576834" cy="486156"/>
                          </a:xfrm>
                          <a:custGeom>
                            <a:avLst/>
                            <a:gdLst/>
                            <a:ahLst/>
                            <a:cxnLst/>
                            <a:rect l="0" t="0" r="0" b="0"/>
                            <a:pathLst>
                              <a:path w="576834" h="486156">
                                <a:moveTo>
                                  <a:pt x="0" y="0"/>
                                </a:moveTo>
                                <a:lnTo>
                                  <a:pt x="564642" y="0"/>
                                </a:lnTo>
                                <a:cubicBezTo>
                                  <a:pt x="571500" y="0"/>
                                  <a:pt x="576834" y="6096"/>
                                  <a:pt x="576834" y="12954"/>
                                </a:cubicBezTo>
                                <a:lnTo>
                                  <a:pt x="576834" y="473202"/>
                                </a:lnTo>
                                <a:cubicBezTo>
                                  <a:pt x="576834" y="480822"/>
                                  <a:pt x="571500" y="486156"/>
                                  <a:pt x="564642" y="486156"/>
                                </a:cubicBezTo>
                                <a:lnTo>
                                  <a:pt x="0" y="486156"/>
                                </a:lnTo>
                                <a:lnTo>
                                  <a:pt x="0" y="461010"/>
                                </a:lnTo>
                                <a:lnTo>
                                  <a:pt x="551688" y="461010"/>
                                </a:lnTo>
                                <a:lnTo>
                                  <a:pt x="551688"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0" name="Rectangle 1750"/>
                        <wps:cNvSpPr/>
                        <wps:spPr>
                          <a:xfrm>
                            <a:off x="869442" y="1590633"/>
                            <a:ext cx="1087635" cy="154840"/>
                          </a:xfrm>
                          <a:prstGeom prst="rect">
                            <a:avLst/>
                          </a:prstGeom>
                          <a:ln>
                            <a:noFill/>
                          </a:ln>
                        </wps:spPr>
                        <wps:txbx>
                          <w:txbxContent>
                            <w:p w14:paraId="318F4501" w14:textId="77777777" w:rsidR="009A779E" w:rsidRDefault="009A779E">
                              <w:pPr>
                                <w:spacing w:after="160" w:line="259" w:lineRule="auto"/>
                                <w:ind w:left="0" w:firstLine="0"/>
                              </w:pPr>
                              <w:r>
                                <w:rPr>
                                  <w:sz w:val="18"/>
                                </w:rPr>
                                <w:t>User consultation</w:t>
                              </w:r>
                            </w:p>
                          </w:txbxContent>
                        </wps:txbx>
                        <wps:bodyPr horzOverflow="overflow" vert="horz" lIns="0" tIns="0" rIns="0" bIns="0" rtlCol="0">
                          <a:noAutofit/>
                        </wps:bodyPr>
                      </wps:wsp>
                      <wps:wsp>
                        <wps:cNvPr id="1751" name="Rectangle 1751"/>
                        <wps:cNvSpPr/>
                        <wps:spPr>
                          <a:xfrm>
                            <a:off x="1687830" y="1565407"/>
                            <a:ext cx="56348" cy="190519"/>
                          </a:xfrm>
                          <a:prstGeom prst="rect">
                            <a:avLst/>
                          </a:prstGeom>
                          <a:ln>
                            <a:noFill/>
                          </a:ln>
                        </wps:spPr>
                        <wps:txbx>
                          <w:txbxContent>
                            <w:p w14:paraId="37E565FD"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52" name="Shape 1752"/>
                        <wps:cNvSpPr/>
                        <wps:spPr>
                          <a:xfrm>
                            <a:off x="729234" y="3625558"/>
                            <a:ext cx="576834" cy="586740"/>
                          </a:xfrm>
                          <a:custGeom>
                            <a:avLst/>
                            <a:gdLst/>
                            <a:ahLst/>
                            <a:cxnLst/>
                            <a:rect l="0" t="0" r="0" b="0"/>
                            <a:pathLst>
                              <a:path w="576834" h="586740">
                                <a:moveTo>
                                  <a:pt x="12192" y="0"/>
                                </a:moveTo>
                                <a:lnTo>
                                  <a:pt x="576834" y="0"/>
                                </a:lnTo>
                                <a:lnTo>
                                  <a:pt x="576834" y="25908"/>
                                </a:lnTo>
                                <a:lnTo>
                                  <a:pt x="25146" y="25908"/>
                                </a:lnTo>
                                <a:lnTo>
                                  <a:pt x="25146" y="561594"/>
                                </a:lnTo>
                                <a:lnTo>
                                  <a:pt x="576834" y="561594"/>
                                </a:lnTo>
                                <a:lnTo>
                                  <a:pt x="576834" y="586740"/>
                                </a:lnTo>
                                <a:lnTo>
                                  <a:pt x="12192" y="586740"/>
                                </a:lnTo>
                                <a:cubicBezTo>
                                  <a:pt x="5334" y="586740"/>
                                  <a:pt x="0" y="581406"/>
                                  <a:pt x="0" y="574548"/>
                                </a:cubicBezTo>
                                <a:lnTo>
                                  <a:pt x="0" y="12954"/>
                                </a:lnTo>
                                <a:cubicBezTo>
                                  <a:pt x="0" y="6096"/>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3" name="Shape 1753"/>
                        <wps:cNvSpPr/>
                        <wps:spPr>
                          <a:xfrm>
                            <a:off x="1306068" y="3625558"/>
                            <a:ext cx="576834" cy="586740"/>
                          </a:xfrm>
                          <a:custGeom>
                            <a:avLst/>
                            <a:gdLst/>
                            <a:ahLst/>
                            <a:cxnLst/>
                            <a:rect l="0" t="0" r="0" b="0"/>
                            <a:pathLst>
                              <a:path w="576834" h="586740">
                                <a:moveTo>
                                  <a:pt x="0" y="0"/>
                                </a:moveTo>
                                <a:lnTo>
                                  <a:pt x="564642" y="0"/>
                                </a:lnTo>
                                <a:cubicBezTo>
                                  <a:pt x="571500" y="0"/>
                                  <a:pt x="576834" y="6096"/>
                                  <a:pt x="576834" y="12954"/>
                                </a:cubicBezTo>
                                <a:lnTo>
                                  <a:pt x="576834" y="574548"/>
                                </a:lnTo>
                                <a:cubicBezTo>
                                  <a:pt x="576834" y="581406"/>
                                  <a:pt x="571500" y="586740"/>
                                  <a:pt x="564642" y="586740"/>
                                </a:cubicBezTo>
                                <a:lnTo>
                                  <a:pt x="0" y="586740"/>
                                </a:lnTo>
                                <a:lnTo>
                                  <a:pt x="0" y="561594"/>
                                </a:lnTo>
                                <a:lnTo>
                                  <a:pt x="551688" y="561594"/>
                                </a:lnTo>
                                <a:lnTo>
                                  <a:pt x="551688"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4" name="Rectangle 1754"/>
                        <wps:cNvSpPr/>
                        <wps:spPr>
                          <a:xfrm>
                            <a:off x="967740" y="3758523"/>
                            <a:ext cx="970641" cy="154840"/>
                          </a:xfrm>
                          <a:prstGeom prst="rect">
                            <a:avLst/>
                          </a:prstGeom>
                          <a:ln>
                            <a:noFill/>
                          </a:ln>
                        </wps:spPr>
                        <wps:txbx>
                          <w:txbxContent>
                            <w:p w14:paraId="73B9F332" w14:textId="77777777" w:rsidR="009A779E" w:rsidRDefault="009A779E">
                              <w:pPr>
                                <w:spacing w:after="160" w:line="259" w:lineRule="auto"/>
                                <w:ind w:left="0" w:firstLine="0"/>
                              </w:pPr>
                              <w:r>
                                <w:rPr>
                                  <w:sz w:val="18"/>
                                </w:rPr>
                                <w:t xml:space="preserve">Detail design &amp; </w:t>
                              </w:r>
                            </w:p>
                          </w:txbxContent>
                        </wps:txbx>
                        <wps:bodyPr horzOverflow="overflow" vert="horz" lIns="0" tIns="0" rIns="0" bIns="0" rtlCol="0">
                          <a:noAutofit/>
                        </wps:bodyPr>
                      </wps:wsp>
                      <wps:wsp>
                        <wps:cNvPr id="1755" name="Rectangle 1755"/>
                        <wps:cNvSpPr/>
                        <wps:spPr>
                          <a:xfrm>
                            <a:off x="979936" y="3897203"/>
                            <a:ext cx="904498" cy="154840"/>
                          </a:xfrm>
                          <a:prstGeom prst="rect">
                            <a:avLst/>
                          </a:prstGeom>
                          <a:ln>
                            <a:noFill/>
                          </a:ln>
                        </wps:spPr>
                        <wps:txbx>
                          <w:txbxContent>
                            <w:p w14:paraId="5544BD37" w14:textId="77777777" w:rsidR="009A779E" w:rsidRDefault="009A779E">
                              <w:pPr>
                                <w:spacing w:after="160" w:line="259" w:lineRule="auto"/>
                                <w:ind w:left="0" w:firstLine="0"/>
                              </w:pPr>
                              <w:r>
                                <w:rPr>
                                  <w:sz w:val="18"/>
                                </w:rPr>
                                <w:t>specify project</w:t>
                              </w:r>
                            </w:p>
                          </w:txbxContent>
                        </wps:txbx>
                        <wps:bodyPr horzOverflow="overflow" vert="horz" lIns="0" tIns="0" rIns="0" bIns="0" rtlCol="0">
                          <a:noAutofit/>
                        </wps:bodyPr>
                      </wps:wsp>
                      <wps:wsp>
                        <wps:cNvPr id="1756" name="Rectangle 1756"/>
                        <wps:cNvSpPr/>
                        <wps:spPr>
                          <a:xfrm>
                            <a:off x="1659636" y="3871981"/>
                            <a:ext cx="56348" cy="190519"/>
                          </a:xfrm>
                          <a:prstGeom prst="rect">
                            <a:avLst/>
                          </a:prstGeom>
                          <a:ln>
                            <a:noFill/>
                          </a:ln>
                        </wps:spPr>
                        <wps:txbx>
                          <w:txbxContent>
                            <w:p w14:paraId="4C415D81"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57" name="Shape 1757"/>
                        <wps:cNvSpPr/>
                        <wps:spPr>
                          <a:xfrm>
                            <a:off x="2433828" y="3745192"/>
                            <a:ext cx="691896" cy="2237994"/>
                          </a:xfrm>
                          <a:custGeom>
                            <a:avLst/>
                            <a:gdLst/>
                            <a:ahLst/>
                            <a:cxnLst/>
                            <a:rect l="0" t="0" r="0" b="0"/>
                            <a:pathLst>
                              <a:path w="691896" h="2237994">
                                <a:moveTo>
                                  <a:pt x="12954" y="0"/>
                                </a:moveTo>
                                <a:lnTo>
                                  <a:pt x="691896" y="0"/>
                                </a:lnTo>
                                <a:lnTo>
                                  <a:pt x="691896" y="25146"/>
                                </a:lnTo>
                                <a:lnTo>
                                  <a:pt x="25908" y="25146"/>
                                </a:lnTo>
                                <a:lnTo>
                                  <a:pt x="25908" y="2212086"/>
                                </a:lnTo>
                                <a:lnTo>
                                  <a:pt x="691896" y="2212086"/>
                                </a:lnTo>
                                <a:lnTo>
                                  <a:pt x="691896" y="2237994"/>
                                </a:lnTo>
                                <a:lnTo>
                                  <a:pt x="12954" y="2237994"/>
                                </a:lnTo>
                                <a:cubicBezTo>
                                  <a:pt x="6096" y="2237994"/>
                                  <a:pt x="0" y="2231898"/>
                                  <a:pt x="0" y="2225040"/>
                                </a:cubicBezTo>
                                <a:lnTo>
                                  <a:pt x="0" y="12954"/>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8" name="Shape 1758"/>
                        <wps:cNvSpPr/>
                        <wps:spPr>
                          <a:xfrm>
                            <a:off x="3125724" y="3745192"/>
                            <a:ext cx="691134" cy="2237994"/>
                          </a:xfrm>
                          <a:custGeom>
                            <a:avLst/>
                            <a:gdLst/>
                            <a:ahLst/>
                            <a:cxnLst/>
                            <a:rect l="0" t="0" r="0" b="0"/>
                            <a:pathLst>
                              <a:path w="691134" h="2237994">
                                <a:moveTo>
                                  <a:pt x="0" y="0"/>
                                </a:moveTo>
                                <a:lnTo>
                                  <a:pt x="678942" y="0"/>
                                </a:lnTo>
                                <a:cubicBezTo>
                                  <a:pt x="685800" y="0"/>
                                  <a:pt x="691134" y="5334"/>
                                  <a:pt x="691134" y="12954"/>
                                </a:cubicBezTo>
                                <a:lnTo>
                                  <a:pt x="691134" y="2225040"/>
                                </a:lnTo>
                                <a:cubicBezTo>
                                  <a:pt x="691134" y="2231898"/>
                                  <a:pt x="685800" y="2237994"/>
                                  <a:pt x="678942" y="2237994"/>
                                </a:cubicBezTo>
                                <a:lnTo>
                                  <a:pt x="0" y="2237994"/>
                                </a:lnTo>
                                <a:lnTo>
                                  <a:pt x="0" y="2212086"/>
                                </a:lnTo>
                                <a:lnTo>
                                  <a:pt x="665988" y="2212086"/>
                                </a:lnTo>
                                <a:lnTo>
                                  <a:pt x="665988"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9" name="Rectangle 1759"/>
                        <wps:cNvSpPr/>
                        <wps:spPr>
                          <a:xfrm>
                            <a:off x="2640330" y="4624917"/>
                            <a:ext cx="1328403" cy="154840"/>
                          </a:xfrm>
                          <a:prstGeom prst="rect">
                            <a:avLst/>
                          </a:prstGeom>
                          <a:ln>
                            <a:noFill/>
                          </a:ln>
                        </wps:spPr>
                        <wps:txbx>
                          <w:txbxContent>
                            <w:p w14:paraId="47FF80EB" w14:textId="77777777" w:rsidR="009A779E" w:rsidRDefault="009A779E">
                              <w:pPr>
                                <w:spacing w:after="160" w:line="259" w:lineRule="auto"/>
                                <w:ind w:left="0" w:firstLine="0"/>
                              </w:pPr>
                              <w:r>
                                <w:rPr>
                                  <w:sz w:val="18"/>
                                </w:rPr>
                                <w:t>Maintenance of AtoN</w:t>
                              </w:r>
                            </w:p>
                          </w:txbxContent>
                        </wps:txbx>
                        <wps:bodyPr horzOverflow="overflow" vert="horz" lIns="0" tIns="0" rIns="0" bIns="0" rtlCol="0">
                          <a:noAutofit/>
                        </wps:bodyPr>
                      </wps:wsp>
                      <wps:wsp>
                        <wps:cNvPr id="1760" name="Rectangle 1760"/>
                        <wps:cNvSpPr/>
                        <wps:spPr>
                          <a:xfrm>
                            <a:off x="2796544" y="687659"/>
                            <a:ext cx="908983" cy="154840"/>
                          </a:xfrm>
                          <a:prstGeom prst="rect">
                            <a:avLst/>
                          </a:prstGeom>
                          <a:ln>
                            <a:noFill/>
                          </a:ln>
                        </wps:spPr>
                        <wps:txbx>
                          <w:txbxContent>
                            <w:p w14:paraId="02D4D82B" w14:textId="77777777" w:rsidR="009A779E" w:rsidRDefault="009A779E">
                              <w:pPr>
                                <w:spacing w:after="160" w:line="259" w:lineRule="auto"/>
                                <w:ind w:left="0" w:firstLine="0"/>
                              </w:pPr>
                              <w:r>
                                <w:rPr>
                                  <w:sz w:val="18"/>
                                </w:rPr>
                                <w:t xml:space="preserve">Development, </w:t>
                              </w:r>
                            </w:p>
                          </w:txbxContent>
                        </wps:txbx>
                        <wps:bodyPr horzOverflow="overflow" vert="horz" lIns="0" tIns="0" rIns="0" bIns="0" rtlCol="0">
                          <a:noAutofit/>
                        </wps:bodyPr>
                      </wps:wsp>
                      <wps:wsp>
                        <wps:cNvPr id="1761" name="Rectangle 1761"/>
                        <wps:cNvSpPr/>
                        <wps:spPr>
                          <a:xfrm>
                            <a:off x="2700532" y="827105"/>
                            <a:ext cx="1165013" cy="154840"/>
                          </a:xfrm>
                          <a:prstGeom prst="rect">
                            <a:avLst/>
                          </a:prstGeom>
                          <a:ln>
                            <a:noFill/>
                          </a:ln>
                        </wps:spPr>
                        <wps:txbx>
                          <w:txbxContent>
                            <w:p w14:paraId="268D65E8" w14:textId="77777777" w:rsidR="009A779E" w:rsidRDefault="009A779E">
                              <w:pPr>
                                <w:spacing w:after="160" w:line="259" w:lineRule="auto"/>
                                <w:ind w:left="0" w:firstLine="0"/>
                              </w:pPr>
                              <w:r>
                                <w:rPr>
                                  <w:sz w:val="18"/>
                                </w:rPr>
                                <w:t xml:space="preserve">implementation &amp; </w:t>
                              </w:r>
                            </w:p>
                          </w:txbxContent>
                        </wps:txbx>
                        <wps:bodyPr horzOverflow="overflow" vert="horz" lIns="0" tIns="0" rIns="0" bIns="0" rtlCol="0">
                          <a:noAutofit/>
                        </wps:bodyPr>
                      </wps:wsp>
                      <wps:wsp>
                        <wps:cNvPr id="1762" name="Rectangle 1762"/>
                        <wps:cNvSpPr/>
                        <wps:spPr>
                          <a:xfrm>
                            <a:off x="2619756" y="967317"/>
                            <a:ext cx="1344882" cy="154840"/>
                          </a:xfrm>
                          <a:prstGeom prst="rect">
                            <a:avLst/>
                          </a:prstGeom>
                          <a:ln>
                            <a:noFill/>
                          </a:ln>
                        </wps:spPr>
                        <wps:txbx>
                          <w:txbxContent>
                            <w:p w14:paraId="0433BB70" w14:textId="77777777" w:rsidR="009A779E" w:rsidRDefault="009A779E">
                              <w:pPr>
                                <w:spacing w:after="160" w:line="259" w:lineRule="auto"/>
                                <w:ind w:left="0" w:firstLine="0"/>
                              </w:pPr>
                              <w:r>
                                <w:rPr>
                                  <w:sz w:val="18"/>
                                </w:rPr>
                                <w:t>monitoring of policies</w:t>
                              </w:r>
                            </w:p>
                          </w:txbxContent>
                        </wps:txbx>
                        <wps:bodyPr horzOverflow="overflow" vert="horz" lIns="0" tIns="0" rIns="0" bIns="0" rtlCol="0">
                          <a:noAutofit/>
                        </wps:bodyPr>
                      </wps:wsp>
                      <wps:wsp>
                        <wps:cNvPr id="1763" name="Shape 1763"/>
                        <wps:cNvSpPr/>
                        <wps:spPr>
                          <a:xfrm>
                            <a:off x="2442210" y="662140"/>
                            <a:ext cx="688467" cy="503682"/>
                          </a:xfrm>
                          <a:custGeom>
                            <a:avLst/>
                            <a:gdLst/>
                            <a:ahLst/>
                            <a:cxnLst/>
                            <a:rect l="0" t="0" r="0" b="0"/>
                            <a:pathLst>
                              <a:path w="688467" h="503682">
                                <a:moveTo>
                                  <a:pt x="12954" y="0"/>
                                </a:moveTo>
                                <a:lnTo>
                                  <a:pt x="688467" y="0"/>
                                </a:lnTo>
                                <a:lnTo>
                                  <a:pt x="688467" y="25908"/>
                                </a:lnTo>
                                <a:lnTo>
                                  <a:pt x="25908" y="25908"/>
                                </a:lnTo>
                                <a:lnTo>
                                  <a:pt x="25908" y="477774"/>
                                </a:lnTo>
                                <a:lnTo>
                                  <a:pt x="688467" y="477774"/>
                                </a:lnTo>
                                <a:lnTo>
                                  <a:pt x="688467" y="503682"/>
                                </a:lnTo>
                                <a:lnTo>
                                  <a:pt x="12954" y="503682"/>
                                </a:lnTo>
                                <a:cubicBezTo>
                                  <a:pt x="6096" y="503682"/>
                                  <a:pt x="0" y="497586"/>
                                  <a:pt x="0" y="490728"/>
                                </a:cubicBezTo>
                                <a:lnTo>
                                  <a:pt x="0" y="12954"/>
                                </a:lnTo>
                                <a:cubicBezTo>
                                  <a:pt x="0" y="6096"/>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64" name="Shape 1764"/>
                        <wps:cNvSpPr/>
                        <wps:spPr>
                          <a:xfrm>
                            <a:off x="3130677" y="662140"/>
                            <a:ext cx="687705" cy="503682"/>
                          </a:xfrm>
                          <a:custGeom>
                            <a:avLst/>
                            <a:gdLst/>
                            <a:ahLst/>
                            <a:cxnLst/>
                            <a:rect l="0" t="0" r="0" b="0"/>
                            <a:pathLst>
                              <a:path w="687705" h="503682">
                                <a:moveTo>
                                  <a:pt x="0" y="0"/>
                                </a:moveTo>
                                <a:lnTo>
                                  <a:pt x="675513" y="0"/>
                                </a:lnTo>
                                <a:cubicBezTo>
                                  <a:pt x="682371" y="0"/>
                                  <a:pt x="687705" y="6096"/>
                                  <a:pt x="687705" y="12954"/>
                                </a:cubicBezTo>
                                <a:lnTo>
                                  <a:pt x="687705" y="490728"/>
                                </a:lnTo>
                                <a:cubicBezTo>
                                  <a:pt x="687705" y="497586"/>
                                  <a:pt x="682371" y="503682"/>
                                  <a:pt x="675513" y="503682"/>
                                </a:cubicBezTo>
                                <a:lnTo>
                                  <a:pt x="0" y="503682"/>
                                </a:lnTo>
                                <a:lnTo>
                                  <a:pt x="0" y="477774"/>
                                </a:lnTo>
                                <a:lnTo>
                                  <a:pt x="662559" y="477774"/>
                                </a:lnTo>
                                <a:lnTo>
                                  <a:pt x="662559"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65" name="Shape 1765"/>
                        <wps:cNvSpPr/>
                        <wps:spPr>
                          <a:xfrm>
                            <a:off x="3124200" y="554698"/>
                            <a:ext cx="14478" cy="120396"/>
                          </a:xfrm>
                          <a:custGeom>
                            <a:avLst/>
                            <a:gdLst/>
                            <a:ahLst/>
                            <a:cxnLst/>
                            <a:rect l="0" t="0" r="0" b="0"/>
                            <a:pathLst>
                              <a:path w="14478" h="120396">
                                <a:moveTo>
                                  <a:pt x="1524" y="0"/>
                                </a:moveTo>
                                <a:lnTo>
                                  <a:pt x="14478" y="0"/>
                                </a:lnTo>
                                <a:lnTo>
                                  <a:pt x="12954" y="120396"/>
                                </a:lnTo>
                                <a:lnTo>
                                  <a:pt x="0" y="120396"/>
                                </a:lnTo>
                                <a:lnTo>
                                  <a:pt x="152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66" name="Shape 1766"/>
                        <wps:cNvSpPr/>
                        <wps:spPr>
                          <a:xfrm>
                            <a:off x="3121152" y="1152868"/>
                            <a:ext cx="16002" cy="255270"/>
                          </a:xfrm>
                          <a:custGeom>
                            <a:avLst/>
                            <a:gdLst/>
                            <a:ahLst/>
                            <a:cxnLst/>
                            <a:rect l="0" t="0" r="0" b="0"/>
                            <a:pathLst>
                              <a:path w="16002" h="255270">
                                <a:moveTo>
                                  <a:pt x="3048" y="0"/>
                                </a:moveTo>
                                <a:lnTo>
                                  <a:pt x="16002" y="0"/>
                                </a:lnTo>
                                <a:lnTo>
                                  <a:pt x="12192" y="255270"/>
                                </a:lnTo>
                                <a:lnTo>
                                  <a:pt x="0" y="255270"/>
                                </a:lnTo>
                                <a:lnTo>
                                  <a:pt x="3048"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67" name="Shape 1767"/>
                        <wps:cNvSpPr/>
                        <wps:spPr>
                          <a:xfrm>
                            <a:off x="1296162" y="5768302"/>
                            <a:ext cx="1142238" cy="142494"/>
                          </a:xfrm>
                          <a:custGeom>
                            <a:avLst/>
                            <a:gdLst/>
                            <a:ahLst/>
                            <a:cxnLst/>
                            <a:rect l="0" t="0" r="0" b="0"/>
                            <a:pathLst>
                              <a:path w="1142238" h="142494">
                                <a:moveTo>
                                  <a:pt x="0" y="0"/>
                                </a:moveTo>
                                <a:lnTo>
                                  <a:pt x="12954" y="0"/>
                                </a:lnTo>
                                <a:lnTo>
                                  <a:pt x="12954" y="98298"/>
                                </a:lnTo>
                                <a:lnTo>
                                  <a:pt x="1066038" y="98298"/>
                                </a:lnTo>
                                <a:lnTo>
                                  <a:pt x="1066038" y="66294"/>
                                </a:lnTo>
                                <a:lnTo>
                                  <a:pt x="1142238" y="104394"/>
                                </a:lnTo>
                                <a:lnTo>
                                  <a:pt x="1066038" y="142494"/>
                                </a:lnTo>
                                <a:lnTo>
                                  <a:pt x="1066038" y="111252"/>
                                </a:lnTo>
                                <a:lnTo>
                                  <a:pt x="6858" y="111252"/>
                                </a:lnTo>
                                <a:cubicBezTo>
                                  <a:pt x="3048" y="111252"/>
                                  <a:pt x="0" y="108204"/>
                                  <a:pt x="0" y="104394"/>
                                </a:cubicBez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68" name="Shape 1768"/>
                        <wps:cNvSpPr/>
                        <wps:spPr>
                          <a:xfrm>
                            <a:off x="1870710" y="3881590"/>
                            <a:ext cx="571500" cy="76200"/>
                          </a:xfrm>
                          <a:custGeom>
                            <a:avLst/>
                            <a:gdLst/>
                            <a:ahLst/>
                            <a:cxnLst/>
                            <a:rect l="0" t="0" r="0" b="0"/>
                            <a:pathLst>
                              <a:path w="571500" h="76200">
                                <a:moveTo>
                                  <a:pt x="76200" y="0"/>
                                </a:moveTo>
                                <a:lnTo>
                                  <a:pt x="75879" y="32155"/>
                                </a:lnTo>
                                <a:lnTo>
                                  <a:pt x="571500" y="38100"/>
                                </a:lnTo>
                                <a:lnTo>
                                  <a:pt x="570738" y="50292"/>
                                </a:lnTo>
                                <a:lnTo>
                                  <a:pt x="75749" y="45089"/>
                                </a:lnTo>
                                <a:lnTo>
                                  <a:pt x="75438" y="76200"/>
                                </a:lnTo>
                                <a:lnTo>
                                  <a:pt x="0" y="37338"/>
                                </a:lnTo>
                                <a:lnTo>
                                  <a:pt x="762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69" name="Shape 1769"/>
                        <wps:cNvSpPr/>
                        <wps:spPr>
                          <a:xfrm>
                            <a:off x="1866900" y="3045676"/>
                            <a:ext cx="366522" cy="76200"/>
                          </a:xfrm>
                          <a:custGeom>
                            <a:avLst/>
                            <a:gdLst/>
                            <a:ahLst/>
                            <a:cxnLst/>
                            <a:rect l="0" t="0" r="0" b="0"/>
                            <a:pathLst>
                              <a:path w="366522" h="76200">
                                <a:moveTo>
                                  <a:pt x="76200" y="0"/>
                                </a:moveTo>
                                <a:lnTo>
                                  <a:pt x="76200" y="31242"/>
                                </a:lnTo>
                                <a:lnTo>
                                  <a:pt x="366522" y="31242"/>
                                </a:lnTo>
                                <a:lnTo>
                                  <a:pt x="366522" y="44196"/>
                                </a:lnTo>
                                <a:lnTo>
                                  <a:pt x="76200" y="44196"/>
                                </a:lnTo>
                                <a:lnTo>
                                  <a:pt x="76200" y="76200"/>
                                </a:lnTo>
                                <a:lnTo>
                                  <a:pt x="0" y="38100"/>
                                </a:lnTo>
                                <a:lnTo>
                                  <a:pt x="762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0" name="Shape 1770"/>
                        <wps:cNvSpPr/>
                        <wps:spPr>
                          <a:xfrm>
                            <a:off x="1894332" y="1604734"/>
                            <a:ext cx="544068" cy="76963"/>
                          </a:xfrm>
                          <a:custGeom>
                            <a:avLst/>
                            <a:gdLst/>
                            <a:ahLst/>
                            <a:cxnLst/>
                            <a:rect l="0" t="0" r="0" b="0"/>
                            <a:pathLst>
                              <a:path w="544068" h="76963">
                                <a:moveTo>
                                  <a:pt x="76200" y="0"/>
                                </a:moveTo>
                                <a:lnTo>
                                  <a:pt x="76200" y="32004"/>
                                </a:lnTo>
                                <a:lnTo>
                                  <a:pt x="467868" y="32004"/>
                                </a:lnTo>
                                <a:lnTo>
                                  <a:pt x="467868" y="763"/>
                                </a:lnTo>
                                <a:lnTo>
                                  <a:pt x="544068" y="38863"/>
                                </a:lnTo>
                                <a:lnTo>
                                  <a:pt x="467868" y="76963"/>
                                </a:lnTo>
                                <a:lnTo>
                                  <a:pt x="467868" y="44958"/>
                                </a:lnTo>
                                <a:lnTo>
                                  <a:pt x="76200" y="44958"/>
                                </a:lnTo>
                                <a:lnTo>
                                  <a:pt x="76200" y="76200"/>
                                </a:lnTo>
                                <a:lnTo>
                                  <a:pt x="0" y="38100"/>
                                </a:lnTo>
                                <a:lnTo>
                                  <a:pt x="762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1" name="Shape 1771"/>
                        <wps:cNvSpPr/>
                        <wps:spPr>
                          <a:xfrm>
                            <a:off x="3085338" y="3497542"/>
                            <a:ext cx="76200" cy="260604"/>
                          </a:xfrm>
                          <a:custGeom>
                            <a:avLst/>
                            <a:gdLst/>
                            <a:ahLst/>
                            <a:cxnLst/>
                            <a:rect l="0" t="0" r="0" b="0"/>
                            <a:pathLst>
                              <a:path w="76200" h="260604">
                                <a:moveTo>
                                  <a:pt x="38100" y="0"/>
                                </a:moveTo>
                                <a:lnTo>
                                  <a:pt x="44513" y="183831"/>
                                </a:lnTo>
                                <a:lnTo>
                                  <a:pt x="76200" y="182880"/>
                                </a:lnTo>
                                <a:lnTo>
                                  <a:pt x="40386" y="260604"/>
                                </a:lnTo>
                                <a:lnTo>
                                  <a:pt x="0" y="185166"/>
                                </a:lnTo>
                                <a:lnTo>
                                  <a:pt x="31546" y="184219"/>
                                </a:lnTo>
                                <a:lnTo>
                                  <a:pt x="25146" y="762"/>
                                </a:lnTo>
                                <a:lnTo>
                                  <a:pt x="381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2" name="Shape 1772"/>
                        <wps:cNvSpPr/>
                        <wps:spPr>
                          <a:xfrm>
                            <a:off x="1296162" y="3351238"/>
                            <a:ext cx="16002" cy="287274"/>
                          </a:xfrm>
                          <a:custGeom>
                            <a:avLst/>
                            <a:gdLst/>
                            <a:ahLst/>
                            <a:cxnLst/>
                            <a:rect l="0" t="0" r="0" b="0"/>
                            <a:pathLst>
                              <a:path w="16002" h="287274">
                                <a:moveTo>
                                  <a:pt x="0" y="0"/>
                                </a:moveTo>
                                <a:lnTo>
                                  <a:pt x="12954" y="0"/>
                                </a:lnTo>
                                <a:lnTo>
                                  <a:pt x="16002" y="287274"/>
                                </a:lnTo>
                                <a:lnTo>
                                  <a:pt x="3810" y="287274"/>
                                </a:ln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3" name="Shape 1773"/>
                        <wps:cNvSpPr/>
                        <wps:spPr>
                          <a:xfrm>
                            <a:off x="1296162" y="4200106"/>
                            <a:ext cx="16002" cy="244602"/>
                          </a:xfrm>
                          <a:custGeom>
                            <a:avLst/>
                            <a:gdLst/>
                            <a:ahLst/>
                            <a:cxnLst/>
                            <a:rect l="0" t="0" r="0" b="0"/>
                            <a:pathLst>
                              <a:path w="16002" h="244602">
                                <a:moveTo>
                                  <a:pt x="3810" y="0"/>
                                </a:moveTo>
                                <a:lnTo>
                                  <a:pt x="16002" y="0"/>
                                </a:lnTo>
                                <a:lnTo>
                                  <a:pt x="12954" y="244602"/>
                                </a:lnTo>
                                <a:lnTo>
                                  <a:pt x="0" y="244602"/>
                                </a:lnTo>
                                <a:lnTo>
                                  <a:pt x="381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77" name="Shape 32177"/>
                        <wps:cNvSpPr/>
                        <wps:spPr>
                          <a:xfrm>
                            <a:off x="1296162" y="5006302"/>
                            <a:ext cx="12954" cy="201168"/>
                          </a:xfrm>
                          <a:custGeom>
                            <a:avLst/>
                            <a:gdLst/>
                            <a:ahLst/>
                            <a:cxnLst/>
                            <a:rect l="0" t="0" r="0" b="0"/>
                            <a:pathLst>
                              <a:path w="12954" h="201168">
                                <a:moveTo>
                                  <a:pt x="0" y="0"/>
                                </a:moveTo>
                                <a:lnTo>
                                  <a:pt x="12954" y="0"/>
                                </a:lnTo>
                                <a:lnTo>
                                  <a:pt x="12954" y="201168"/>
                                </a:lnTo>
                                <a:lnTo>
                                  <a:pt x="0" y="201168"/>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5" name="Shape 1775"/>
                        <wps:cNvSpPr/>
                        <wps:spPr>
                          <a:xfrm>
                            <a:off x="553212" y="1327366"/>
                            <a:ext cx="29718" cy="4902708"/>
                          </a:xfrm>
                          <a:custGeom>
                            <a:avLst/>
                            <a:gdLst/>
                            <a:ahLst/>
                            <a:cxnLst/>
                            <a:rect l="0" t="0" r="0" b="0"/>
                            <a:pathLst>
                              <a:path w="29718" h="4902708">
                                <a:moveTo>
                                  <a:pt x="0" y="0"/>
                                </a:moveTo>
                                <a:lnTo>
                                  <a:pt x="12954" y="0"/>
                                </a:lnTo>
                                <a:lnTo>
                                  <a:pt x="29718" y="4902708"/>
                                </a:lnTo>
                                <a:lnTo>
                                  <a:pt x="17526" y="4902708"/>
                                </a:ln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6" name="Shape 1776"/>
                        <wps:cNvSpPr/>
                        <wps:spPr>
                          <a:xfrm>
                            <a:off x="5242560" y="1327366"/>
                            <a:ext cx="58674" cy="4902708"/>
                          </a:xfrm>
                          <a:custGeom>
                            <a:avLst/>
                            <a:gdLst/>
                            <a:ahLst/>
                            <a:cxnLst/>
                            <a:rect l="0" t="0" r="0" b="0"/>
                            <a:pathLst>
                              <a:path w="58674" h="4902708">
                                <a:moveTo>
                                  <a:pt x="0" y="0"/>
                                </a:moveTo>
                                <a:lnTo>
                                  <a:pt x="12192" y="0"/>
                                </a:lnTo>
                                <a:lnTo>
                                  <a:pt x="58674" y="4902708"/>
                                </a:lnTo>
                                <a:lnTo>
                                  <a:pt x="45720" y="4902708"/>
                                </a:ln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78" name="Shape 32178"/>
                        <wps:cNvSpPr/>
                        <wps:spPr>
                          <a:xfrm>
                            <a:off x="570738" y="6667462"/>
                            <a:ext cx="12192" cy="358140"/>
                          </a:xfrm>
                          <a:custGeom>
                            <a:avLst/>
                            <a:gdLst/>
                            <a:ahLst/>
                            <a:cxnLst/>
                            <a:rect l="0" t="0" r="0" b="0"/>
                            <a:pathLst>
                              <a:path w="12192" h="358140">
                                <a:moveTo>
                                  <a:pt x="0" y="0"/>
                                </a:moveTo>
                                <a:lnTo>
                                  <a:pt x="12192" y="0"/>
                                </a:lnTo>
                                <a:lnTo>
                                  <a:pt x="12192" y="358140"/>
                                </a:lnTo>
                                <a:lnTo>
                                  <a:pt x="0" y="358140"/>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8" name="Shape 1778"/>
                        <wps:cNvSpPr/>
                        <wps:spPr>
                          <a:xfrm>
                            <a:off x="560070" y="7010362"/>
                            <a:ext cx="4734306" cy="22098"/>
                          </a:xfrm>
                          <a:custGeom>
                            <a:avLst/>
                            <a:gdLst/>
                            <a:ahLst/>
                            <a:cxnLst/>
                            <a:rect l="0" t="0" r="0" b="0"/>
                            <a:pathLst>
                              <a:path w="4734306" h="22098">
                                <a:moveTo>
                                  <a:pt x="4734306" y="0"/>
                                </a:moveTo>
                                <a:lnTo>
                                  <a:pt x="4734306" y="12954"/>
                                </a:lnTo>
                                <a:lnTo>
                                  <a:pt x="0" y="22098"/>
                                </a:lnTo>
                                <a:lnTo>
                                  <a:pt x="0" y="9144"/>
                                </a:lnTo>
                                <a:lnTo>
                                  <a:pt x="4734306"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79" name="Shape 32179"/>
                        <wps:cNvSpPr/>
                        <wps:spPr>
                          <a:xfrm>
                            <a:off x="5288281" y="6928828"/>
                            <a:ext cx="12954" cy="96774"/>
                          </a:xfrm>
                          <a:custGeom>
                            <a:avLst/>
                            <a:gdLst/>
                            <a:ahLst/>
                            <a:cxnLst/>
                            <a:rect l="0" t="0" r="0" b="0"/>
                            <a:pathLst>
                              <a:path w="12954" h="96774">
                                <a:moveTo>
                                  <a:pt x="0" y="0"/>
                                </a:moveTo>
                                <a:lnTo>
                                  <a:pt x="12954" y="0"/>
                                </a:lnTo>
                                <a:lnTo>
                                  <a:pt x="12954" y="96774"/>
                                </a:lnTo>
                                <a:lnTo>
                                  <a:pt x="0" y="96774"/>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80" name="Shape 1780"/>
                        <wps:cNvSpPr/>
                        <wps:spPr>
                          <a:xfrm>
                            <a:off x="3119628" y="5970232"/>
                            <a:ext cx="13716" cy="259842"/>
                          </a:xfrm>
                          <a:custGeom>
                            <a:avLst/>
                            <a:gdLst/>
                            <a:ahLst/>
                            <a:cxnLst/>
                            <a:rect l="0" t="0" r="0" b="0"/>
                            <a:pathLst>
                              <a:path w="13716" h="259842">
                                <a:moveTo>
                                  <a:pt x="0" y="0"/>
                                </a:moveTo>
                                <a:lnTo>
                                  <a:pt x="12192" y="0"/>
                                </a:lnTo>
                                <a:lnTo>
                                  <a:pt x="13716" y="259842"/>
                                </a:lnTo>
                                <a:lnTo>
                                  <a:pt x="1524" y="259842"/>
                                </a:ln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81" name="Shape 1781"/>
                        <wps:cNvSpPr/>
                        <wps:spPr>
                          <a:xfrm>
                            <a:off x="3121152" y="6651460"/>
                            <a:ext cx="17526" cy="472440"/>
                          </a:xfrm>
                          <a:custGeom>
                            <a:avLst/>
                            <a:gdLst/>
                            <a:ahLst/>
                            <a:cxnLst/>
                            <a:rect l="0" t="0" r="0" b="0"/>
                            <a:pathLst>
                              <a:path w="17526" h="472440">
                                <a:moveTo>
                                  <a:pt x="12192" y="0"/>
                                </a:moveTo>
                                <a:lnTo>
                                  <a:pt x="17526" y="472440"/>
                                </a:lnTo>
                                <a:lnTo>
                                  <a:pt x="4572" y="472440"/>
                                </a:lnTo>
                                <a:lnTo>
                                  <a:pt x="0" y="762"/>
                                </a:lnTo>
                                <a:lnTo>
                                  <a:pt x="12192"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82" name="Rectangle 1782"/>
                        <wps:cNvSpPr/>
                        <wps:spPr>
                          <a:xfrm>
                            <a:off x="3295650" y="3587073"/>
                            <a:ext cx="178501" cy="154840"/>
                          </a:xfrm>
                          <a:prstGeom prst="rect">
                            <a:avLst/>
                          </a:prstGeom>
                          <a:ln>
                            <a:noFill/>
                          </a:ln>
                        </wps:spPr>
                        <wps:txbx>
                          <w:txbxContent>
                            <w:p w14:paraId="66B472E4" w14:textId="77777777" w:rsidR="009A779E" w:rsidRDefault="009A779E">
                              <w:pPr>
                                <w:spacing w:after="160" w:line="259" w:lineRule="auto"/>
                                <w:ind w:left="0" w:firstLine="0"/>
                              </w:pPr>
                              <w:r>
                                <w:rPr>
                                  <w:sz w:val="18"/>
                                </w:rPr>
                                <w:t>No</w:t>
                              </w:r>
                            </w:p>
                          </w:txbxContent>
                        </wps:txbx>
                        <wps:bodyPr horzOverflow="overflow" vert="horz" lIns="0" tIns="0" rIns="0" bIns="0" rtlCol="0">
                          <a:noAutofit/>
                        </wps:bodyPr>
                      </wps:wsp>
                      <wps:wsp>
                        <wps:cNvPr id="1783" name="Rectangle 1783"/>
                        <wps:cNvSpPr/>
                        <wps:spPr>
                          <a:xfrm>
                            <a:off x="2004060" y="2824315"/>
                            <a:ext cx="209452" cy="154840"/>
                          </a:xfrm>
                          <a:prstGeom prst="rect">
                            <a:avLst/>
                          </a:prstGeom>
                          <a:ln>
                            <a:noFill/>
                          </a:ln>
                        </wps:spPr>
                        <wps:txbx>
                          <w:txbxContent>
                            <w:p w14:paraId="1B76E354" w14:textId="77777777" w:rsidR="009A779E" w:rsidRDefault="009A779E">
                              <w:pPr>
                                <w:spacing w:after="160" w:line="259" w:lineRule="auto"/>
                                <w:ind w:left="0" w:firstLine="0"/>
                              </w:pPr>
                              <w:r>
                                <w:rPr>
                                  <w:sz w:val="18"/>
                                </w:rPr>
                                <w:t>Yes</w:t>
                              </w:r>
                            </w:p>
                          </w:txbxContent>
                        </wps:txbx>
                        <wps:bodyPr horzOverflow="overflow" vert="horz" lIns="0" tIns="0" rIns="0" bIns="0" rtlCol="0">
                          <a:noAutofit/>
                        </wps:bodyPr>
                      </wps:wsp>
                      <wps:wsp>
                        <wps:cNvPr id="1784" name="Rectangle 1784"/>
                        <wps:cNvSpPr/>
                        <wps:spPr>
                          <a:xfrm>
                            <a:off x="2161794" y="2799085"/>
                            <a:ext cx="56348" cy="190519"/>
                          </a:xfrm>
                          <a:prstGeom prst="rect">
                            <a:avLst/>
                          </a:prstGeom>
                          <a:ln>
                            <a:noFill/>
                          </a:ln>
                        </wps:spPr>
                        <wps:txbx>
                          <w:txbxContent>
                            <w:p w14:paraId="765D7D32"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85" name="Rectangle 1785"/>
                        <wps:cNvSpPr/>
                        <wps:spPr>
                          <a:xfrm>
                            <a:off x="2605278" y="2956899"/>
                            <a:ext cx="1393710" cy="154840"/>
                          </a:xfrm>
                          <a:prstGeom prst="rect">
                            <a:avLst/>
                          </a:prstGeom>
                          <a:ln>
                            <a:noFill/>
                          </a:ln>
                        </wps:spPr>
                        <wps:txbx>
                          <w:txbxContent>
                            <w:p w14:paraId="66C60504" w14:textId="77777777" w:rsidR="009A779E" w:rsidRDefault="009A779E">
                              <w:pPr>
                                <w:spacing w:after="160" w:line="259" w:lineRule="auto"/>
                                <w:ind w:left="0" w:firstLine="0"/>
                              </w:pPr>
                              <w:r>
                                <w:rPr>
                                  <w:sz w:val="18"/>
                                </w:rPr>
                                <w:t xml:space="preserve">Design, modification / </w:t>
                              </w:r>
                            </w:p>
                          </w:txbxContent>
                        </wps:txbx>
                        <wps:bodyPr horzOverflow="overflow" vert="horz" lIns="0" tIns="0" rIns="0" bIns="0" rtlCol="0">
                          <a:noAutofit/>
                        </wps:bodyPr>
                      </wps:wsp>
                      <wps:wsp>
                        <wps:cNvPr id="1786" name="Rectangle 1786"/>
                        <wps:cNvSpPr/>
                        <wps:spPr>
                          <a:xfrm>
                            <a:off x="2884936" y="3096345"/>
                            <a:ext cx="616042" cy="154840"/>
                          </a:xfrm>
                          <a:prstGeom prst="rect">
                            <a:avLst/>
                          </a:prstGeom>
                          <a:ln>
                            <a:noFill/>
                          </a:ln>
                        </wps:spPr>
                        <wps:txbx>
                          <w:txbxContent>
                            <w:p w14:paraId="0506F49A" w14:textId="77777777" w:rsidR="009A779E" w:rsidRDefault="009A779E">
                              <w:pPr>
                                <w:spacing w:after="160" w:line="259" w:lineRule="auto"/>
                                <w:ind w:left="0" w:firstLine="0"/>
                              </w:pPr>
                              <w:r>
                                <w:rPr>
                                  <w:sz w:val="18"/>
                                </w:rPr>
                                <w:t>new AtoN</w:t>
                              </w:r>
                            </w:p>
                          </w:txbxContent>
                        </wps:txbx>
                        <wps:bodyPr horzOverflow="overflow" vert="horz" lIns="0" tIns="0" rIns="0" bIns="0" rtlCol="0">
                          <a:noAutofit/>
                        </wps:bodyPr>
                      </wps:wsp>
                      <wps:wsp>
                        <wps:cNvPr id="1787" name="Shape 1787"/>
                        <wps:cNvSpPr/>
                        <wps:spPr>
                          <a:xfrm>
                            <a:off x="2446020" y="876"/>
                            <a:ext cx="686181" cy="567072"/>
                          </a:xfrm>
                          <a:custGeom>
                            <a:avLst/>
                            <a:gdLst/>
                            <a:ahLst/>
                            <a:cxnLst/>
                            <a:rect l="0" t="0" r="0" b="0"/>
                            <a:pathLst>
                              <a:path w="686181" h="567072">
                                <a:moveTo>
                                  <a:pt x="651510" y="1372"/>
                                </a:moveTo>
                                <a:lnTo>
                                  <a:pt x="685800" y="1372"/>
                                </a:lnTo>
                                <a:lnTo>
                                  <a:pt x="686181" y="1380"/>
                                </a:lnTo>
                                <a:lnTo>
                                  <a:pt x="686181" y="26526"/>
                                </a:lnTo>
                                <a:lnTo>
                                  <a:pt x="652272" y="27280"/>
                                </a:lnTo>
                                <a:cubicBezTo>
                                  <a:pt x="495414" y="29400"/>
                                  <a:pt x="292291" y="58750"/>
                                  <a:pt x="152400" y="133960"/>
                                </a:cubicBezTo>
                                <a:lnTo>
                                  <a:pt x="143256" y="138532"/>
                                </a:lnTo>
                                <a:lnTo>
                                  <a:pt x="134112" y="143866"/>
                                </a:lnTo>
                                <a:cubicBezTo>
                                  <a:pt x="89929" y="170472"/>
                                  <a:pt x="43472" y="207556"/>
                                  <a:pt x="28194" y="258928"/>
                                </a:cubicBezTo>
                                <a:lnTo>
                                  <a:pt x="27432" y="265024"/>
                                </a:lnTo>
                                <a:lnTo>
                                  <a:pt x="25908" y="271120"/>
                                </a:lnTo>
                                <a:lnTo>
                                  <a:pt x="25908" y="277216"/>
                                </a:lnTo>
                                <a:lnTo>
                                  <a:pt x="25146" y="283312"/>
                                </a:lnTo>
                                <a:lnTo>
                                  <a:pt x="25146" y="289408"/>
                                </a:lnTo>
                                <a:lnTo>
                                  <a:pt x="26670" y="301600"/>
                                </a:lnTo>
                                <a:lnTo>
                                  <a:pt x="28194" y="307696"/>
                                </a:lnTo>
                                <a:cubicBezTo>
                                  <a:pt x="86398" y="496316"/>
                                  <a:pt x="537591" y="547357"/>
                                  <a:pt x="685800" y="540868"/>
                                </a:cubicBezTo>
                                <a:lnTo>
                                  <a:pt x="686181" y="540868"/>
                                </a:lnTo>
                                <a:lnTo>
                                  <a:pt x="686181" y="567072"/>
                                </a:lnTo>
                                <a:lnTo>
                                  <a:pt x="644892" y="566656"/>
                                </a:lnTo>
                                <a:cubicBezTo>
                                  <a:pt x="438345" y="561009"/>
                                  <a:pt x="62284" y="501817"/>
                                  <a:pt x="3810" y="315316"/>
                                </a:cubicBezTo>
                                <a:lnTo>
                                  <a:pt x="2286" y="307696"/>
                                </a:lnTo>
                                <a:lnTo>
                                  <a:pt x="762" y="300075"/>
                                </a:lnTo>
                                <a:lnTo>
                                  <a:pt x="0" y="292456"/>
                                </a:lnTo>
                                <a:lnTo>
                                  <a:pt x="0" y="276453"/>
                                </a:lnTo>
                                <a:lnTo>
                                  <a:pt x="762" y="268834"/>
                                </a:lnTo>
                                <a:lnTo>
                                  <a:pt x="2286" y="261214"/>
                                </a:lnTo>
                                <a:cubicBezTo>
                                  <a:pt x="49175" y="56007"/>
                                  <a:pt x="497103" y="0"/>
                                  <a:pt x="651510" y="1372"/>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88" name="Shape 1788"/>
                        <wps:cNvSpPr/>
                        <wps:spPr>
                          <a:xfrm>
                            <a:off x="3132201" y="0"/>
                            <a:ext cx="686943" cy="567950"/>
                          </a:xfrm>
                          <a:custGeom>
                            <a:avLst/>
                            <a:gdLst/>
                            <a:ahLst/>
                            <a:cxnLst/>
                            <a:rect l="0" t="0" r="0" b="0"/>
                            <a:pathLst>
                              <a:path w="686943" h="567950">
                                <a:moveTo>
                                  <a:pt x="0" y="2256"/>
                                </a:moveTo>
                                <a:lnTo>
                                  <a:pt x="34671" y="3010"/>
                                </a:lnTo>
                                <a:cubicBezTo>
                                  <a:pt x="189115" y="0"/>
                                  <a:pt x="635825" y="57239"/>
                                  <a:pt x="684657" y="261328"/>
                                </a:cubicBezTo>
                                <a:lnTo>
                                  <a:pt x="685419" y="268948"/>
                                </a:lnTo>
                                <a:lnTo>
                                  <a:pt x="686181" y="276568"/>
                                </a:lnTo>
                                <a:lnTo>
                                  <a:pt x="686943" y="284188"/>
                                </a:lnTo>
                                <a:lnTo>
                                  <a:pt x="686181" y="292570"/>
                                </a:lnTo>
                                <a:cubicBezTo>
                                  <a:pt x="667791" y="492887"/>
                                  <a:pt x="241388" y="560794"/>
                                  <a:pt x="103251" y="563842"/>
                                </a:cubicBezTo>
                                <a:lnTo>
                                  <a:pt x="69722" y="566128"/>
                                </a:lnTo>
                                <a:lnTo>
                                  <a:pt x="35433" y="566890"/>
                                </a:lnTo>
                                <a:cubicBezTo>
                                  <a:pt x="24849" y="567472"/>
                                  <a:pt x="13045" y="567834"/>
                                  <a:pt x="199" y="567950"/>
                                </a:cubicBezTo>
                                <a:lnTo>
                                  <a:pt x="0" y="567948"/>
                                </a:lnTo>
                                <a:lnTo>
                                  <a:pt x="0" y="541744"/>
                                </a:lnTo>
                                <a:lnTo>
                                  <a:pt x="34671" y="541744"/>
                                </a:lnTo>
                                <a:lnTo>
                                  <a:pt x="68199" y="540220"/>
                                </a:lnTo>
                                <a:cubicBezTo>
                                  <a:pt x="199212" y="541274"/>
                                  <a:pt x="626427" y="480352"/>
                                  <a:pt x="660273" y="297904"/>
                                </a:cubicBezTo>
                                <a:lnTo>
                                  <a:pt x="661035" y="291046"/>
                                </a:lnTo>
                                <a:lnTo>
                                  <a:pt x="661035" y="278854"/>
                                </a:lnTo>
                                <a:lnTo>
                                  <a:pt x="660273" y="272758"/>
                                </a:lnTo>
                                <a:cubicBezTo>
                                  <a:pt x="625957" y="87732"/>
                                  <a:pt x="202069" y="29642"/>
                                  <a:pt x="68961" y="28918"/>
                                </a:cubicBezTo>
                                <a:lnTo>
                                  <a:pt x="381" y="27394"/>
                                </a:lnTo>
                                <a:lnTo>
                                  <a:pt x="0" y="27402"/>
                                </a:lnTo>
                                <a:lnTo>
                                  <a:pt x="0" y="2256"/>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89" name="Rectangle 1789"/>
                        <wps:cNvSpPr/>
                        <wps:spPr>
                          <a:xfrm>
                            <a:off x="2748534" y="184744"/>
                            <a:ext cx="1116458" cy="154840"/>
                          </a:xfrm>
                          <a:prstGeom prst="rect">
                            <a:avLst/>
                          </a:prstGeom>
                          <a:ln>
                            <a:noFill/>
                          </a:ln>
                        </wps:spPr>
                        <wps:txbx>
                          <w:txbxContent>
                            <w:p w14:paraId="382304C3" w14:textId="77777777" w:rsidR="009A779E" w:rsidRDefault="009A779E">
                              <w:pPr>
                                <w:spacing w:after="160" w:line="259" w:lineRule="auto"/>
                                <w:ind w:left="0" w:firstLine="0"/>
                              </w:pPr>
                              <w:r>
                                <w:rPr>
                                  <w:sz w:val="18"/>
                                </w:rPr>
                                <w:t xml:space="preserve">Provision of AtoN </w:t>
                              </w:r>
                            </w:p>
                          </w:txbxContent>
                        </wps:txbx>
                        <wps:bodyPr horzOverflow="overflow" vert="horz" lIns="0" tIns="0" rIns="0" bIns="0" rtlCol="0">
                          <a:noAutofit/>
                        </wps:bodyPr>
                      </wps:wsp>
                      <wps:wsp>
                        <wps:cNvPr id="1790" name="Rectangle 1790"/>
                        <wps:cNvSpPr/>
                        <wps:spPr>
                          <a:xfrm>
                            <a:off x="2993136" y="324189"/>
                            <a:ext cx="431141" cy="154840"/>
                          </a:xfrm>
                          <a:prstGeom prst="rect">
                            <a:avLst/>
                          </a:prstGeom>
                          <a:ln>
                            <a:noFill/>
                          </a:ln>
                        </wps:spPr>
                        <wps:txbx>
                          <w:txbxContent>
                            <w:p w14:paraId="35B560EA" w14:textId="77777777" w:rsidR="009A779E" w:rsidRDefault="009A779E">
                              <w:pPr>
                                <w:spacing w:after="160" w:line="259" w:lineRule="auto"/>
                                <w:ind w:left="0" w:firstLine="0"/>
                              </w:pPr>
                              <w:r>
                                <w:rPr>
                                  <w:sz w:val="18"/>
                                </w:rPr>
                                <w:t>service</w:t>
                              </w:r>
                            </w:p>
                          </w:txbxContent>
                        </wps:txbx>
                        <wps:bodyPr horzOverflow="overflow" vert="horz" lIns="0" tIns="0" rIns="0" bIns="0" rtlCol="0">
                          <a:noAutofit/>
                        </wps:bodyPr>
                      </wps:wsp>
                      <wps:wsp>
                        <wps:cNvPr id="1791" name="Shape 1791"/>
                        <wps:cNvSpPr/>
                        <wps:spPr>
                          <a:xfrm>
                            <a:off x="0" y="6217882"/>
                            <a:ext cx="576834" cy="461773"/>
                          </a:xfrm>
                          <a:custGeom>
                            <a:avLst/>
                            <a:gdLst/>
                            <a:ahLst/>
                            <a:cxnLst/>
                            <a:rect l="0" t="0" r="0" b="0"/>
                            <a:pathLst>
                              <a:path w="576834" h="461773">
                                <a:moveTo>
                                  <a:pt x="12192" y="0"/>
                                </a:moveTo>
                                <a:lnTo>
                                  <a:pt x="576834" y="0"/>
                                </a:lnTo>
                                <a:lnTo>
                                  <a:pt x="576834" y="25147"/>
                                </a:lnTo>
                                <a:lnTo>
                                  <a:pt x="25146" y="25147"/>
                                </a:lnTo>
                                <a:lnTo>
                                  <a:pt x="25146" y="436626"/>
                                </a:lnTo>
                                <a:lnTo>
                                  <a:pt x="576834" y="436626"/>
                                </a:lnTo>
                                <a:lnTo>
                                  <a:pt x="576834" y="461773"/>
                                </a:lnTo>
                                <a:lnTo>
                                  <a:pt x="12192" y="461773"/>
                                </a:lnTo>
                                <a:cubicBezTo>
                                  <a:pt x="5334" y="461773"/>
                                  <a:pt x="0" y="456438"/>
                                  <a:pt x="0" y="449580"/>
                                </a:cubicBezTo>
                                <a:lnTo>
                                  <a:pt x="0" y="12192"/>
                                </a:lnTo>
                                <a:cubicBezTo>
                                  <a:pt x="0" y="5335"/>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92" name="Shape 1792"/>
                        <wps:cNvSpPr/>
                        <wps:spPr>
                          <a:xfrm>
                            <a:off x="576834" y="6217882"/>
                            <a:ext cx="577596" cy="461773"/>
                          </a:xfrm>
                          <a:custGeom>
                            <a:avLst/>
                            <a:gdLst/>
                            <a:ahLst/>
                            <a:cxnLst/>
                            <a:rect l="0" t="0" r="0" b="0"/>
                            <a:pathLst>
                              <a:path w="577596" h="461773">
                                <a:moveTo>
                                  <a:pt x="0" y="0"/>
                                </a:moveTo>
                                <a:lnTo>
                                  <a:pt x="564642" y="0"/>
                                </a:lnTo>
                                <a:cubicBezTo>
                                  <a:pt x="571500" y="0"/>
                                  <a:pt x="577596" y="5335"/>
                                  <a:pt x="577596" y="12192"/>
                                </a:cubicBezTo>
                                <a:lnTo>
                                  <a:pt x="577596" y="449580"/>
                                </a:lnTo>
                                <a:cubicBezTo>
                                  <a:pt x="577596" y="456438"/>
                                  <a:pt x="571500" y="461773"/>
                                  <a:pt x="564642" y="461773"/>
                                </a:cubicBezTo>
                                <a:lnTo>
                                  <a:pt x="0" y="461773"/>
                                </a:lnTo>
                                <a:lnTo>
                                  <a:pt x="0" y="436626"/>
                                </a:lnTo>
                                <a:lnTo>
                                  <a:pt x="551688" y="436626"/>
                                </a:lnTo>
                                <a:lnTo>
                                  <a:pt x="551688"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93" name="Rectangle 1793"/>
                        <wps:cNvSpPr/>
                        <wps:spPr>
                          <a:xfrm>
                            <a:off x="81534" y="6319606"/>
                            <a:ext cx="1274482" cy="154840"/>
                          </a:xfrm>
                          <a:prstGeom prst="rect">
                            <a:avLst/>
                          </a:prstGeom>
                          <a:ln>
                            <a:noFill/>
                          </a:ln>
                        </wps:spPr>
                        <wps:txbx>
                          <w:txbxContent>
                            <w:p w14:paraId="1EC5064F" w14:textId="77777777" w:rsidR="009A779E" w:rsidRDefault="009A779E">
                              <w:pPr>
                                <w:spacing w:after="160" w:line="259" w:lineRule="auto"/>
                                <w:ind w:left="0" w:firstLine="0"/>
                              </w:pPr>
                              <w:r>
                                <w:rPr>
                                  <w:sz w:val="18"/>
                                </w:rPr>
                                <w:t xml:space="preserve">Wreck maintenance </w:t>
                              </w:r>
                            </w:p>
                          </w:txbxContent>
                        </wps:txbx>
                        <wps:bodyPr horzOverflow="overflow" vert="horz" lIns="0" tIns="0" rIns="0" bIns="0" rtlCol="0">
                          <a:noAutofit/>
                        </wps:bodyPr>
                      </wps:wsp>
                      <wps:wsp>
                        <wps:cNvPr id="1794" name="Rectangle 1794"/>
                        <wps:cNvSpPr/>
                        <wps:spPr>
                          <a:xfrm>
                            <a:off x="272792" y="6459052"/>
                            <a:ext cx="730451" cy="154840"/>
                          </a:xfrm>
                          <a:prstGeom prst="rect">
                            <a:avLst/>
                          </a:prstGeom>
                          <a:ln>
                            <a:noFill/>
                          </a:ln>
                        </wps:spPr>
                        <wps:txbx>
                          <w:txbxContent>
                            <w:p w14:paraId="36829C7C" w14:textId="77777777" w:rsidR="009A779E" w:rsidRDefault="009A779E">
                              <w:pPr>
                                <w:spacing w:after="160" w:line="259" w:lineRule="auto"/>
                                <w:ind w:left="0" w:firstLine="0"/>
                              </w:pPr>
                              <w:r>
                                <w:rPr>
                                  <w:sz w:val="18"/>
                                </w:rPr>
                                <w:t>&amp; clearance</w:t>
                              </w:r>
                            </w:p>
                          </w:txbxContent>
                        </wps:txbx>
                        <wps:bodyPr horzOverflow="overflow" vert="horz" lIns="0" tIns="0" rIns="0" bIns="0" rtlCol="0">
                          <a:noAutofit/>
                        </wps:bodyPr>
                      </wps:wsp>
                      <wps:wsp>
                        <wps:cNvPr id="1795" name="Rectangle 1795"/>
                        <wps:cNvSpPr/>
                        <wps:spPr>
                          <a:xfrm>
                            <a:off x="822960" y="6433825"/>
                            <a:ext cx="56348" cy="190519"/>
                          </a:xfrm>
                          <a:prstGeom prst="rect">
                            <a:avLst/>
                          </a:prstGeom>
                          <a:ln>
                            <a:noFill/>
                          </a:ln>
                        </wps:spPr>
                        <wps:txbx>
                          <w:txbxContent>
                            <w:p w14:paraId="7C7FF35F"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96" name="Rectangle 1796"/>
                        <wps:cNvSpPr/>
                        <wps:spPr>
                          <a:xfrm>
                            <a:off x="2678430" y="1542627"/>
                            <a:ext cx="1227401" cy="154840"/>
                          </a:xfrm>
                          <a:prstGeom prst="rect">
                            <a:avLst/>
                          </a:prstGeom>
                          <a:ln>
                            <a:noFill/>
                          </a:ln>
                        </wps:spPr>
                        <wps:txbx>
                          <w:txbxContent>
                            <w:p w14:paraId="2B768DA8" w14:textId="77777777" w:rsidR="009A779E" w:rsidRDefault="009A779E">
                              <w:pPr>
                                <w:spacing w:after="160" w:line="259" w:lineRule="auto"/>
                                <w:ind w:left="0" w:firstLine="0"/>
                              </w:pPr>
                              <w:r>
                                <w:rPr>
                                  <w:sz w:val="18"/>
                                </w:rPr>
                                <w:t xml:space="preserve">Define navigational </w:t>
                              </w:r>
                            </w:p>
                          </w:txbxContent>
                        </wps:txbx>
                        <wps:bodyPr horzOverflow="overflow" vert="horz" lIns="0" tIns="0" rIns="0" bIns="0" rtlCol="0">
                          <a:noAutofit/>
                        </wps:bodyPr>
                      </wps:wsp>
                      <wps:wsp>
                        <wps:cNvPr id="1797" name="Rectangle 1797"/>
                        <wps:cNvSpPr/>
                        <wps:spPr>
                          <a:xfrm>
                            <a:off x="2833878" y="1682073"/>
                            <a:ext cx="780770" cy="154840"/>
                          </a:xfrm>
                          <a:prstGeom prst="rect">
                            <a:avLst/>
                          </a:prstGeom>
                          <a:ln>
                            <a:noFill/>
                          </a:ln>
                        </wps:spPr>
                        <wps:txbx>
                          <w:txbxContent>
                            <w:p w14:paraId="439BA21E" w14:textId="77777777" w:rsidR="009A779E" w:rsidRDefault="009A779E">
                              <w:pPr>
                                <w:spacing w:after="160" w:line="259" w:lineRule="auto"/>
                                <w:ind w:left="0" w:firstLine="0"/>
                              </w:pPr>
                              <w:r>
                                <w:rPr>
                                  <w:sz w:val="18"/>
                                </w:rPr>
                                <w:t>requirement</w:t>
                              </w:r>
                            </w:p>
                          </w:txbxContent>
                        </wps:txbx>
                        <wps:bodyPr horzOverflow="overflow" vert="horz" lIns="0" tIns="0" rIns="0" bIns="0" rtlCol="0">
                          <a:noAutofit/>
                        </wps:bodyPr>
                      </wps:wsp>
                      <wps:wsp>
                        <wps:cNvPr id="1798" name="Rectangle 1798"/>
                        <wps:cNvSpPr/>
                        <wps:spPr>
                          <a:xfrm>
                            <a:off x="1129288" y="4664537"/>
                            <a:ext cx="371200" cy="154840"/>
                          </a:xfrm>
                          <a:prstGeom prst="rect">
                            <a:avLst/>
                          </a:prstGeom>
                          <a:ln>
                            <a:noFill/>
                          </a:ln>
                        </wps:spPr>
                        <wps:txbx>
                          <w:txbxContent>
                            <w:p w14:paraId="7E9360A3" w14:textId="77777777" w:rsidR="009A779E" w:rsidRDefault="009A779E">
                              <w:pPr>
                                <w:spacing w:after="160" w:line="259" w:lineRule="auto"/>
                                <w:ind w:left="0" w:firstLine="0"/>
                              </w:pPr>
                              <w:r>
                                <w:rPr>
                                  <w:sz w:val="18"/>
                                </w:rPr>
                                <w:t>Install</w:t>
                              </w:r>
                            </w:p>
                          </w:txbxContent>
                        </wps:txbx>
                        <wps:bodyPr horzOverflow="overflow" vert="horz" lIns="0" tIns="0" rIns="0" bIns="0" rtlCol="0">
                          <a:noAutofit/>
                        </wps:bodyPr>
                      </wps:wsp>
                      <wps:wsp>
                        <wps:cNvPr id="1799" name="Rectangle 1799"/>
                        <wps:cNvSpPr/>
                        <wps:spPr>
                          <a:xfrm>
                            <a:off x="963930" y="5387680"/>
                            <a:ext cx="924884" cy="154840"/>
                          </a:xfrm>
                          <a:prstGeom prst="rect">
                            <a:avLst/>
                          </a:prstGeom>
                          <a:ln>
                            <a:noFill/>
                          </a:ln>
                        </wps:spPr>
                        <wps:txbx>
                          <w:txbxContent>
                            <w:p w14:paraId="5EE445CB" w14:textId="77777777" w:rsidR="009A779E" w:rsidRDefault="009A779E">
                              <w:pPr>
                                <w:spacing w:after="160" w:line="259" w:lineRule="auto"/>
                                <w:ind w:left="0" w:firstLine="0"/>
                              </w:pPr>
                              <w:r>
                                <w:rPr>
                                  <w:sz w:val="18"/>
                                </w:rPr>
                                <w:t xml:space="preserve">Commission &amp; </w:t>
                              </w:r>
                            </w:p>
                          </w:txbxContent>
                        </wps:txbx>
                        <wps:bodyPr horzOverflow="overflow" vert="horz" lIns="0" tIns="0" rIns="0" bIns="0" rtlCol="0">
                          <a:noAutofit/>
                        </wps:bodyPr>
                      </wps:wsp>
                      <wps:wsp>
                        <wps:cNvPr id="1800" name="Rectangle 1800"/>
                        <wps:cNvSpPr/>
                        <wps:spPr>
                          <a:xfrm>
                            <a:off x="1076710" y="5527126"/>
                            <a:ext cx="591111" cy="154840"/>
                          </a:xfrm>
                          <a:prstGeom prst="rect">
                            <a:avLst/>
                          </a:prstGeom>
                          <a:ln>
                            <a:noFill/>
                          </a:ln>
                        </wps:spPr>
                        <wps:txbx>
                          <w:txbxContent>
                            <w:p w14:paraId="697E8DA6" w14:textId="77777777" w:rsidR="009A779E" w:rsidRDefault="009A779E">
                              <w:pPr>
                                <w:spacing w:after="160" w:line="259" w:lineRule="auto"/>
                                <w:ind w:left="0" w:firstLine="0"/>
                              </w:pPr>
                              <w:r>
                                <w:rPr>
                                  <w:sz w:val="18"/>
                                </w:rPr>
                                <w:t>handover</w:t>
                              </w:r>
                            </w:p>
                          </w:txbxContent>
                        </wps:txbx>
                        <wps:bodyPr horzOverflow="overflow" vert="horz" lIns="0" tIns="0" rIns="0" bIns="0" rtlCol="0">
                          <a:noAutofit/>
                        </wps:bodyPr>
                      </wps:wsp>
                      <wps:wsp>
                        <wps:cNvPr id="1801" name="Rectangle 1801"/>
                        <wps:cNvSpPr/>
                        <wps:spPr>
                          <a:xfrm>
                            <a:off x="1520190" y="5501898"/>
                            <a:ext cx="56348" cy="190519"/>
                          </a:xfrm>
                          <a:prstGeom prst="rect">
                            <a:avLst/>
                          </a:prstGeom>
                          <a:ln>
                            <a:noFill/>
                          </a:ln>
                        </wps:spPr>
                        <wps:txbx>
                          <w:txbxContent>
                            <w:p w14:paraId="60B02539"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802" name="Shape 1802"/>
                        <wps:cNvSpPr/>
                        <wps:spPr>
                          <a:xfrm>
                            <a:off x="2436114" y="6217882"/>
                            <a:ext cx="691134" cy="446532"/>
                          </a:xfrm>
                          <a:custGeom>
                            <a:avLst/>
                            <a:gdLst/>
                            <a:ahLst/>
                            <a:cxnLst/>
                            <a:rect l="0" t="0" r="0" b="0"/>
                            <a:pathLst>
                              <a:path w="691134" h="446532">
                                <a:moveTo>
                                  <a:pt x="12192" y="0"/>
                                </a:moveTo>
                                <a:lnTo>
                                  <a:pt x="691134" y="0"/>
                                </a:lnTo>
                                <a:lnTo>
                                  <a:pt x="691134" y="25147"/>
                                </a:lnTo>
                                <a:lnTo>
                                  <a:pt x="25146" y="25147"/>
                                </a:lnTo>
                                <a:lnTo>
                                  <a:pt x="25146" y="421387"/>
                                </a:lnTo>
                                <a:lnTo>
                                  <a:pt x="691134" y="421387"/>
                                </a:lnTo>
                                <a:lnTo>
                                  <a:pt x="691134" y="446532"/>
                                </a:lnTo>
                                <a:lnTo>
                                  <a:pt x="12192" y="446532"/>
                                </a:lnTo>
                                <a:cubicBezTo>
                                  <a:pt x="5334" y="446532"/>
                                  <a:pt x="0" y="441198"/>
                                  <a:pt x="0" y="433578"/>
                                </a:cubicBezTo>
                                <a:lnTo>
                                  <a:pt x="0" y="12192"/>
                                </a:lnTo>
                                <a:cubicBezTo>
                                  <a:pt x="0" y="5335"/>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03" name="Shape 1803"/>
                        <wps:cNvSpPr/>
                        <wps:spPr>
                          <a:xfrm>
                            <a:off x="3127248" y="6217882"/>
                            <a:ext cx="691134" cy="446532"/>
                          </a:xfrm>
                          <a:custGeom>
                            <a:avLst/>
                            <a:gdLst/>
                            <a:ahLst/>
                            <a:cxnLst/>
                            <a:rect l="0" t="0" r="0" b="0"/>
                            <a:pathLst>
                              <a:path w="691134" h="446532">
                                <a:moveTo>
                                  <a:pt x="0" y="0"/>
                                </a:moveTo>
                                <a:lnTo>
                                  <a:pt x="678942" y="0"/>
                                </a:lnTo>
                                <a:cubicBezTo>
                                  <a:pt x="685800" y="0"/>
                                  <a:pt x="691134" y="5335"/>
                                  <a:pt x="691134" y="12192"/>
                                </a:cubicBezTo>
                                <a:lnTo>
                                  <a:pt x="691134" y="433578"/>
                                </a:lnTo>
                                <a:cubicBezTo>
                                  <a:pt x="691134" y="441198"/>
                                  <a:pt x="685800" y="446532"/>
                                  <a:pt x="678942" y="446532"/>
                                </a:cubicBezTo>
                                <a:lnTo>
                                  <a:pt x="0" y="446532"/>
                                </a:lnTo>
                                <a:lnTo>
                                  <a:pt x="0" y="421387"/>
                                </a:lnTo>
                                <a:lnTo>
                                  <a:pt x="665988" y="421387"/>
                                </a:lnTo>
                                <a:lnTo>
                                  <a:pt x="665988"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04" name="Rectangle 1804"/>
                        <wps:cNvSpPr/>
                        <wps:spPr>
                          <a:xfrm>
                            <a:off x="2696718" y="6355419"/>
                            <a:ext cx="1233923" cy="154840"/>
                          </a:xfrm>
                          <a:prstGeom prst="rect">
                            <a:avLst/>
                          </a:prstGeom>
                          <a:ln>
                            <a:noFill/>
                          </a:ln>
                        </wps:spPr>
                        <wps:txbx>
                          <w:txbxContent>
                            <w:p w14:paraId="4F98332A" w14:textId="77777777" w:rsidR="009A779E" w:rsidRDefault="009A779E">
                              <w:pPr>
                                <w:spacing w:after="160" w:line="259" w:lineRule="auto"/>
                                <w:ind w:left="0" w:firstLine="0"/>
                              </w:pPr>
                              <w:r>
                                <w:rPr>
                                  <w:sz w:val="18"/>
                                </w:rPr>
                                <w:t xml:space="preserve">Inspections of THLS </w:t>
                              </w:r>
                            </w:p>
                          </w:txbxContent>
                        </wps:txbx>
                        <wps:bodyPr horzOverflow="overflow" vert="horz" lIns="0" tIns="0" rIns="0" bIns="0" rtlCol="0">
                          <a:noAutofit/>
                        </wps:bodyPr>
                      </wps:wsp>
                      <wps:wsp>
                        <wps:cNvPr id="1805" name="Rectangle 1805"/>
                        <wps:cNvSpPr/>
                        <wps:spPr>
                          <a:xfrm>
                            <a:off x="3028188" y="6494866"/>
                            <a:ext cx="317081" cy="154840"/>
                          </a:xfrm>
                          <a:prstGeom prst="rect">
                            <a:avLst/>
                          </a:prstGeom>
                          <a:ln>
                            <a:noFill/>
                          </a:ln>
                        </wps:spPr>
                        <wps:txbx>
                          <w:txbxContent>
                            <w:p w14:paraId="5C1C913F" w14:textId="77777777" w:rsidR="009A779E" w:rsidRDefault="009A779E">
                              <w:pPr>
                                <w:spacing w:after="160" w:line="259" w:lineRule="auto"/>
                                <w:ind w:left="0" w:firstLine="0"/>
                              </w:pPr>
                              <w:r>
                                <w:rPr>
                                  <w:sz w:val="18"/>
                                </w:rPr>
                                <w:t>AtoN</w:t>
                              </w:r>
                            </w:p>
                          </w:txbxContent>
                        </wps:txbx>
                        <wps:bodyPr horzOverflow="overflow" vert="horz" lIns="0" tIns="0" rIns="0" bIns="0" rtlCol="0">
                          <a:noAutofit/>
                        </wps:bodyPr>
                      </wps:wsp>
                      <wps:wsp>
                        <wps:cNvPr id="1806" name="Shape 1806"/>
                        <wps:cNvSpPr/>
                        <wps:spPr>
                          <a:xfrm>
                            <a:off x="4620006" y="6217882"/>
                            <a:ext cx="674370" cy="723900"/>
                          </a:xfrm>
                          <a:custGeom>
                            <a:avLst/>
                            <a:gdLst/>
                            <a:ahLst/>
                            <a:cxnLst/>
                            <a:rect l="0" t="0" r="0" b="0"/>
                            <a:pathLst>
                              <a:path w="674370" h="723900">
                                <a:moveTo>
                                  <a:pt x="12954" y="0"/>
                                </a:moveTo>
                                <a:lnTo>
                                  <a:pt x="674370" y="0"/>
                                </a:lnTo>
                                <a:lnTo>
                                  <a:pt x="674370" y="25147"/>
                                </a:lnTo>
                                <a:lnTo>
                                  <a:pt x="25146" y="25147"/>
                                </a:lnTo>
                                <a:lnTo>
                                  <a:pt x="25146" y="697992"/>
                                </a:lnTo>
                                <a:lnTo>
                                  <a:pt x="674370" y="697992"/>
                                </a:lnTo>
                                <a:lnTo>
                                  <a:pt x="674370" y="723900"/>
                                </a:lnTo>
                                <a:lnTo>
                                  <a:pt x="12954" y="723900"/>
                                </a:lnTo>
                                <a:cubicBezTo>
                                  <a:pt x="5334" y="723900"/>
                                  <a:pt x="0" y="717804"/>
                                  <a:pt x="0" y="710947"/>
                                </a:cubicBezTo>
                                <a:lnTo>
                                  <a:pt x="0" y="12192"/>
                                </a:lnTo>
                                <a:cubicBezTo>
                                  <a:pt x="0" y="5335"/>
                                  <a:pt x="5334"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07" name="Shape 1807"/>
                        <wps:cNvSpPr/>
                        <wps:spPr>
                          <a:xfrm>
                            <a:off x="5294376" y="6217882"/>
                            <a:ext cx="675132" cy="723900"/>
                          </a:xfrm>
                          <a:custGeom>
                            <a:avLst/>
                            <a:gdLst/>
                            <a:ahLst/>
                            <a:cxnLst/>
                            <a:rect l="0" t="0" r="0" b="0"/>
                            <a:pathLst>
                              <a:path w="675132" h="723900">
                                <a:moveTo>
                                  <a:pt x="0" y="0"/>
                                </a:moveTo>
                                <a:lnTo>
                                  <a:pt x="662178" y="0"/>
                                </a:lnTo>
                                <a:cubicBezTo>
                                  <a:pt x="669037" y="0"/>
                                  <a:pt x="675132" y="5335"/>
                                  <a:pt x="675132" y="12192"/>
                                </a:cubicBezTo>
                                <a:lnTo>
                                  <a:pt x="675132" y="710947"/>
                                </a:lnTo>
                                <a:cubicBezTo>
                                  <a:pt x="675132" y="717804"/>
                                  <a:pt x="669037" y="723900"/>
                                  <a:pt x="662178" y="723900"/>
                                </a:cubicBezTo>
                                <a:lnTo>
                                  <a:pt x="0" y="723900"/>
                                </a:lnTo>
                                <a:lnTo>
                                  <a:pt x="0" y="697992"/>
                                </a:lnTo>
                                <a:lnTo>
                                  <a:pt x="649224" y="697992"/>
                                </a:lnTo>
                                <a:lnTo>
                                  <a:pt x="649224"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08" name="Rectangle 1808"/>
                        <wps:cNvSpPr/>
                        <wps:spPr>
                          <a:xfrm>
                            <a:off x="4844034" y="6315033"/>
                            <a:ext cx="1226717" cy="154840"/>
                          </a:xfrm>
                          <a:prstGeom prst="rect">
                            <a:avLst/>
                          </a:prstGeom>
                          <a:ln>
                            <a:noFill/>
                          </a:ln>
                        </wps:spPr>
                        <wps:txbx>
                          <w:txbxContent>
                            <w:p w14:paraId="4219019F" w14:textId="77777777" w:rsidR="009A779E" w:rsidRDefault="009A779E">
                              <w:pPr>
                                <w:spacing w:after="160" w:line="259" w:lineRule="auto"/>
                                <w:ind w:left="0" w:firstLine="0"/>
                              </w:pPr>
                              <w:r>
                                <w:rPr>
                                  <w:sz w:val="18"/>
                                </w:rPr>
                                <w:t xml:space="preserve">Superintendence &amp; </w:t>
                              </w:r>
                            </w:p>
                          </w:txbxContent>
                        </wps:txbx>
                        <wps:bodyPr horzOverflow="overflow" vert="horz" lIns="0" tIns="0" rIns="0" bIns="0" rtlCol="0">
                          <a:noAutofit/>
                        </wps:bodyPr>
                      </wps:wsp>
                      <wps:wsp>
                        <wps:cNvPr id="1809" name="Rectangle 1809"/>
                        <wps:cNvSpPr/>
                        <wps:spPr>
                          <a:xfrm>
                            <a:off x="4808224" y="6454478"/>
                            <a:ext cx="1323036" cy="154840"/>
                          </a:xfrm>
                          <a:prstGeom prst="rect">
                            <a:avLst/>
                          </a:prstGeom>
                          <a:ln>
                            <a:noFill/>
                          </a:ln>
                        </wps:spPr>
                        <wps:txbx>
                          <w:txbxContent>
                            <w:p w14:paraId="016AD544" w14:textId="77777777" w:rsidR="009A779E" w:rsidRDefault="009A779E">
                              <w:pPr>
                                <w:spacing w:after="160" w:line="259" w:lineRule="auto"/>
                                <w:ind w:left="0" w:firstLine="0"/>
                              </w:pPr>
                              <w:r>
                                <w:rPr>
                                  <w:sz w:val="18"/>
                                </w:rPr>
                                <w:t xml:space="preserve">maintenance of local </w:t>
                              </w:r>
                            </w:p>
                          </w:txbxContent>
                        </wps:txbx>
                        <wps:bodyPr horzOverflow="overflow" vert="horz" lIns="0" tIns="0" rIns="0" bIns="0" rtlCol="0">
                          <a:noAutofit/>
                        </wps:bodyPr>
                      </wps:wsp>
                      <wps:wsp>
                        <wps:cNvPr id="1810" name="Rectangle 1810"/>
                        <wps:cNvSpPr/>
                        <wps:spPr>
                          <a:xfrm>
                            <a:off x="4912614" y="6594690"/>
                            <a:ext cx="1044751" cy="154840"/>
                          </a:xfrm>
                          <a:prstGeom prst="rect">
                            <a:avLst/>
                          </a:prstGeom>
                          <a:ln>
                            <a:noFill/>
                          </a:ln>
                        </wps:spPr>
                        <wps:txbx>
                          <w:txbxContent>
                            <w:p w14:paraId="5FE34BE4" w14:textId="77777777" w:rsidR="009A779E" w:rsidRDefault="009A779E">
                              <w:pPr>
                                <w:spacing w:after="160" w:line="259" w:lineRule="auto"/>
                                <w:ind w:left="0" w:firstLine="0"/>
                              </w:pPr>
                              <w:r>
                                <w:rPr>
                                  <w:sz w:val="18"/>
                                </w:rPr>
                                <w:t xml:space="preserve">AtoN &amp; offshore </w:t>
                              </w:r>
                            </w:p>
                          </w:txbxContent>
                        </wps:txbx>
                        <wps:bodyPr horzOverflow="overflow" vert="horz" lIns="0" tIns="0" rIns="0" bIns="0" rtlCol="0">
                          <a:noAutofit/>
                        </wps:bodyPr>
                      </wps:wsp>
                      <wps:wsp>
                        <wps:cNvPr id="1811" name="Rectangle 1811"/>
                        <wps:cNvSpPr/>
                        <wps:spPr>
                          <a:xfrm>
                            <a:off x="5057398" y="6734136"/>
                            <a:ext cx="626318" cy="154840"/>
                          </a:xfrm>
                          <a:prstGeom prst="rect">
                            <a:avLst/>
                          </a:prstGeom>
                          <a:ln>
                            <a:noFill/>
                          </a:ln>
                        </wps:spPr>
                        <wps:txbx>
                          <w:txbxContent>
                            <w:p w14:paraId="486FF2EF" w14:textId="77777777" w:rsidR="009A779E" w:rsidRDefault="009A779E">
                              <w:pPr>
                                <w:spacing w:after="160" w:line="259" w:lineRule="auto"/>
                                <w:ind w:left="0" w:firstLine="0"/>
                              </w:pPr>
                              <w:r>
                                <w:rPr>
                                  <w:sz w:val="18"/>
                                </w:rPr>
                                <w:t>structures</w:t>
                              </w:r>
                            </w:p>
                          </w:txbxContent>
                        </wps:txbx>
                        <wps:bodyPr horzOverflow="overflow" vert="horz" lIns="0" tIns="0" rIns="0" bIns="0" rtlCol="0">
                          <a:noAutofit/>
                        </wps:bodyPr>
                      </wps:wsp>
                      <wps:wsp>
                        <wps:cNvPr id="1812" name="Shape 1812"/>
                        <wps:cNvSpPr/>
                        <wps:spPr>
                          <a:xfrm>
                            <a:off x="2554986" y="7110946"/>
                            <a:ext cx="577596" cy="528057"/>
                          </a:xfrm>
                          <a:custGeom>
                            <a:avLst/>
                            <a:gdLst/>
                            <a:ahLst/>
                            <a:cxnLst/>
                            <a:rect l="0" t="0" r="0" b="0"/>
                            <a:pathLst>
                              <a:path w="577596" h="528057">
                                <a:moveTo>
                                  <a:pt x="547878" y="0"/>
                                </a:moveTo>
                                <a:lnTo>
                                  <a:pt x="577596" y="0"/>
                                </a:lnTo>
                                <a:lnTo>
                                  <a:pt x="577596" y="25146"/>
                                </a:lnTo>
                                <a:lnTo>
                                  <a:pt x="548810" y="24901"/>
                                </a:lnTo>
                                <a:cubicBezTo>
                                  <a:pt x="392669" y="27108"/>
                                  <a:pt x="63698" y="82035"/>
                                  <a:pt x="27432" y="246126"/>
                                </a:cubicBezTo>
                                <a:lnTo>
                                  <a:pt x="25908" y="251460"/>
                                </a:lnTo>
                                <a:lnTo>
                                  <a:pt x="25908" y="262890"/>
                                </a:lnTo>
                                <a:lnTo>
                                  <a:pt x="25908" y="268986"/>
                                </a:lnTo>
                                <a:lnTo>
                                  <a:pt x="25908" y="274320"/>
                                </a:lnTo>
                                <a:lnTo>
                                  <a:pt x="26670" y="280416"/>
                                </a:lnTo>
                                <a:lnTo>
                                  <a:pt x="28194" y="285750"/>
                                </a:lnTo>
                                <a:cubicBezTo>
                                  <a:pt x="74676" y="455892"/>
                                  <a:pt x="435750" y="505968"/>
                                  <a:pt x="576834" y="501396"/>
                                </a:cubicBezTo>
                                <a:lnTo>
                                  <a:pt x="577596" y="501376"/>
                                </a:lnTo>
                                <a:lnTo>
                                  <a:pt x="577596" y="527304"/>
                                </a:lnTo>
                                <a:lnTo>
                                  <a:pt x="574103" y="527395"/>
                                </a:lnTo>
                                <a:cubicBezTo>
                                  <a:pt x="399580" y="528057"/>
                                  <a:pt x="51459" y="473108"/>
                                  <a:pt x="3810" y="291846"/>
                                </a:cubicBezTo>
                                <a:lnTo>
                                  <a:pt x="762" y="278130"/>
                                </a:lnTo>
                                <a:lnTo>
                                  <a:pt x="0" y="271272"/>
                                </a:lnTo>
                                <a:lnTo>
                                  <a:pt x="0" y="256794"/>
                                </a:lnTo>
                                <a:lnTo>
                                  <a:pt x="762" y="249174"/>
                                </a:lnTo>
                                <a:lnTo>
                                  <a:pt x="2286" y="242316"/>
                                </a:lnTo>
                                <a:cubicBezTo>
                                  <a:pt x="40310" y="56197"/>
                                  <a:pt x="398437" y="102"/>
                                  <a:pt x="547878"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13" name="Shape 1813"/>
                        <wps:cNvSpPr/>
                        <wps:spPr>
                          <a:xfrm>
                            <a:off x="3132582" y="7110946"/>
                            <a:ext cx="576834" cy="527304"/>
                          </a:xfrm>
                          <a:custGeom>
                            <a:avLst/>
                            <a:gdLst/>
                            <a:ahLst/>
                            <a:cxnLst/>
                            <a:rect l="0" t="0" r="0" b="0"/>
                            <a:pathLst>
                              <a:path w="576834" h="527304">
                                <a:moveTo>
                                  <a:pt x="0" y="0"/>
                                </a:moveTo>
                                <a:lnTo>
                                  <a:pt x="28956" y="0"/>
                                </a:lnTo>
                                <a:cubicBezTo>
                                  <a:pt x="181483" y="1207"/>
                                  <a:pt x="532511" y="54635"/>
                                  <a:pt x="575310" y="241554"/>
                                </a:cubicBezTo>
                                <a:lnTo>
                                  <a:pt x="576072" y="248412"/>
                                </a:lnTo>
                                <a:lnTo>
                                  <a:pt x="576834" y="256032"/>
                                </a:lnTo>
                                <a:lnTo>
                                  <a:pt x="576834" y="270510"/>
                                </a:lnTo>
                                <a:cubicBezTo>
                                  <a:pt x="561950" y="450635"/>
                                  <a:pt x="223076" y="519049"/>
                                  <a:pt x="86868" y="523494"/>
                                </a:cubicBezTo>
                                <a:lnTo>
                                  <a:pt x="28956" y="526542"/>
                                </a:lnTo>
                                <a:lnTo>
                                  <a:pt x="0" y="527304"/>
                                </a:lnTo>
                                <a:lnTo>
                                  <a:pt x="0" y="501376"/>
                                </a:lnTo>
                                <a:lnTo>
                                  <a:pt x="28194" y="500634"/>
                                </a:lnTo>
                                <a:lnTo>
                                  <a:pt x="56388" y="499872"/>
                                </a:lnTo>
                                <a:cubicBezTo>
                                  <a:pt x="185014" y="498755"/>
                                  <a:pt x="523621" y="440131"/>
                                  <a:pt x="550926" y="275082"/>
                                </a:cubicBezTo>
                                <a:lnTo>
                                  <a:pt x="551688" y="269748"/>
                                </a:lnTo>
                                <a:lnTo>
                                  <a:pt x="551688" y="257556"/>
                                </a:lnTo>
                                <a:lnTo>
                                  <a:pt x="550926" y="252222"/>
                                </a:lnTo>
                                <a:cubicBezTo>
                                  <a:pt x="525018" y="86449"/>
                                  <a:pt x="185509" y="28321"/>
                                  <a:pt x="57150" y="26670"/>
                                </a:cubicBezTo>
                                <a:lnTo>
                                  <a:pt x="28956" y="25908"/>
                                </a:lnTo>
                                <a:lnTo>
                                  <a:pt x="0"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14" name="Rectangle 1814"/>
                        <wps:cNvSpPr/>
                        <wps:spPr>
                          <a:xfrm>
                            <a:off x="2762250" y="7316300"/>
                            <a:ext cx="898539" cy="154840"/>
                          </a:xfrm>
                          <a:prstGeom prst="rect">
                            <a:avLst/>
                          </a:prstGeom>
                          <a:ln>
                            <a:noFill/>
                          </a:ln>
                        </wps:spPr>
                        <wps:txbx>
                          <w:txbxContent>
                            <w:p w14:paraId="5DA2C84B" w14:textId="77777777" w:rsidR="009A779E" w:rsidRDefault="009A779E">
                              <w:pPr>
                                <w:spacing w:after="160" w:line="259" w:lineRule="auto"/>
                                <w:ind w:left="0" w:firstLine="0"/>
                              </w:pPr>
                              <w:r>
                                <w:rPr>
                                  <w:sz w:val="18"/>
                                </w:rPr>
                                <w:t>AtoN available</w:t>
                              </w:r>
                            </w:p>
                          </w:txbxContent>
                        </wps:txbx>
                        <wps:bodyPr horzOverflow="overflow" vert="horz" lIns="0" tIns="0" rIns="0" bIns="0" rtlCol="0">
                          <a:noAutofit/>
                        </wps:bodyPr>
                      </wps:wsp>
                      <wps:wsp>
                        <wps:cNvPr id="32180" name="Shape 32180"/>
                        <wps:cNvSpPr/>
                        <wps:spPr>
                          <a:xfrm>
                            <a:off x="3110484" y="2556472"/>
                            <a:ext cx="12954" cy="125730"/>
                          </a:xfrm>
                          <a:custGeom>
                            <a:avLst/>
                            <a:gdLst/>
                            <a:ahLst/>
                            <a:cxnLst/>
                            <a:rect l="0" t="0" r="0" b="0"/>
                            <a:pathLst>
                              <a:path w="12954" h="125730">
                                <a:moveTo>
                                  <a:pt x="0" y="0"/>
                                </a:moveTo>
                                <a:lnTo>
                                  <a:pt x="12954" y="0"/>
                                </a:lnTo>
                                <a:lnTo>
                                  <a:pt x="12954" y="125730"/>
                                </a:lnTo>
                                <a:lnTo>
                                  <a:pt x="0" y="125730"/>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81" name="Shape 32181"/>
                        <wps:cNvSpPr/>
                        <wps:spPr>
                          <a:xfrm>
                            <a:off x="3110484" y="1866862"/>
                            <a:ext cx="12954" cy="241554"/>
                          </a:xfrm>
                          <a:custGeom>
                            <a:avLst/>
                            <a:gdLst/>
                            <a:ahLst/>
                            <a:cxnLst/>
                            <a:rect l="0" t="0" r="0" b="0"/>
                            <a:pathLst>
                              <a:path w="12954" h="241554">
                                <a:moveTo>
                                  <a:pt x="0" y="0"/>
                                </a:moveTo>
                                <a:lnTo>
                                  <a:pt x="12954" y="0"/>
                                </a:lnTo>
                                <a:lnTo>
                                  <a:pt x="12954" y="241554"/>
                                </a:lnTo>
                                <a:lnTo>
                                  <a:pt x="0" y="241554"/>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82" name="Shape 32182"/>
                        <wps:cNvSpPr/>
                        <wps:spPr>
                          <a:xfrm>
                            <a:off x="552450" y="1320508"/>
                            <a:ext cx="4689348" cy="12954"/>
                          </a:xfrm>
                          <a:custGeom>
                            <a:avLst/>
                            <a:gdLst/>
                            <a:ahLst/>
                            <a:cxnLst/>
                            <a:rect l="0" t="0" r="0" b="0"/>
                            <a:pathLst>
                              <a:path w="4689348" h="12954">
                                <a:moveTo>
                                  <a:pt x="0" y="0"/>
                                </a:moveTo>
                                <a:lnTo>
                                  <a:pt x="4689348" y="0"/>
                                </a:lnTo>
                                <a:lnTo>
                                  <a:pt x="4689348" y="12954"/>
                                </a:lnTo>
                                <a:lnTo>
                                  <a:pt x="0" y="12954"/>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g:wgp>
                  </a:graphicData>
                </a:graphic>
              </wp:inline>
            </w:drawing>
          </mc:Choice>
          <mc:Fallback>
            <w:pict>
              <v:group w14:anchorId="25EBB998" id="Group 26642" o:spid="_x0000_s1230" style="width:450.8pt;height:592.9pt;mso-position-horizontal-relative:char;mso-position-vertical-relative:line" coordsize="60055,76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">
                <v:rect id="Rectangle 1725" o:spid="_x0000_s1231" style="position:absolute;left:59740;top:75549;width:419;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" filled="f" stroked="f">
                  <v:textbox inset="0,0,0,0">
                    <w:txbxContent>
                      <w:p w14:paraId="0CE3A26B" w14:textId="77777777" w:rsidR="009A779E" w:rsidRDefault="009A779E">
                        <w:pPr>
                          <w:spacing w:after="160" w:line="259" w:lineRule="auto"/>
                          <w:ind w:left="0" w:firstLine="0"/>
                        </w:pPr>
                        <w:r>
                          <w:t xml:space="preserve"> </w:t>
                        </w:r>
                      </w:p>
                    </w:txbxContent>
                  </v:textbox>
                </v:rect>
                <v:shape id="Shape 1731" o:spid="_x0000_s1232" style="position:absolute;left:7254;top:28033;width:5772;height:5608;visibility:visible;mso-wrap-style:square;v-text-anchor:top" coordsize="577215,560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" path="m12954,l577215,r,25146l25146,25146r,509778l577215,534924r,25908l12954,560832c6096,560832,,554736,,547878l,12192c,5334,6096,,12954,xe" fillcolor="#003b65" stroked="f" strokeweight="0">
                  <v:stroke miterlimit="83231f" joinstyle="miter"/>
                  <v:path arrowok="t" textboxrect="0,0,577215,560832"/>
                </v:shape>
                <v:shape id="Shape 1732" o:spid="_x0000_s1233" style="position:absolute;left:13026;top:28033;width:5772;height:5608;visibility:visible;mso-wrap-style:square;v-text-anchor:top" coordsize="577215,560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" path="m,l564261,v7620,,12954,5334,12954,12192l577215,547878v,6858,-5334,12954,-12954,12954l,560832,,534924r552069,l552069,25146,,25146,,xe" fillcolor="#003b65" stroked="f" strokeweight="0">
                  <v:stroke miterlimit="83231f" joinstyle="miter"/>
                  <v:path arrowok="t" textboxrect="0,0,577215,560832"/>
                </v:shape>
                <v:rect id="Rectangle 1733" o:spid="_x0000_s1234" style="position:absolute;left:9921;top:29591;width:825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" filled="f" stroked="f">
                  <v:textbox inset="0,0,0,0">
                    <w:txbxContent>
                      <w:p w14:paraId="0D94583D" w14:textId="77777777" w:rsidR="009A779E" w:rsidRDefault="009A779E">
                        <w:pPr>
                          <w:spacing w:after="160" w:line="259" w:lineRule="auto"/>
                          <w:ind w:left="0" w:firstLine="0"/>
                        </w:pPr>
                        <w:proofErr w:type="spellStart"/>
                        <w:r>
                          <w:rPr>
                            <w:sz w:val="18"/>
                          </w:rPr>
                          <w:t>Specify</w:t>
                        </w:r>
                        <w:proofErr w:type="spellEnd"/>
                        <w:r>
                          <w:rPr>
                            <w:sz w:val="18"/>
                          </w:rPr>
                          <w:t xml:space="preserve"> for &amp; </w:t>
                        </w:r>
                      </w:p>
                    </w:txbxContent>
                  </v:textbox>
                </v:rect>
                <v:rect id="Rectangle 1734" o:spid="_x0000_s1235" style="position:absolute;left:9616;top:30986;width:872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" filled="f" stroked="f">
                  <v:textbox inset="0,0,0,0">
                    <w:txbxContent>
                      <w:p w14:paraId="763FCA3B" w14:textId="77777777" w:rsidR="009A779E" w:rsidRDefault="009A779E">
                        <w:pPr>
                          <w:spacing w:after="160" w:line="259" w:lineRule="auto"/>
                          <w:ind w:left="0" w:firstLine="0"/>
                        </w:pPr>
                        <w:proofErr w:type="spellStart"/>
                        <w:r>
                          <w:rPr>
                            <w:sz w:val="18"/>
                          </w:rPr>
                          <w:t>outline</w:t>
                        </w:r>
                        <w:proofErr w:type="spellEnd"/>
                        <w:r>
                          <w:rPr>
                            <w:sz w:val="18"/>
                          </w:rPr>
                          <w:t xml:space="preserve"> design</w:t>
                        </w:r>
                      </w:p>
                    </w:txbxContent>
                  </v:textbox>
                </v:rect>
                <v:rect id="Rectangle 1735" o:spid="_x0000_s1236" style="position:absolute;left:16169;top:30734;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" filled="f" stroked="f">
                  <v:textbox inset="0,0,0,0">
                    <w:txbxContent>
                      <w:p w14:paraId="7E6E9CAF"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1736" o:spid="_x0000_s1237" style="position:absolute;left:7254;top:51945;width:5772;height:5867;visibility:visible;mso-wrap-style:square;v-text-anchor:top" coordsize="577215,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" path="m12954,l577215,r,25908l25146,25908r,535686l577215,561594r,25146l12954,586740c6096,586740,,581406,,573786l,12954c,6097,6096,,12954,xe" fillcolor="#003b65" stroked="f" strokeweight="0">
                  <v:stroke miterlimit="83231f" joinstyle="miter"/>
                  <v:path arrowok="t" textboxrect="0,0,577215,586740"/>
                </v:shape>
                <v:shape id="Shape 1737" o:spid="_x0000_s1238" style="position:absolute;left:13026;top:51945;width:5772;height:5867;visibility:visible;mso-wrap-style:square;v-text-anchor:top" coordsize="577215,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" path="m,l564261,v7620,,12954,6097,12954,12954l577215,573786v,7620,-5334,12954,-12954,12954l,586740,,561594r552069,l552069,25908,,25908,,xe" fillcolor="#003b65" stroked="f" strokeweight="0">
                  <v:stroke miterlimit="83231f" joinstyle="miter"/>
                  <v:path arrowok="t" textboxrect="0,0,577215,586740"/>
                </v:shape>
                <v:shape id="Shape 1738" o:spid="_x0000_s1239" style="position:absolute;left:7254;top:44325;width:5772;height:5867;visibility:visible;mso-wrap-style:square;v-text-anchor:top" coordsize="577215,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" path="m12954,l577215,r,25146l25146,25146r,535686l577215,560832r,25908l12954,586740c6096,586740,,580644,,573786l,12192c,5334,6096,,12954,xe" fillcolor="#003b65" stroked="f" strokeweight="0">
                  <v:stroke miterlimit="83231f" joinstyle="miter"/>
                  <v:path arrowok="t" textboxrect="0,0,577215,586740"/>
                </v:shape>
                <v:shape id="Shape 1739" o:spid="_x0000_s1240" style="position:absolute;left:13026;top:44325;width:5772;height:5867;visibility:visible;mso-wrap-style:square;v-text-anchor:top" coordsize="577215,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" path="m,l564261,v7620,,12954,5334,12954,12192l577215,573786v,6858,-5334,12954,-12954,12954l,586740,,560832r552069,l552069,25146,,25146,,xe" fillcolor="#003b65" stroked="f" strokeweight="0">
                  <v:stroke miterlimit="83231f" joinstyle="miter"/>
                  <v:path arrowok="t" textboxrect="0,0,577215,586740"/>
                </v:shape>
                <v:shape id="Shape 1740" o:spid="_x0000_s1241" style="position:absolute;left:24254;top:14073;width:6919;height:4717;visibility:visible;mso-wrap-style:square;v-text-anchor:top" coordsize="691896,47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" path="m12954,l691896,r,25908l25908,25908r,420624l691896,446532r,25146l12954,471678c6096,471678,,466344,,459486l,12954c,6096,6096,,12954,xe" fillcolor="#003b65" stroked="f" strokeweight="0">
                  <v:stroke miterlimit="83231f" joinstyle="miter"/>
                  <v:path arrowok="t" textboxrect="0,0,691896,471678"/>
                </v:shape>
                <v:shape id="Shape 1741" o:spid="_x0000_s1242" style="position:absolute;left:31173;top:14073;width:6911;height:4717;visibility:visible;mso-wrap-style:square;v-text-anchor:top" coordsize="691134,47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" path="m,l678942,v6858,,12192,6096,12192,12954l691134,459486v,6858,-5334,12192,-12192,12192l,471678,,446532r665988,l665988,25908,,25908,,xe" fillcolor="#003b65" stroked="f" strokeweight="0">
                  <v:stroke miterlimit="83231f" joinstyle="miter"/>
                  <v:path arrowok="t" textboxrect="0,0,691134,471678"/>
                </v:shape>
                <v:shape id="Shape 1742" o:spid="_x0000_s1243" style="position:absolute;left:22204;top:26578;width:8965;height:8511;visibility:visible;mso-wrap-style:square;v-text-anchor:top" coordsize="896504,851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" path="m891540,r4964,l896504,25535,43473,425577,896504,825619r,25535l891540,851154,7620,437388c3048,435102,,430530,,425958v,-5334,3048,-9906,7620,-12192l891540,xe" fillcolor="#003b65" stroked="f" strokeweight="0">
                  <v:stroke miterlimit="83231f" joinstyle="miter"/>
                  <v:path arrowok="t" textboxrect="0,0,896504,851154"/>
                </v:shape>
                <v:shape id="Shape 1743" o:spid="_x0000_s1244" style="position:absolute;left:31169;top:26578;width:8965;height:8511;visibility:visible;mso-wrap-style:square;v-text-anchor:top" coordsize="896482,851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" path="m,l5704,,889624,413766v3810,2286,6858,6858,6858,12192c896482,430530,893434,435102,889624,437388l5704,851154r-5704,l,825619r368,172l853031,425577,368,25363,,25535,,xe" fillcolor="#003b65" stroked="f" strokeweight="0">
                  <v:stroke miterlimit="83231f" joinstyle="miter"/>
                  <v:path arrowok="t" textboxrect="0,0,896482,851154"/>
                </v:shape>
                <v:shape id="Shape 1744" o:spid="_x0000_s1245" style="position:absolute;left:24292;top:20954;width:6877;height:4717;visibility:visible;mso-wrap-style:square;v-text-anchor:top" coordsize="687705,47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" path="m12192,l687705,r,25146l25146,25146r,421386l687705,446532r,25146l12192,471678c5334,471678,,465582,,458724l,12954c,5334,5334,,12192,xe" fillcolor="#003b65" stroked="f" strokeweight="0">
                  <v:stroke miterlimit="83231f" joinstyle="miter"/>
                  <v:path arrowok="t" textboxrect="0,0,687705,471678"/>
                </v:shape>
                <v:shape id="Shape 1745" o:spid="_x0000_s1246" style="position:absolute;left:31169;top:20954;width:6885;height:4717;visibility:visible;mso-wrap-style:square;v-text-anchor:top" coordsize="688467,47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" path="m,l675513,v6858,,12954,5334,12954,12954l688467,458724v,6858,-6096,12954,-12954,12954l,471678,,446532r662559,l662559,25146,,25146,,xe" fillcolor="#003b65" stroked="f" strokeweight="0">
                  <v:stroke miterlimit="83231f" joinstyle="miter"/>
                  <v:path arrowok="t" textboxrect="0,0,688467,471678"/>
                </v:shape>
                <v:rect id="Rectangle 1746" o:spid="_x0000_s1247" style="position:absolute;left:27127;top:22261;width:1132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" filled="f" stroked="f">
                  <v:textbox inset="0,0,0,0">
                    <w:txbxContent>
                      <w:p w14:paraId="0E3E3328" w14:textId="77777777" w:rsidR="009A779E" w:rsidRDefault="009A779E">
                        <w:pPr>
                          <w:spacing w:after="160" w:line="259" w:lineRule="auto"/>
                          <w:ind w:left="0" w:firstLine="0"/>
                        </w:pPr>
                        <w:proofErr w:type="spellStart"/>
                        <w:r>
                          <w:rPr>
                            <w:sz w:val="18"/>
                          </w:rPr>
                          <w:t>Review</w:t>
                        </w:r>
                        <w:proofErr w:type="spellEnd"/>
                        <w:r>
                          <w:rPr>
                            <w:sz w:val="18"/>
                          </w:rPr>
                          <w:t xml:space="preserve"> &amp; </w:t>
                        </w:r>
                        <w:proofErr w:type="spellStart"/>
                        <w:r>
                          <w:rPr>
                            <w:sz w:val="18"/>
                          </w:rPr>
                          <w:t>confirm</w:t>
                        </w:r>
                        <w:proofErr w:type="spellEnd"/>
                        <w:r>
                          <w:rPr>
                            <w:sz w:val="18"/>
                          </w:rPr>
                          <w:t xml:space="preserve"> </w:t>
                        </w:r>
                      </w:p>
                    </w:txbxContent>
                  </v:textbox>
                </v:rect>
                <v:rect id="Rectangle 1747" o:spid="_x0000_s1248" style="position:absolute;left:27005;top:23655;width:1131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" filled="f" stroked="f">
                  <v:textbox inset="0,0,0,0">
                    <w:txbxContent>
                      <w:p w14:paraId="48262EB5" w14:textId="77777777" w:rsidR="009A779E" w:rsidRDefault="009A779E">
                        <w:pPr>
                          <w:spacing w:after="160" w:line="259" w:lineRule="auto"/>
                          <w:ind w:left="0" w:firstLine="0"/>
                        </w:pPr>
                        <w:r>
                          <w:rPr>
                            <w:sz w:val="18"/>
                          </w:rPr>
                          <w:t xml:space="preserve">AtoN </w:t>
                        </w:r>
                        <w:proofErr w:type="spellStart"/>
                        <w:r>
                          <w:rPr>
                            <w:sz w:val="18"/>
                          </w:rPr>
                          <w:t>requirement</w:t>
                        </w:r>
                        <w:proofErr w:type="spellEnd"/>
                      </w:p>
                    </w:txbxContent>
                  </v:textbox>
                </v:rect>
                <v:shape id="Shape 1748" o:spid="_x0000_s1249" style="position:absolute;left:7520;top:13997;width:5776;height:4862;visibility:visible;mso-wrap-style:square;v-text-anchor:top" coordsize="577596,486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" path="m12954,l577596,r,25146l25908,25146r,435864l577596,461010r,25146l12954,486156c6096,486156,,480822,,473202l,12954c,6096,6096,,12954,xe" fillcolor="#003b65" stroked="f" strokeweight="0">
                  <v:stroke miterlimit="83231f" joinstyle="miter"/>
                  <v:path arrowok="t" textboxrect="0,0,577596,486156"/>
                </v:shape>
                <v:shape id="Shape 1749" o:spid="_x0000_s1250" style="position:absolute;left:13296;top:13997;width:5769;height:4862;visibility:visible;mso-wrap-style:square;v-text-anchor:top" coordsize="576834,486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" path="m,l564642,v6858,,12192,6096,12192,12954l576834,473202v,7620,-5334,12954,-12192,12954l,486156,,461010r551688,l551688,25146,,25146,,xe" fillcolor="#003b65" stroked="f" strokeweight="0">
                  <v:stroke miterlimit="83231f" joinstyle="miter"/>
                  <v:path arrowok="t" textboxrect="0,0,576834,486156"/>
                </v:shape>
                <v:rect id="Rectangle 1750" o:spid="_x0000_s1251" style="position:absolute;left:8694;top:15906;width:1087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" filled="f" stroked="f">
                  <v:textbox inset="0,0,0,0">
                    <w:txbxContent>
                      <w:p w14:paraId="318F4501" w14:textId="77777777" w:rsidR="009A779E" w:rsidRDefault="009A779E">
                        <w:pPr>
                          <w:spacing w:after="160" w:line="259" w:lineRule="auto"/>
                          <w:ind w:left="0" w:firstLine="0"/>
                        </w:pPr>
                        <w:r>
                          <w:rPr>
                            <w:sz w:val="18"/>
                          </w:rPr>
                          <w:t xml:space="preserve">User </w:t>
                        </w:r>
                        <w:proofErr w:type="spellStart"/>
                        <w:r>
                          <w:rPr>
                            <w:sz w:val="18"/>
                          </w:rPr>
                          <w:t>consultation</w:t>
                        </w:r>
                        <w:proofErr w:type="spellEnd"/>
                      </w:p>
                    </w:txbxContent>
                  </v:textbox>
                </v:rect>
                <v:rect id="Rectangle 1751" o:spid="_x0000_s1252" style="position:absolute;left:16878;top:15654;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" filled="f" stroked="f">
                  <v:textbox inset="0,0,0,0">
                    <w:txbxContent>
                      <w:p w14:paraId="37E565FD"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1752" o:spid="_x0000_s1253" style="position:absolute;left:7292;top:36255;width:5768;height:5867;visibility:visible;mso-wrap-style:square;v-text-anchor:top" coordsize="576834,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" path="m12192,l576834,r,25908l25146,25908r,535686l576834,561594r,25146l12192,586740c5334,586740,,581406,,574548l,12954c,6096,5334,,12192,xe" fillcolor="#003b65" stroked="f" strokeweight="0">
                  <v:stroke miterlimit="83231f" joinstyle="miter"/>
                  <v:path arrowok="t" textboxrect="0,0,576834,586740"/>
                </v:shape>
                <v:shape id="Shape 1753" o:spid="_x0000_s1254" style="position:absolute;left:13060;top:36255;width:5769;height:5867;visibility:visible;mso-wrap-style:square;v-text-anchor:top" coordsize="576834,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" path="m,l564642,v6858,,12192,6096,12192,12954l576834,574548v,6858,-5334,12192,-12192,12192l,586740,,561594r551688,l551688,25908,,25908,,xe" fillcolor="#003b65" stroked="f" strokeweight="0">
                  <v:stroke miterlimit="83231f" joinstyle="miter"/>
                  <v:path arrowok="t" textboxrect="0,0,576834,586740"/>
                </v:shape>
                <v:rect id="Rectangle 1754" o:spid="_x0000_s1255" style="position:absolute;left:9677;top:37585;width:970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" filled="f" stroked="f">
                  <v:textbox inset="0,0,0,0">
                    <w:txbxContent>
                      <w:p w14:paraId="73B9F332" w14:textId="77777777" w:rsidR="009A779E" w:rsidRDefault="009A779E">
                        <w:pPr>
                          <w:spacing w:after="160" w:line="259" w:lineRule="auto"/>
                          <w:ind w:left="0" w:firstLine="0"/>
                        </w:pPr>
                        <w:proofErr w:type="spellStart"/>
                        <w:r>
                          <w:rPr>
                            <w:sz w:val="18"/>
                          </w:rPr>
                          <w:t>Detail</w:t>
                        </w:r>
                        <w:proofErr w:type="spellEnd"/>
                        <w:r>
                          <w:rPr>
                            <w:sz w:val="18"/>
                          </w:rPr>
                          <w:t xml:space="preserve"> design &amp; </w:t>
                        </w:r>
                      </w:p>
                    </w:txbxContent>
                  </v:textbox>
                </v:rect>
                <v:rect id="Rectangle 1755" o:spid="_x0000_s1256" style="position:absolute;left:9799;top:38972;width:904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" filled="f" stroked="f">
                  <v:textbox inset="0,0,0,0">
                    <w:txbxContent>
                      <w:p w14:paraId="5544BD37" w14:textId="77777777" w:rsidR="009A779E" w:rsidRDefault="009A779E">
                        <w:pPr>
                          <w:spacing w:after="160" w:line="259" w:lineRule="auto"/>
                          <w:ind w:left="0" w:firstLine="0"/>
                        </w:pPr>
                        <w:proofErr w:type="spellStart"/>
                        <w:r>
                          <w:rPr>
                            <w:sz w:val="18"/>
                          </w:rPr>
                          <w:t>specify</w:t>
                        </w:r>
                        <w:proofErr w:type="spellEnd"/>
                        <w:r>
                          <w:rPr>
                            <w:sz w:val="18"/>
                          </w:rPr>
                          <w:t xml:space="preserve"> </w:t>
                        </w:r>
                        <w:proofErr w:type="spellStart"/>
                        <w:r>
                          <w:rPr>
                            <w:sz w:val="18"/>
                          </w:rPr>
                          <w:t>project</w:t>
                        </w:r>
                        <w:proofErr w:type="spellEnd"/>
                      </w:p>
                    </w:txbxContent>
                  </v:textbox>
                </v:rect>
                <v:rect id="Rectangle 1756" o:spid="_x0000_s1257" style="position:absolute;left:16596;top:38719;width:563;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" filled="f" stroked="f">
                  <v:textbox inset="0,0,0,0">
                    <w:txbxContent>
                      <w:p w14:paraId="4C415D81"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1757" o:spid="_x0000_s1258" style="position:absolute;left:24338;top:37451;width:6919;height:22380;visibility:visible;mso-wrap-style:square;v-text-anchor:top" coordsize="691896,2237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" path="m12954,l691896,r,25146l25908,25146r,2186940l691896,2212086r,25908l12954,2237994c6096,2237994,,2231898,,2225040l,12954c,5334,6096,,12954,xe" fillcolor="#003b65" stroked="f" strokeweight="0">
                  <v:stroke miterlimit="83231f" joinstyle="miter"/>
                  <v:path arrowok="t" textboxrect="0,0,691896,2237994"/>
                </v:shape>
                <v:shape id="Shape 1758" o:spid="_x0000_s1259" style="position:absolute;left:31257;top:37451;width:6911;height:22380;visibility:visible;mso-wrap-style:square;v-text-anchor:top" coordsize="691134,2237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" path="m,l678942,v6858,,12192,5334,12192,12954l691134,2225040v,6858,-5334,12954,-12192,12954l,2237994r,-25908l665988,2212086r,-2186940l,25146,,xe" fillcolor="#003b65" stroked="f" strokeweight="0">
                  <v:stroke miterlimit="83231f" joinstyle="miter"/>
                  <v:path arrowok="t" textboxrect="0,0,691134,2237994"/>
                </v:shape>
                <v:rect id="Rectangle 1759" o:spid="_x0000_s1260" style="position:absolute;left:26403;top:46249;width:1328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" filled="f" stroked="f">
                  <v:textbox inset="0,0,0,0">
                    <w:txbxContent>
                      <w:p w14:paraId="47FF80EB" w14:textId="77777777" w:rsidR="009A779E" w:rsidRDefault="009A779E">
                        <w:pPr>
                          <w:spacing w:after="160" w:line="259" w:lineRule="auto"/>
                          <w:ind w:left="0" w:firstLine="0"/>
                        </w:pPr>
                        <w:proofErr w:type="spellStart"/>
                        <w:r>
                          <w:rPr>
                            <w:sz w:val="18"/>
                          </w:rPr>
                          <w:t>Maintenance</w:t>
                        </w:r>
                        <w:proofErr w:type="spellEnd"/>
                        <w:r>
                          <w:rPr>
                            <w:sz w:val="18"/>
                          </w:rPr>
                          <w:t xml:space="preserve"> of AtoN</w:t>
                        </w:r>
                      </w:p>
                    </w:txbxContent>
                  </v:textbox>
                </v:rect>
                <v:rect id="Rectangle 1760" o:spid="_x0000_s1261" style="position:absolute;left:27965;top:6876;width:909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" filled="f" stroked="f">
                  <v:textbox inset="0,0,0,0">
                    <w:txbxContent>
                      <w:p w14:paraId="02D4D82B" w14:textId="77777777" w:rsidR="009A779E" w:rsidRDefault="009A779E">
                        <w:pPr>
                          <w:spacing w:after="160" w:line="259" w:lineRule="auto"/>
                          <w:ind w:left="0" w:firstLine="0"/>
                        </w:pPr>
                        <w:proofErr w:type="spellStart"/>
                        <w:r>
                          <w:rPr>
                            <w:sz w:val="18"/>
                          </w:rPr>
                          <w:t>Development</w:t>
                        </w:r>
                        <w:proofErr w:type="spellEnd"/>
                        <w:r>
                          <w:rPr>
                            <w:sz w:val="18"/>
                          </w:rPr>
                          <w:t xml:space="preserve">, </w:t>
                        </w:r>
                      </w:p>
                    </w:txbxContent>
                  </v:textbox>
                </v:rect>
                <v:rect id="Rectangle 1761" o:spid="_x0000_s1262" style="position:absolute;left:27005;top:8271;width:1165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" filled="f" stroked="f">
                  <v:textbox inset="0,0,0,0">
                    <w:txbxContent>
                      <w:p w14:paraId="268D65E8" w14:textId="77777777" w:rsidR="009A779E" w:rsidRDefault="009A779E">
                        <w:pPr>
                          <w:spacing w:after="160" w:line="259" w:lineRule="auto"/>
                          <w:ind w:left="0" w:firstLine="0"/>
                        </w:pPr>
                        <w:proofErr w:type="spellStart"/>
                        <w:r>
                          <w:rPr>
                            <w:sz w:val="18"/>
                          </w:rPr>
                          <w:t>implementation</w:t>
                        </w:r>
                        <w:proofErr w:type="spellEnd"/>
                        <w:r>
                          <w:rPr>
                            <w:sz w:val="18"/>
                          </w:rPr>
                          <w:t xml:space="preserve"> &amp; </w:t>
                        </w:r>
                      </w:p>
                    </w:txbxContent>
                  </v:textbox>
                </v:rect>
                <v:rect id="Rectangle 1762" o:spid="_x0000_s1263" style="position:absolute;left:26197;top:9673;width:1344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" filled="f" stroked="f">
                  <v:textbox inset="0,0,0,0">
                    <w:txbxContent>
                      <w:p w14:paraId="0433BB70" w14:textId="77777777" w:rsidR="009A779E" w:rsidRDefault="009A779E">
                        <w:pPr>
                          <w:spacing w:after="160" w:line="259" w:lineRule="auto"/>
                          <w:ind w:left="0" w:firstLine="0"/>
                        </w:pPr>
                        <w:proofErr w:type="spellStart"/>
                        <w:r>
                          <w:rPr>
                            <w:sz w:val="18"/>
                          </w:rPr>
                          <w:t>monitoring</w:t>
                        </w:r>
                        <w:proofErr w:type="spellEnd"/>
                        <w:r>
                          <w:rPr>
                            <w:sz w:val="18"/>
                          </w:rPr>
                          <w:t xml:space="preserve"> of </w:t>
                        </w:r>
                        <w:proofErr w:type="spellStart"/>
                        <w:r>
                          <w:rPr>
                            <w:sz w:val="18"/>
                          </w:rPr>
                          <w:t>policies</w:t>
                        </w:r>
                        <w:proofErr w:type="spellEnd"/>
                      </w:p>
                    </w:txbxContent>
                  </v:textbox>
                </v:rect>
                <v:shape id="Shape 1763" o:spid="_x0000_s1264" style="position:absolute;left:24422;top:6621;width:6884;height:5037;visibility:visible;mso-wrap-style:square;v-text-anchor:top" coordsize="688467,503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" path="m12954,l688467,r,25908l25908,25908r,451866l688467,477774r,25908l12954,503682c6096,503682,,497586,,490728l,12954c,6096,6096,,12954,xe" fillcolor="#003b65" stroked="f" strokeweight="0">
                  <v:stroke miterlimit="83231f" joinstyle="miter"/>
                  <v:path arrowok="t" textboxrect="0,0,688467,503682"/>
                </v:shape>
                <v:shape id="Shape 1764" o:spid="_x0000_s1265" style="position:absolute;left:31306;top:6621;width:6877;height:5037;visibility:visible;mso-wrap-style:square;v-text-anchor:top" coordsize="687705,503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" path="m,l675513,v6858,,12192,6096,12192,12954l687705,490728v,6858,-5334,12954,-12192,12954l,503682,,477774r662559,l662559,25908,,25908,,xe" fillcolor="#003b65" stroked="f" strokeweight="0">
                  <v:stroke miterlimit="83231f" joinstyle="miter"/>
                  <v:path arrowok="t" textboxrect="0,0,687705,503682"/>
                </v:shape>
                <v:shape id="Shape 1765" o:spid="_x0000_s1266" style="position:absolute;left:31242;top:5546;width:144;height:1204;visibility:visible;mso-wrap-style:square;v-text-anchor:top" coordsize="14478,120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" path="m1524,l14478,,12954,120396,,120396,1524,xe" fillcolor="#00538c" stroked="f" strokeweight="0">
                  <v:stroke miterlimit="83231f" joinstyle="miter"/>
                  <v:path arrowok="t" textboxrect="0,0,14478,120396"/>
                </v:shape>
                <v:shape id="Shape 1766" o:spid="_x0000_s1267" style="position:absolute;left:31211;top:11528;width:160;height:2553;visibility:visible;mso-wrap-style:square;v-text-anchor:top" coordsize="16002,255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" path="m3048,l16002,,12192,255270,,255270,3048,xe" fillcolor="#00538c" stroked="f" strokeweight="0">
                  <v:stroke miterlimit="83231f" joinstyle="miter"/>
                  <v:path arrowok="t" textboxrect="0,0,16002,255270"/>
                </v:shape>
                <v:shape id="Shape 1767" o:spid="_x0000_s1268" style="position:absolute;left:12961;top:57683;width:11423;height:1424;visibility:visible;mso-wrap-style:square;v-text-anchor:top" coordsize="1142238,142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" path="m,l12954,r,98298l1066038,98298r,-32004l1142238,104394r-76200,38100l1066038,111252r-1059180,c3048,111252,,108204,,104394l,xe" fillcolor="#00538c" stroked="f" strokeweight="0">
                  <v:stroke miterlimit="83231f" joinstyle="miter"/>
                  <v:path arrowok="t" textboxrect="0,0,1142238,142494"/>
                </v:shape>
                <v:shape id="Shape 1768" o:spid="_x0000_s1269" style="position:absolute;left:18707;top:38815;width:5715;height:762;visibility:visible;mso-wrap-style:square;v-text-anchor:top" coordsize="5715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" path="m76200,r-321,32155l571500,38100r-762,12192l75749,45089r-311,31111l,37338,76200,xe" fillcolor="#00538c" stroked="f" strokeweight="0">
                  <v:stroke miterlimit="83231f" joinstyle="miter"/>
                  <v:path arrowok="t" textboxrect="0,0,571500,76200"/>
                </v:shape>
                <v:shape id="Shape 1769" o:spid="_x0000_s1270" style="position:absolute;left:18669;top:30456;width:3665;height:762;visibility:visible;mso-wrap-style:square;v-text-anchor:top" coordsize="36652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" path="m76200,r,31242l366522,31242r,12954l76200,44196r,32004l,38100,76200,xe" fillcolor="#00538c" stroked="f" strokeweight="0">
                  <v:stroke miterlimit="83231f" joinstyle="miter"/>
                  <v:path arrowok="t" textboxrect="0,0,366522,76200"/>
                </v:shape>
                <v:shape id="Shape 1770" o:spid="_x0000_s1271" style="position:absolute;left:18943;top:16047;width:5441;height:769;visibility:visible;mso-wrap-style:square;v-text-anchor:top" coordsize="544068,769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" path="m76200,r,32004l467868,32004r,-31241l544068,38863,467868,76963r,-32005l76200,44958r,31242l,38100,76200,xe" fillcolor="#00538c" stroked="f" strokeweight="0">
                  <v:stroke miterlimit="83231f" joinstyle="miter"/>
                  <v:path arrowok="t" textboxrect="0,0,544068,76963"/>
                </v:shape>
                <v:shape id="Shape 1771" o:spid="_x0000_s1272" style="position:absolute;left:30853;top:34975;width:762;height:2606;visibility:visible;mso-wrap-style:square;v-text-anchor:top" coordsize="76200,260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" path="m38100,r6413,183831l76200,182880,40386,260604,,185166r31546,-947l25146,762,38100,xe" fillcolor="#00538c" stroked="f" strokeweight="0">
                  <v:stroke miterlimit="83231f" joinstyle="miter"/>
                  <v:path arrowok="t" textboxrect="0,0,76200,260604"/>
                </v:shape>
                <v:shape id="Shape 1772" o:spid="_x0000_s1273" style="position:absolute;left:12961;top:33512;width:160;height:2873;visibility:visible;mso-wrap-style:square;v-text-anchor:top" coordsize="16002,287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" path="m,l12954,r3048,287274l3810,287274,,xe" fillcolor="#00538c" stroked="f" strokeweight="0">
                  <v:stroke miterlimit="83231f" joinstyle="miter"/>
                  <v:path arrowok="t" textboxrect="0,0,16002,287274"/>
                </v:shape>
                <v:shape id="Shape 1773" o:spid="_x0000_s1274" style="position:absolute;left:12961;top:42001;width:160;height:2446;visibility:visible;mso-wrap-style:square;v-text-anchor:top" coordsize="16002,244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" path="m3810,l16002,,12954,244602,,244602,3810,xe" fillcolor="#00538c" stroked="f" strokeweight="0">
                  <v:stroke miterlimit="83231f" joinstyle="miter"/>
                  <v:path arrowok="t" textboxrect="0,0,16002,244602"/>
                </v:shape>
                <v:shape id="Shape 32177" o:spid="_x0000_s1275" style="position:absolute;left:12961;top:50063;width:130;height:2011;visibility:visible;mso-wrap-style:square;v-text-anchor:top" coordsize="12954,20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" path="m,l12954,r,201168l,201168,,e" fillcolor="#00538c" stroked="f" strokeweight="0">
                  <v:stroke miterlimit="83231f" joinstyle="miter"/>
                  <v:path arrowok="t" textboxrect="0,0,12954,201168"/>
                </v:shape>
                <v:shape id="Shape 1775" o:spid="_x0000_s1276" style="position:absolute;left:5532;top:13273;width:297;height:49027;visibility:visible;mso-wrap-style:square;v-text-anchor:top" coordsize="29718,49027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" path="m,l12954,,29718,4902708r-12192,l,xe" fillcolor="#00538c" stroked="f" strokeweight="0">
                  <v:stroke miterlimit="83231f" joinstyle="miter"/>
                  <v:path arrowok="t" textboxrect="0,0,29718,4902708"/>
                </v:shape>
                <v:shape id="Shape 1776" o:spid="_x0000_s1277" style="position:absolute;left:52425;top:13273;width:587;height:49027;visibility:visible;mso-wrap-style:square;v-text-anchor:top" coordsize="58674,49027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" path="m,l12192,,58674,4902708r-12954,l,xe" fillcolor="#00538c" stroked="f" strokeweight="0">
                  <v:stroke miterlimit="83231f" joinstyle="miter"/>
                  <v:path arrowok="t" textboxrect="0,0,58674,4902708"/>
                </v:shape>
                <v:shape id="Shape 32178" o:spid="_x0000_s1278" style="position:absolute;left:5707;top:66674;width:122;height:3582;visibility:visible;mso-wrap-style:square;v-text-anchor:top" coordsize="12192,358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" path="m,l12192,r,358140l,358140,,e" fillcolor="#00538c" stroked="f" strokeweight="0">
                  <v:stroke miterlimit="83231f" joinstyle="miter"/>
                  <v:path arrowok="t" textboxrect="0,0,12192,358140"/>
                </v:shape>
                <v:shape id="Shape 1778" o:spid="_x0000_s1279" style="position:absolute;left:5600;top:70103;width:47343;height:221;visibility:visible;mso-wrap-style:square;v-text-anchor:top" coordsize="4734306,22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" path="m4734306,r,12954l,22098,,9144,4734306,xe" fillcolor="#00538c" stroked="f" strokeweight="0">
                  <v:stroke miterlimit="83231f" joinstyle="miter"/>
                  <v:path arrowok="t" textboxrect="0,0,4734306,22098"/>
                </v:shape>
                <v:shape id="Shape 32179" o:spid="_x0000_s1280" style="position:absolute;left:52882;top:69288;width:130;height:968;visibility:visible;mso-wrap-style:square;v-text-anchor:top" coordsize="12954,96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" path="m,l12954,r,96774l,96774,,e" fillcolor="#00538c" stroked="f" strokeweight="0">
                  <v:stroke miterlimit="83231f" joinstyle="miter"/>
                  <v:path arrowok="t" textboxrect="0,0,12954,96774"/>
                </v:shape>
                <v:shape id="Shape 1780" o:spid="_x0000_s1281" style="position:absolute;left:31196;top:59702;width:137;height:2598;visibility:visible;mso-wrap-style:square;v-text-anchor:top" coordsize="13716,259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" path="m,l12192,r1524,259842l1524,259842,,xe" fillcolor="#00538c" stroked="f" strokeweight="0">
                  <v:stroke miterlimit="83231f" joinstyle="miter"/>
                  <v:path arrowok="t" textboxrect="0,0,13716,259842"/>
                </v:shape>
                <v:shape id="Shape 1781" o:spid="_x0000_s1282" style="position:absolute;left:31211;top:66514;width:175;height:4725;visibility:visible;mso-wrap-style:square;v-text-anchor:top" coordsize="17526,47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" path="m12192,r5334,472440l4572,472440,,762,12192,xe" fillcolor="#00538c" stroked="f" strokeweight="0">
                  <v:stroke miterlimit="83231f" joinstyle="miter"/>
                  <v:path arrowok="t" textboxrect="0,0,17526,472440"/>
                </v:shape>
                <v:rect id="Rectangle 1782" o:spid="_x0000_s1283" style="position:absolute;left:32956;top:35870;width:178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" filled="f" stroked="f">
                  <v:textbox inset="0,0,0,0">
                    <w:txbxContent>
                      <w:p w14:paraId="66B472E4" w14:textId="77777777" w:rsidR="009A779E" w:rsidRDefault="009A779E">
                        <w:pPr>
                          <w:spacing w:after="160" w:line="259" w:lineRule="auto"/>
                          <w:ind w:left="0" w:firstLine="0"/>
                        </w:pPr>
                        <w:r>
                          <w:rPr>
                            <w:sz w:val="18"/>
                          </w:rPr>
                          <w:t>No</w:t>
                        </w:r>
                      </w:p>
                    </w:txbxContent>
                  </v:textbox>
                </v:rect>
                <v:rect id="Rectangle 1783" o:spid="_x0000_s1284" style="position:absolute;left:20040;top:28243;width:209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" filled="f" stroked="f">
                  <v:textbox inset="0,0,0,0">
                    <w:txbxContent>
                      <w:p w14:paraId="1B76E354" w14:textId="77777777" w:rsidR="009A779E" w:rsidRDefault="009A779E">
                        <w:pPr>
                          <w:spacing w:after="160" w:line="259" w:lineRule="auto"/>
                          <w:ind w:left="0" w:firstLine="0"/>
                        </w:pPr>
                        <w:proofErr w:type="spellStart"/>
                        <w:r>
                          <w:rPr>
                            <w:sz w:val="18"/>
                          </w:rPr>
                          <w:t>Yes</w:t>
                        </w:r>
                        <w:proofErr w:type="spellEnd"/>
                      </w:p>
                    </w:txbxContent>
                  </v:textbox>
                </v:rect>
                <v:rect id="Rectangle 1784" o:spid="_x0000_s1285" style="position:absolute;left:21617;top:27990;width:564;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" filled="f" stroked="f">
                  <v:textbox inset="0,0,0,0">
                    <w:txbxContent>
                      <w:p w14:paraId="765D7D32" w14:textId="77777777" w:rsidR="009A779E" w:rsidRDefault="009A779E">
                        <w:pPr>
                          <w:spacing w:after="160" w:line="259" w:lineRule="auto"/>
                          <w:ind w:left="0" w:firstLine="0"/>
                        </w:pPr>
                        <w:r>
                          <w:rPr>
                            <w:rFonts w:ascii="Arial" w:eastAsia="Arial" w:hAnsi="Arial" w:cs="Arial"/>
                            <w:sz w:val="24"/>
                          </w:rPr>
                          <w:t xml:space="preserve"> </w:t>
                        </w:r>
                      </w:p>
                    </w:txbxContent>
                  </v:textbox>
                </v:rect>
                <v:rect id="Rectangle 1785" o:spid="_x0000_s1286" style="position:absolute;left:26052;top:29568;width:1393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" filled="f" stroked="f">
                  <v:textbox inset="0,0,0,0">
                    <w:txbxContent>
                      <w:p w14:paraId="66C60504" w14:textId="77777777" w:rsidR="009A779E" w:rsidRDefault="009A779E">
                        <w:pPr>
                          <w:spacing w:after="160" w:line="259" w:lineRule="auto"/>
                          <w:ind w:left="0" w:firstLine="0"/>
                        </w:pPr>
                        <w:r>
                          <w:rPr>
                            <w:sz w:val="18"/>
                          </w:rPr>
                          <w:t xml:space="preserve">Design, </w:t>
                        </w:r>
                        <w:proofErr w:type="spellStart"/>
                        <w:r>
                          <w:rPr>
                            <w:sz w:val="18"/>
                          </w:rPr>
                          <w:t>modification</w:t>
                        </w:r>
                        <w:proofErr w:type="spellEnd"/>
                        <w:r>
                          <w:rPr>
                            <w:sz w:val="18"/>
                          </w:rPr>
                          <w:t xml:space="preserve"> / </w:t>
                        </w:r>
                      </w:p>
                    </w:txbxContent>
                  </v:textbox>
                </v:rect>
                <v:rect id="Rectangle 1786" o:spid="_x0000_s1287" style="position:absolute;left:28849;top:30963;width:616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" filled="f" stroked="f">
                  <v:textbox inset="0,0,0,0">
                    <w:txbxContent>
                      <w:p w14:paraId="0506F49A" w14:textId="77777777" w:rsidR="009A779E" w:rsidRDefault="009A779E">
                        <w:pPr>
                          <w:spacing w:after="160" w:line="259" w:lineRule="auto"/>
                          <w:ind w:left="0" w:firstLine="0"/>
                        </w:pPr>
                        <w:proofErr w:type="spellStart"/>
                        <w:r>
                          <w:rPr>
                            <w:sz w:val="18"/>
                          </w:rPr>
                          <w:t>new</w:t>
                        </w:r>
                        <w:proofErr w:type="spellEnd"/>
                        <w:r>
                          <w:rPr>
                            <w:sz w:val="18"/>
                          </w:rPr>
                          <w:t xml:space="preserve"> AtoN</w:t>
                        </w:r>
                      </w:p>
                    </w:txbxContent>
                  </v:textbox>
                </v:rect>
                <v:shape id="Shape 1787" o:spid="_x0000_s1288" style="position:absolute;left:24460;top:8;width:6862;height:5671;visibility:visible;mso-wrap-style:square;v-text-anchor:top" coordsize="686181,567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" path="m651510,1372r34290,l686181,1380r,25146l652272,27280c495414,29400,292291,58750,152400,133960r-9144,4572l134112,143866c89929,170472,43472,207556,28194,258928r-762,6096l25908,271120r,6096l25146,283312r,6096l26670,301600r1524,6096c86398,496316,537591,547357,685800,540868r381,l686181,567072r-41289,-416c438345,561009,62284,501817,3810,315316l2286,307696,762,300075,,292456,,276453r762,-7619l2286,261214c49175,56007,497103,,651510,1372xe" fillcolor="#003b65" stroked="f" strokeweight="0">
                  <v:stroke miterlimit="83231f" joinstyle="miter"/>
                  <v:path arrowok="t" textboxrect="0,0,686181,567072"/>
                </v:shape>
                <v:shape id="Shape 1788" o:spid="_x0000_s1289" style="position:absolute;left:31322;width:6869;height:5679;visibility:visible;mso-wrap-style:square;v-text-anchor:top" coordsize="686943,56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" path="m,2256r34671,754c189115,,635825,57239,684657,261328r762,7620l686181,276568r762,7620l686181,292570c667791,492887,241388,560794,103251,563842r-33529,2286l35433,566890v-10584,582,-22388,944,-35234,1060l,567948,,541744r34671,l68199,540220v131013,1054,558228,-59868,592074,-242316l661035,291046r,-12192l660273,272758c625957,87732,202069,29642,68961,28918l381,27394,,27402,,2256xe" fillcolor="#003b65" stroked="f" strokeweight="0">
                  <v:stroke miterlimit="83231f" joinstyle="miter"/>
                  <v:path arrowok="t" textboxrect="0,0,686943,567950"/>
                </v:shape>
                <v:rect id="Rectangle 1789" o:spid="_x0000_s1290" style="position:absolute;left:27485;top:1847;width:1116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" filled="f" stroked="f">
                  <v:textbox inset="0,0,0,0">
                    <w:txbxContent>
                      <w:p w14:paraId="382304C3" w14:textId="77777777" w:rsidR="009A779E" w:rsidRDefault="009A779E">
                        <w:pPr>
                          <w:spacing w:after="160" w:line="259" w:lineRule="auto"/>
                          <w:ind w:left="0" w:firstLine="0"/>
                        </w:pPr>
                        <w:r>
                          <w:rPr>
                            <w:sz w:val="18"/>
                          </w:rPr>
                          <w:t xml:space="preserve">Provision of AtoN </w:t>
                        </w:r>
                      </w:p>
                    </w:txbxContent>
                  </v:textbox>
                </v:rect>
                <v:rect id="Rectangle 1790" o:spid="_x0000_s1291" style="position:absolute;left:29931;top:3241;width:431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" filled="f" stroked="f">
                  <v:textbox inset="0,0,0,0">
                    <w:txbxContent>
                      <w:p w14:paraId="35B560EA" w14:textId="77777777" w:rsidR="009A779E" w:rsidRDefault="009A779E">
                        <w:pPr>
                          <w:spacing w:after="160" w:line="259" w:lineRule="auto"/>
                          <w:ind w:left="0" w:firstLine="0"/>
                        </w:pPr>
                        <w:proofErr w:type="spellStart"/>
                        <w:r>
                          <w:rPr>
                            <w:sz w:val="18"/>
                          </w:rPr>
                          <w:t>service</w:t>
                        </w:r>
                        <w:proofErr w:type="spellEnd"/>
                      </w:p>
                    </w:txbxContent>
                  </v:textbox>
                </v:rect>
                <v:shape id="Shape 1791" o:spid="_x0000_s1292" style="position:absolute;top:62178;width:5768;height:4618;visibility:visible;mso-wrap-style:square;v-text-anchor:top" coordsize="576834,461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" path="m12192,l576834,r,25147l25146,25147r,411479l576834,436626r,25147l12192,461773c5334,461773,,456438,,449580l,12192c,5335,5334,,12192,xe" fillcolor="#003b65" stroked="f" strokeweight="0">
                  <v:stroke miterlimit="83231f" joinstyle="miter"/>
                  <v:path arrowok="t" textboxrect="0,0,576834,461773"/>
                </v:shape>
                <v:shape id="Shape 1792" o:spid="_x0000_s1293" style="position:absolute;left:5768;top:62178;width:5776;height:4618;visibility:visible;mso-wrap-style:square;v-text-anchor:top" coordsize="577596,461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" path="m,l564642,v6858,,12954,5335,12954,12192l577596,449580v,6858,-6096,12193,-12954,12193l,461773,,436626r551688,l551688,25147,,25147,,xe" fillcolor="#003b65" stroked="f" strokeweight="0">
                  <v:stroke miterlimit="83231f" joinstyle="miter"/>
                  <v:path arrowok="t" textboxrect="0,0,577596,461773"/>
                </v:shape>
                <v:rect id="Rectangle 1793" o:spid="_x0000_s1294" style="position:absolute;left:815;top:63196;width:1274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" filled="f" stroked="f">
                  <v:textbox inset="0,0,0,0">
                    <w:txbxContent>
                      <w:p w14:paraId="1EC5064F" w14:textId="77777777" w:rsidR="009A779E" w:rsidRDefault="009A779E">
                        <w:pPr>
                          <w:spacing w:after="160" w:line="259" w:lineRule="auto"/>
                          <w:ind w:left="0" w:firstLine="0"/>
                        </w:pPr>
                        <w:proofErr w:type="spellStart"/>
                        <w:r>
                          <w:rPr>
                            <w:sz w:val="18"/>
                          </w:rPr>
                          <w:t>Wreck</w:t>
                        </w:r>
                        <w:proofErr w:type="spellEnd"/>
                        <w:r>
                          <w:rPr>
                            <w:sz w:val="18"/>
                          </w:rPr>
                          <w:t xml:space="preserve"> </w:t>
                        </w:r>
                        <w:proofErr w:type="spellStart"/>
                        <w:r>
                          <w:rPr>
                            <w:sz w:val="18"/>
                          </w:rPr>
                          <w:t>maintenance</w:t>
                        </w:r>
                        <w:proofErr w:type="spellEnd"/>
                        <w:r>
                          <w:rPr>
                            <w:sz w:val="18"/>
                          </w:rPr>
                          <w:t xml:space="preserve"> </w:t>
                        </w:r>
                      </w:p>
                    </w:txbxContent>
                  </v:textbox>
                </v:rect>
                <v:rect id="Rectangle 1794" o:spid="_x0000_s1295" style="position:absolute;left:2727;top:64590;width:730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" filled="f" stroked="f">
                  <v:textbox inset="0,0,0,0">
                    <w:txbxContent>
                      <w:p w14:paraId="36829C7C" w14:textId="77777777" w:rsidR="009A779E" w:rsidRDefault="009A779E">
                        <w:pPr>
                          <w:spacing w:after="160" w:line="259" w:lineRule="auto"/>
                          <w:ind w:left="0" w:firstLine="0"/>
                        </w:pPr>
                        <w:r>
                          <w:rPr>
                            <w:sz w:val="18"/>
                          </w:rPr>
                          <w:t xml:space="preserve">&amp; </w:t>
                        </w:r>
                        <w:proofErr w:type="spellStart"/>
                        <w:r>
                          <w:rPr>
                            <w:sz w:val="18"/>
                          </w:rPr>
                          <w:t>clearance</w:t>
                        </w:r>
                        <w:proofErr w:type="spellEnd"/>
                      </w:p>
                    </w:txbxContent>
                  </v:textbox>
                </v:rect>
                <v:rect id="Rectangle 1795" o:spid="_x0000_s1296" style="position:absolute;left:8229;top:64338;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" filled="f" stroked="f">
                  <v:textbox inset="0,0,0,0">
                    <w:txbxContent>
                      <w:p w14:paraId="7C7FF35F" w14:textId="77777777" w:rsidR="009A779E" w:rsidRDefault="009A779E">
                        <w:pPr>
                          <w:spacing w:after="160" w:line="259" w:lineRule="auto"/>
                          <w:ind w:left="0" w:firstLine="0"/>
                        </w:pPr>
                        <w:r>
                          <w:rPr>
                            <w:rFonts w:ascii="Arial" w:eastAsia="Arial" w:hAnsi="Arial" w:cs="Arial"/>
                            <w:sz w:val="24"/>
                          </w:rPr>
                          <w:t xml:space="preserve"> </w:t>
                        </w:r>
                      </w:p>
                    </w:txbxContent>
                  </v:textbox>
                </v:rect>
                <v:rect id="Rectangle 1796" o:spid="_x0000_s1297" style="position:absolute;left:26784;top:15426;width:1227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" filled="f" stroked="f">
                  <v:textbox inset="0,0,0,0">
                    <w:txbxContent>
                      <w:p w14:paraId="2B768DA8" w14:textId="77777777" w:rsidR="009A779E" w:rsidRDefault="009A779E">
                        <w:pPr>
                          <w:spacing w:after="160" w:line="259" w:lineRule="auto"/>
                          <w:ind w:left="0" w:firstLine="0"/>
                        </w:pPr>
                        <w:proofErr w:type="spellStart"/>
                        <w:r>
                          <w:rPr>
                            <w:sz w:val="18"/>
                          </w:rPr>
                          <w:t>Define</w:t>
                        </w:r>
                        <w:proofErr w:type="spellEnd"/>
                        <w:r>
                          <w:rPr>
                            <w:sz w:val="18"/>
                          </w:rPr>
                          <w:t xml:space="preserve"> </w:t>
                        </w:r>
                        <w:proofErr w:type="spellStart"/>
                        <w:r>
                          <w:rPr>
                            <w:sz w:val="18"/>
                          </w:rPr>
                          <w:t>navigational</w:t>
                        </w:r>
                        <w:proofErr w:type="spellEnd"/>
                        <w:r>
                          <w:rPr>
                            <w:sz w:val="18"/>
                          </w:rPr>
                          <w:t xml:space="preserve"> </w:t>
                        </w:r>
                      </w:p>
                    </w:txbxContent>
                  </v:textbox>
                </v:rect>
                <v:rect id="Rectangle 1797" o:spid="_x0000_s1298" style="position:absolute;left:28338;top:16820;width:7808;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" filled="f" stroked="f">
                  <v:textbox inset="0,0,0,0">
                    <w:txbxContent>
                      <w:p w14:paraId="439BA21E" w14:textId="77777777" w:rsidR="009A779E" w:rsidRDefault="009A779E">
                        <w:pPr>
                          <w:spacing w:after="160" w:line="259" w:lineRule="auto"/>
                          <w:ind w:left="0" w:firstLine="0"/>
                        </w:pPr>
                        <w:proofErr w:type="spellStart"/>
                        <w:r>
                          <w:rPr>
                            <w:sz w:val="18"/>
                          </w:rPr>
                          <w:t>requirement</w:t>
                        </w:r>
                        <w:proofErr w:type="spellEnd"/>
                      </w:p>
                    </w:txbxContent>
                  </v:textbox>
                </v:rect>
                <v:rect id="Rectangle 1798" o:spid="_x0000_s1299" style="position:absolute;left:11292;top:46645;width:371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" filled="f" stroked="f">
                  <v:textbox inset="0,0,0,0">
                    <w:txbxContent>
                      <w:p w14:paraId="7E9360A3" w14:textId="77777777" w:rsidR="009A779E" w:rsidRDefault="009A779E">
                        <w:pPr>
                          <w:spacing w:after="160" w:line="259" w:lineRule="auto"/>
                          <w:ind w:left="0" w:firstLine="0"/>
                        </w:pPr>
                        <w:proofErr w:type="spellStart"/>
                        <w:r>
                          <w:rPr>
                            <w:sz w:val="18"/>
                          </w:rPr>
                          <w:t>Install</w:t>
                        </w:r>
                        <w:proofErr w:type="spellEnd"/>
                      </w:p>
                    </w:txbxContent>
                  </v:textbox>
                </v:rect>
                <v:rect id="Rectangle 1799" o:spid="_x0000_s1300" style="position:absolute;left:9639;top:53876;width:924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" filled="f" stroked="f">
                  <v:textbox inset="0,0,0,0">
                    <w:txbxContent>
                      <w:p w14:paraId="5EE445CB" w14:textId="77777777" w:rsidR="009A779E" w:rsidRDefault="009A779E">
                        <w:pPr>
                          <w:spacing w:after="160" w:line="259" w:lineRule="auto"/>
                          <w:ind w:left="0" w:firstLine="0"/>
                        </w:pPr>
                        <w:r>
                          <w:rPr>
                            <w:sz w:val="18"/>
                          </w:rPr>
                          <w:t xml:space="preserve">Commission &amp; </w:t>
                        </w:r>
                      </w:p>
                    </w:txbxContent>
                  </v:textbox>
                </v:rect>
                <v:rect id="Rectangle 1800" o:spid="_x0000_s1301" style="position:absolute;left:10767;top:55271;width:591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" filled="f" stroked="f">
                  <v:textbox inset="0,0,0,0">
                    <w:txbxContent>
                      <w:p w14:paraId="697E8DA6" w14:textId="77777777" w:rsidR="009A779E" w:rsidRDefault="009A779E">
                        <w:pPr>
                          <w:spacing w:after="160" w:line="259" w:lineRule="auto"/>
                          <w:ind w:left="0" w:firstLine="0"/>
                        </w:pPr>
                        <w:proofErr w:type="spellStart"/>
                        <w:r>
                          <w:rPr>
                            <w:sz w:val="18"/>
                          </w:rPr>
                          <w:t>handover</w:t>
                        </w:r>
                        <w:proofErr w:type="spellEnd"/>
                      </w:p>
                    </w:txbxContent>
                  </v:textbox>
                </v:rect>
                <v:rect id="Rectangle 1801" o:spid="_x0000_s1302" style="position:absolute;left:15201;top:55018;width:564;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" filled="f" stroked="f">
                  <v:textbox inset="0,0,0,0">
                    <w:txbxContent>
                      <w:p w14:paraId="60B02539"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1802" o:spid="_x0000_s1303" style="position:absolute;left:24361;top:62178;width:6911;height:4466;visibility:visible;mso-wrap-style:square;v-text-anchor:top" coordsize="691134,446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" path="m12192,l691134,r,25147l25146,25147r,396240l691134,421387r,25145l12192,446532c5334,446532,,441198,,433578l,12192c,5335,5334,,12192,xe" fillcolor="#003b65" stroked="f" strokeweight="0">
                  <v:stroke miterlimit="83231f" joinstyle="miter"/>
                  <v:path arrowok="t" textboxrect="0,0,691134,446532"/>
                </v:shape>
                <v:shape id="Shape 1803" o:spid="_x0000_s1304" style="position:absolute;left:31272;top:62178;width:6911;height:4466;visibility:visible;mso-wrap-style:square;v-text-anchor:top" coordsize="691134,446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" path="m,l678942,v6858,,12192,5335,12192,12192l691134,433578v,7620,-5334,12954,-12192,12954l,446532,,421387r665988,l665988,25147,,25147,,xe" fillcolor="#003b65" stroked="f" strokeweight="0">
                  <v:stroke miterlimit="83231f" joinstyle="miter"/>
                  <v:path arrowok="t" textboxrect="0,0,691134,446532"/>
                </v:shape>
                <v:rect id="Rectangle 1804" o:spid="_x0000_s1305" style="position:absolute;left:26967;top:63554;width:1233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" filled="f" stroked="f">
                  <v:textbox inset="0,0,0,0">
                    <w:txbxContent>
                      <w:p w14:paraId="4F98332A" w14:textId="77777777" w:rsidR="009A779E" w:rsidRDefault="009A779E">
                        <w:pPr>
                          <w:spacing w:after="160" w:line="259" w:lineRule="auto"/>
                          <w:ind w:left="0" w:firstLine="0"/>
                        </w:pPr>
                        <w:proofErr w:type="spellStart"/>
                        <w:r>
                          <w:rPr>
                            <w:sz w:val="18"/>
                          </w:rPr>
                          <w:t>Inspections</w:t>
                        </w:r>
                        <w:proofErr w:type="spellEnd"/>
                        <w:r>
                          <w:rPr>
                            <w:sz w:val="18"/>
                          </w:rPr>
                          <w:t xml:space="preserve"> of THLS </w:t>
                        </w:r>
                      </w:p>
                    </w:txbxContent>
                  </v:textbox>
                </v:rect>
                <v:rect id="Rectangle 1805" o:spid="_x0000_s1306" style="position:absolute;left:30281;top:64948;width:317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" filled="f" stroked="f">
                  <v:textbox inset="0,0,0,0">
                    <w:txbxContent>
                      <w:p w14:paraId="5C1C913F" w14:textId="77777777" w:rsidR="009A779E" w:rsidRDefault="009A779E">
                        <w:pPr>
                          <w:spacing w:after="160" w:line="259" w:lineRule="auto"/>
                          <w:ind w:left="0" w:firstLine="0"/>
                        </w:pPr>
                        <w:r>
                          <w:rPr>
                            <w:sz w:val="18"/>
                          </w:rPr>
                          <w:t>AtoN</w:t>
                        </w:r>
                      </w:p>
                    </w:txbxContent>
                  </v:textbox>
                </v:rect>
                <v:shape id="Shape 1806" o:spid="_x0000_s1307" style="position:absolute;left:46200;top:62178;width:6743;height:7239;visibility:visible;mso-wrap-style:square;v-text-anchor:top" coordsize="674370,723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" path="m12954,l674370,r,25147l25146,25147r,672845l674370,697992r,25908l12954,723900c5334,723900,,717804,,710947l,12192c,5335,5334,,12954,xe" fillcolor="#003b65" stroked="f" strokeweight="0">
                  <v:stroke miterlimit="83231f" joinstyle="miter"/>
                  <v:path arrowok="t" textboxrect="0,0,674370,723900"/>
                </v:shape>
                <v:shape id="Shape 1807" o:spid="_x0000_s1308" style="position:absolute;left:52943;top:62178;width:6752;height:7239;visibility:visible;mso-wrap-style:square;v-text-anchor:top" coordsize="675132,723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" path="m,l662178,v6859,,12954,5335,12954,12192l675132,710947v,6857,-6095,12953,-12954,12953l,723900,,697992r649224,l649224,25147,,25147,,xe" fillcolor="#003b65" stroked="f" strokeweight="0">
                  <v:stroke miterlimit="83231f" joinstyle="miter"/>
                  <v:path arrowok="t" textboxrect="0,0,675132,723900"/>
                </v:shape>
                <v:rect id="Rectangle 1808" o:spid="_x0000_s1309" style="position:absolute;left:48440;top:63150;width:1226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" filled="f" stroked="f">
                  <v:textbox inset="0,0,0,0">
                    <w:txbxContent>
                      <w:p w14:paraId="4219019F" w14:textId="77777777" w:rsidR="009A779E" w:rsidRDefault="009A779E">
                        <w:pPr>
                          <w:spacing w:after="160" w:line="259" w:lineRule="auto"/>
                          <w:ind w:left="0" w:firstLine="0"/>
                        </w:pPr>
                        <w:proofErr w:type="spellStart"/>
                        <w:r>
                          <w:rPr>
                            <w:sz w:val="18"/>
                          </w:rPr>
                          <w:t>Superintendence</w:t>
                        </w:r>
                        <w:proofErr w:type="spellEnd"/>
                        <w:r>
                          <w:rPr>
                            <w:sz w:val="18"/>
                          </w:rPr>
                          <w:t xml:space="preserve"> &amp; </w:t>
                        </w:r>
                      </w:p>
                    </w:txbxContent>
                  </v:textbox>
                </v:rect>
                <v:rect id="Rectangle 1809" o:spid="_x0000_s1310" style="position:absolute;left:48082;top:64544;width:1323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" filled="f" stroked="f">
                  <v:textbox inset="0,0,0,0">
                    <w:txbxContent>
                      <w:p w14:paraId="016AD544" w14:textId="77777777" w:rsidR="009A779E" w:rsidRDefault="009A779E">
                        <w:pPr>
                          <w:spacing w:after="160" w:line="259" w:lineRule="auto"/>
                          <w:ind w:left="0" w:firstLine="0"/>
                        </w:pPr>
                        <w:proofErr w:type="spellStart"/>
                        <w:r>
                          <w:rPr>
                            <w:sz w:val="18"/>
                          </w:rPr>
                          <w:t>maintenance</w:t>
                        </w:r>
                        <w:proofErr w:type="spellEnd"/>
                        <w:r>
                          <w:rPr>
                            <w:sz w:val="18"/>
                          </w:rPr>
                          <w:t xml:space="preserve"> of </w:t>
                        </w:r>
                        <w:proofErr w:type="spellStart"/>
                        <w:r>
                          <w:rPr>
                            <w:sz w:val="18"/>
                          </w:rPr>
                          <w:t>local</w:t>
                        </w:r>
                        <w:proofErr w:type="spellEnd"/>
                        <w:r>
                          <w:rPr>
                            <w:sz w:val="18"/>
                          </w:rPr>
                          <w:t xml:space="preserve"> </w:t>
                        </w:r>
                      </w:p>
                    </w:txbxContent>
                  </v:textbox>
                </v:rect>
                <v:rect id="Rectangle 1810" o:spid="_x0000_s1311" style="position:absolute;left:49126;top:65946;width:1044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" filled="f" stroked="f">
                  <v:textbox inset="0,0,0,0">
                    <w:txbxContent>
                      <w:p w14:paraId="5FE34BE4" w14:textId="77777777" w:rsidR="009A779E" w:rsidRDefault="009A779E">
                        <w:pPr>
                          <w:spacing w:after="160" w:line="259" w:lineRule="auto"/>
                          <w:ind w:left="0" w:firstLine="0"/>
                        </w:pPr>
                        <w:r>
                          <w:rPr>
                            <w:sz w:val="18"/>
                          </w:rPr>
                          <w:t xml:space="preserve">AtoN &amp; </w:t>
                        </w:r>
                        <w:proofErr w:type="spellStart"/>
                        <w:r>
                          <w:rPr>
                            <w:sz w:val="18"/>
                          </w:rPr>
                          <w:t>offshore</w:t>
                        </w:r>
                        <w:proofErr w:type="spellEnd"/>
                        <w:r>
                          <w:rPr>
                            <w:sz w:val="18"/>
                          </w:rPr>
                          <w:t xml:space="preserve"> </w:t>
                        </w:r>
                      </w:p>
                    </w:txbxContent>
                  </v:textbox>
                </v:rect>
                <v:rect id="Rectangle 1811" o:spid="_x0000_s1312" style="position:absolute;left:50573;top:67341;width:626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" filled="f" stroked="f">
                  <v:textbox inset="0,0,0,0">
                    <w:txbxContent>
                      <w:p w14:paraId="486FF2EF" w14:textId="77777777" w:rsidR="009A779E" w:rsidRDefault="009A779E">
                        <w:pPr>
                          <w:spacing w:after="160" w:line="259" w:lineRule="auto"/>
                          <w:ind w:left="0" w:firstLine="0"/>
                        </w:pPr>
                        <w:proofErr w:type="spellStart"/>
                        <w:r>
                          <w:rPr>
                            <w:sz w:val="18"/>
                          </w:rPr>
                          <w:t>structures</w:t>
                        </w:r>
                        <w:proofErr w:type="spellEnd"/>
                      </w:p>
                    </w:txbxContent>
                  </v:textbox>
                </v:rect>
                <v:shape id="Shape 1812" o:spid="_x0000_s1313" style="position:absolute;left:25549;top:71109;width:5776;height:5281;visibility:visible;mso-wrap-style:square;v-text-anchor:top" coordsize="577596,528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" path="m547878,r29718,l577596,25146r-28786,-245c392669,27108,63698,82035,27432,246126r-1524,5334l25908,262890r,6096l25908,274320r762,6096l28194,285750c74676,455892,435750,505968,576834,501396r762,-20l577596,527304r-3493,91c399580,528057,51459,473108,3810,291846l762,278130,,271272,,256794r762,-7620l2286,242316c40310,56197,398437,102,547878,xe" fillcolor="#003b65" stroked="f" strokeweight="0">
                  <v:stroke miterlimit="83231f" joinstyle="miter"/>
                  <v:path arrowok="t" textboxrect="0,0,577596,528057"/>
                </v:shape>
                <v:shape id="Shape 1813" o:spid="_x0000_s1314" style="position:absolute;left:31325;top:71109;width:5769;height:5273;visibility:visible;mso-wrap-style:square;v-text-anchor:top" coordsize="576834,527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" path="m,l28956,c181483,1207,532511,54635,575310,241554r762,6858l576834,256032r,14478c561950,450635,223076,519049,86868,523494r-57912,3048l,527304,,501376r28194,-742l56388,499872c185014,498755,523621,440131,550926,275082r762,-5334l551688,257556r-762,-5334c525018,86449,185509,28321,57150,26670l28956,25908,,25146r,l,xe" fillcolor="#003b65" stroked="f" strokeweight="0">
                  <v:stroke miterlimit="83231f" joinstyle="miter"/>
                  <v:path arrowok="t" textboxrect="0,0,576834,527304"/>
                </v:shape>
                <v:rect id="Rectangle 1814" o:spid="_x0000_s1315" style="position:absolute;left:27622;top:73163;width:898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" filled="f" stroked="f">
                  <v:textbox inset="0,0,0,0">
                    <w:txbxContent>
                      <w:p w14:paraId="5DA2C84B" w14:textId="77777777" w:rsidR="009A779E" w:rsidRDefault="009A779E">
                        <w:pPr>
                          <w:spacing w:after="160" w:line="259" w:lineRule="auto"/>
                          <w:ind w:left="0" w:firstLine="0"/>
                        </w:pPr>
                        <w:r>
                          <w:rPr>
                            <w:sz w:val="18"/>
                          </w:rPr>
                          <w:t xml:space="preserve">AtoN </w:t>
                        </w:r>
                        <w:proofErr w:type="spellStart"/>
                        <w:r>
                          <w:rPr>
                            <w:sz w:val="18"/>
                          </w:rPr>
                          <w:t>available</w:t>
                        </w:r>
                        <w:proofErr w:type="spellEnd"/>
                      </w:p>
                    </w:txbxContent>
                  </v:textbox>
                </v:rect>
                <v:shape id="Shape 32180" o:spid="_x0000_s1316" style="position:absolute;left:31104;top:25564;width:130;height:1258;visibility:visible;mso-wrap-style:square;v-text-anchor:top" coordsize="12954,12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" path="m,l12954,r,125730l,125730,,e" fillcolor="#00538c" stroked="f" strokeweight="0">
                  <v:stroke miterlimit="83231f" joinstyle="miter"/>
                  <v:path arrowok="t" textboxrect="0,0,12954,125730"/>
                </v:shape>
                <v:shape id="Shape 32181" o:spid="_x0000_s1317" style="position:absolute;left:31104;top:18668;width:130;height:2416;visibility:visible;mso-wrap-style:square;v-text-anchor:top" coordsize="12954,24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" path="m,l12954,r,241554l,241554,,e" fillcolor="#00538c" stroked="f" strokeweight="0">
                  <v:stroke miterlimit="83231f" joinstyle="miter"/>
                  <v:path arrowok="t" textboxrect="0,0,12954,241554"/>
                </v:shape>
                <v:shape id="Shape 32182" o:spid="_x0000_s1318" style="position:absolute;left:5524;top:13205;width:46893;height:129;visibility:visible;mso-wrap-style:square;v-text-anchor:top" coordsize="46893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" path="m,l4689348,r,12954l,12954,,e" fillcolor="#00538c" stroked="f" strokeweight="0">
                  <v:stroke miterlimit="83231f" joinstyle="miter"/>
                  <v:path arrowok="t" textboxrect="0,0,4689348,12954"/>
                </v:shape>
                <w10:anchorlock/>
              </v:group>
            </w:pict>
          </mc:Fallback>
        </mc:AlternateContent>
      </w:r>
    </w:p>
    <w:p w14:paraId="48EADF87" w14:textId="77777777" w:rsidR="00B21364" w:rsidRPr="00C63958" w:rsidRDefault="00945698">
      <w:pPr>
        <w:tabs>
          <w:tab w:val="center" w:pos="2866"/>
          <w:tab w:val="center" w:pos="5597"/>
        </w:tabs>
        <w:spacing w:after="220" w:line="259" w:lineRule="auto"/>
        <w:ind w:left="0" w:firstLine="0"/>
        <w:rPr>
          <w:lang w:val="en-GB"/>
          <w:rPrChange w:id="3087" w:author="Westerlund, Johan" w:date="2021-04-22T14:05:00Z">
            <w:rPr>
              <w:lang w:val="en-US"/>
            </w:rPr>
          </w:rPrChange>
        </w:rPr>
      </w:pPr>
      <w:r w:rsidRPr="00C63958">
        <w:rPr>
          <w:lang w:val="en-GB"/>
          <w:rPrChange w:id="3088" w:author="Westerlund, Johan" w:date="2021-04-22T14:05:00Z">
            <w:rPr/>
          </w:rPrChange>
        </w:rPr>
        <w:tab/>
      </w:r>
      <w:r w:rsidRPr="00C63958">
        <w:rPr>
          <w:b/>
          <w:i/>
          <w:color w:val="575755"/>
          <w:u w:val="single" w:color="575755"/>
          <w:lang w:val="en-GB"/>
          <w:rPrChange w:id="3089" w:author="Westerlund, Johan" w:date="2021-04-22T14:05:00Z">
            <w:rPr>
              <w:b/>
              <w:i/>
              <w:color w:val="575755"/>
              <w:u w:val="single" w:color="575755"/>
              <w:lang w:val="en-US"/>
            </w:rPr>
          </w:rPrChange>
        </w:rPr>
        <w:t>Figure 4</w:t>
      </w:r>
      <w:r w:rsidRPr="00C63958">
        <w:rPr>
          <w:rFonts w:ascii="Arial" w:eastAsia="Arial" w:hAnsi="Arial" w:cs="Arial"/>
          <w:b/>
          <w:i/>
          <w:color w:val="575755"/>
          <w:lang w:val="en-GB"/>
          <w:rPrChange w:id="3090" w:author="Westerlund, Johan" w:date="2021-04-22T14:05:00Z">
            <w:rPr>
              <w:rFonts w:ascii="Arial" w:eastAsia="Arial" w:hAnsi="Arial" w:cs="Arial"/>
              <w:b/>
              <w:i/>
              <w:color w:val="575755"/>
              <w:lang w:val="en-US"/>
            </w:rPr>
          </w:rPrChange>
        </w:rPr>
        <w:t xml:space="preserve"> </w:t>
      </w:r>
      <w:r w:rsidRPr="00C63958">
        <w:rPr>
          <w:rFonts w:ascii="Arial" w:eastAsia="Arial" w:hAnsi="Arial" w:cs="Arial"/>
          <w:b/>
          <w:i/>
          <w:color w:val="575755"/>
          <w:lang w:val="en-GB"/>
          <w:rPrChange w:id="3091" w:author="Westerlund, Johan" w:date="2021-04-22T14:05:00Z">
            <w:rPr>
              <w:rFonts w:ascii="Arial" w:eastAsia="Arial" w:hAnsi="Arial" w:cs="Arial"/>
              <w:b/>
              <w:i/>
              <w:color w:val="575755"/>
              <w:lang w:val="en-US"/>
            </w:rPr>
          </w:rPrChange>
        </w:rPr>
        <w:tab/>
      </w:r>
      <w:r w:rsidRPr="00C63958">
        <w:rPr>
          <w:b/>
          <w:i/>
          <w:color w:val="575755"/>
          <w:u w:val="single" w:color="575755"/>
          <w:lang w:val="en-GB"/>
          <w:rPrChange w:id="3092" w:author="Westerlund, Johan" w:date="2021-04-22T14:05:00Z">
            <w:rPr>
              <w:b/>
              <w:i/>
              <w:color w:val="575755"/>
              <w:u w:val="single" w:color="575755"/>
              <w:lang w:val="en-US"/>
            </w:rPr>
          </w:rPrChange>
        </w:rPr>
        <w:t>Core business (key processes), of Trinity House</w:t>
      </w:r>
      <w:r w:rsidRPr="00C63958">
        <w:rPr>
          <w:b/>
          <w:i/>
          <w:color w:val="575755"/>
          <w:lang w:val="en-GB"/>
          <w:rPrChange w:id="3093" w:author="Westerlund, Johan" w:date="2021-04-22T14:05:00Z">
            <w:rPr>
              <w:b/>
              <w:i/>
              <w:color w:val="575755"/>
              <w:lang w:val="en-US"/>
            </w:rPr>
          </w:rPrChange>
        </w:rPr>
        <w:t xml:space="preserve"> </w:t>
      </w:r>
    </w:p>
    <w:p w14:paraId="11FCEA1F" w14:textId="77777777" w:rsidR="00B21364" w:rsidRPr="00C63958" w:rsidRDefault="00B21364">
      <w:pPr>
        <w:rPr>
          <w:lang w:val="en-GB"/>
          <w:rPrChange w:id="3094" w:author="Westerlund, Johan" w:date="2021-04-22T14:05:00Z">
            <w:rPr>
              <w:lang w:val="en-US"/>
            </w:rPr>
          </w:rPrChange>
        </w:rPr>
        <w:sectPr w:rsidR="00B21364" w:rsidRPr="00C63958">
          <w:headerReference w:type="even" r:id="rId23"/>
          <w:headerReference w:type="default" r:id="rId24"/>
          <w:footerReference w:type="even" r:id="rId25"/>
          <w:footerReference w:type="default" r:id="rId26"/>
          <w:headerReference w:type="first" r:id="rId27"/>
          <w:footerReference w:type="first" r:id="rId28"/>
          <w:pgSz w:w="11904" w:h="16840"/>
          <w:pgMar w:top="1134" w:right="791" w:bottom="1794" w:left="907" w:header="0" w:footer="853" w:gutter="0"/>
          <w:cols w:space="708"/>
        </w:sectPr>
      </w:pPr>
    </w:p>
    <w:p w14:paraId="2EAE6321" w14:textId="7EA5DEC5" w:rsidR="00B21364" w:rsidRPr="00C63958" w:rsidDel="00841D6E" w:rsidRDefault="00945698">
      <w:pPr>
        <w:spacing w:after="75" w:line="259" w:lineRule="auto"/>
        <w:ind w:left="0" w:firstLine="0"/>
        <w:rPr>
          <w:del w:id="3095" w:author="Westerlund, Johan" w:date="2020-10-15T12:10:00Z"/>
          <w:lang w:val="en-GB"/>
          <w:rPrChange w:id="3096" w:author="Westerlund, Johan" w:date="2021-04-22T14:05:00Z">
            <w:rPr>
              <w:del w:id="3097" w:author="Westerlund, Johan" w:date="2020-10-15T12:10:00Z"/>
              <w:lang w:val="en-US"/>
            </w:rPr>
          </w:rPrChange>
        </w:rPr>
      </w:pPr>
      <w:del w:id="3098" w:author="Westerlund, Johan" w:date="2020-10-15T12:10:00Z">
        <w:r w:rsidRPr="00C63958" w:rsidDel="00841D6E">
          <w:rPr>
            <w:sz w:val="20"/>
            <w:lang w:val="en-GB"/>
            <w:rPrChange w:id="3099" w:author="Westerlund, Johan" w:date="2021-04-22T14:05:00Z">
              <w:rPr>
                <w:sz w:val="20"/>
                <w:lang w:val="en-US"/>
              </w:rPr>
            </w:rPrChange>
          </w:rPr>
          <w:lastRenderedPageBreak/>
          <w:delText xml:space="preserve"> </w:delText>
        </w:r>
      </w:del>
    </w:p>
    <w:p w14:paraId="731DC7D8" w14:textId="77777777" w:rsidR="00B21364" w:rsidRPr="00C63958" w:rsidRDefault="00945698">
      <w:pPr>
        <w:spacing w:after="0" w:line="259" w:lineRule="auto"/>
        <w:ind w:left="-5"/>
        <w:rPr>
          <w:lang w:val="en-GB"/>
          <w:rPrChange w:id="3100" w:author="Westerlund, Johan" w:date="2021-04-22T14:05:00Z">
            <w:rPr/>
          </w:rPrChange>
        </w:rPr>
      </w:pPr>
      <w:r w:rsidRPr="00C63958">
        <w:rPr>
          <w:b/>
          <w:color w:val="3F7DD9"/>
          <w:sz w:val="28"/>
          <w:lang w:val="en-GB"/>
          <w:rPrChange w:id="3101" w:author="Westerlund, Johan" w:date="2021-04-22T14:05:00Z">
            <w:rPr>
              <w:b/>
              <w:color w:val="3F7DD9"/>
              <w:sz w:val="28"/>
            </w:rPr>
          </w:rPrChange>
        </w:rPr>
        <w:t>A 2.</w:t>
      </w:r>
      <w:r w:rsidRPr="00C63958">
        <w:rPr>
          <w:rFonts w:ascii="Arial" w:eastAsia="Arial" w:hAnsi="Arial" w:cs="Arial"/>
          <w:b/>
          <w:color w:val="3F7DD9"/>
          <w:sz w:val="28"/>
          <w:lang w:val="en-GB"/>
          <w:rPrChange w:id="3102" w:author="Westerlund, Johan" w:date="2021-04-22T14:05:00Z">
            <w:rPr>
              <w:rFonts w:ascii="Arial" w:eastAsia="Arial" w:hAnsi="Arial" w:cs="Arial"/>
              <w:b/>
              <w:color w:val="3F7DD9"/>
              <w:sz w:val="28"/>
            </w:rPr>
          </w:rPrChange>
        </w:rPr>
        <w:t xml:space="preserve"> </w:t>
      </w:r>
      <w:r w:rsidRPr="00C63958">
        <w:rPr>
          <w:b/>
          <w:color w:val="3F7DC9"/>
          <w:sz w:val="24"/>
          <w:lang w:val="en-GB"/>
          <w:rPrChange w:id="3103" w:author="Westerlund, Johan" w:date="2021-04-22T14:05:00Z">
            <w:rPr>
              <w:b/>
              <w:color w:val="3F7DC9"/>
              <w:sz w:val="24"/>
            </w:rPr>
          </w:rPrChange>
        </w:rPr>
        <w:t>STATE PORTS ‐ SPAIN</w:t>
      </w:r>
      <w:r w:rsidRPr="00C63958">
        <w:rPr>
          <w:rFonts w:ascii="Arial" w:eastAsia="Arial" w:hAnsi="Arial" w:cs="Arial"/>
          <w:sz w:val="24"/>
          <w:lang w:val="en-GB"/>
          <w:rPrChange w:id="3104" w:author="Westerlund, Johan" w:date="2021-04-22T14:05:00Z">
            <w:rPr>
              <w:rFonts w:ascii="Arial" w:eastAsia="Arial" w:hAnsi="Arial" w:cs="Arial"/>
              <w:sz w:val="24"/>
            </w:rPr>
          </w:rPrChange>
        </w:rPr>
        <w:t xml:space="preserve"> </w:t>
      </w:r>
      <w:r w:rsidRPr="00C63958">
        <w:rPr>
          <w:b/>
          <w:color w:val="3F7DC9"/>
          <w:sz w:val="24"/>
          <w:lang w:val="en-GB"/>
          <w:rPrChange w:id="3105" w:author="Westerlund, Johan" w:date="2021-04-22T14:05:00Z">
            <w:rPr>
              <w:b/>
              <w:color w:val="3F7DC9"/>
              <w:sz w:val="24"/>
            </w:rPr>
          </w:rPrChange>
        </w:rPr>
        <w:t>STATE PORTS ‐ SPAIN</w:t>
      </w:r>
      <w:r w:rsidRPr="00C63958">
        <w:rPr>
          <w:b/>
          <w:color w:val="3F7DC9"/>
          <w:sz w:val="28"/>
          <w:lang w:val="en-GB"/>
          <w:rPrChange w:id="3106" w:author="Westerlund, Johan" w:date="2021-04-22T14:05:00Z">
            <w:rPr>
              <w:b/>
              <w:color w:val="3F7DC9"/>
              <w:sz w:val="28"/>
            </w:rPr>
          </w:rPrChange>
        </w:rPr>
        <w:t xml:space="preserve"> </w:t>
      </w:r>
    </w:p>
    <w:p w14:paraId="5888A805" w14:textId="77777777" w:rsidR="00B21364" w:rsidRPr="00C63958" w:rsidRDefault="00945698">
      <w:pPr>
        <w:spacing w:after="97" w:line="259" w:lineRule="auto"/>
        <w:ind w:left="-30" w:firstLine="0"/>
        <w:rPr>
          <w:lang w:val="en-GB"/>
          <w:rPrChange w:id="3107" w:author="Westerlund, Johan" w:date="2021-04-22T14:05:00Z">
            <w:rPr/>
          </w:rPrChange>
        </w:rPr>
      </w:pPr>
      <w:r w:rsidRPr="00C03868">
        <w:rPr>
          <w:noProof/>
          <w:lang w:val="sv-SE" w:eastAsia="sv-SE"/>
        </w:rPr>
        <mc:AlternateContent>
          <mc:Choice Requires="wpg">
            <w:drawing>
              <wp:inline distT="0" distB="0" distL="0" distR="0" wp14:anchorId="14C0D86F" wp14:editId="453BE986">
                <wp:extent cx="918972" cy="12192"/>
                <wp:effectExtent l="0" t="0" r="0" b="0"/>
                <wp:docPr id="29714" name="Group 29714"/>
                <wp:cNvGraphicFramePr/>
                <a:graphic xmlns:a="http://schemas.openxmlformats.org/drawingml/2006/main">
                  <a:graphicData uri="http://schemas.microsoft.com/office/word/2010/wordprocessingGroup">
                    <wpg:wgp>
                      <wpg:cNvGrpSpPr/>
                      <wpg:grpSpPr>
                        <a:xfrm>
                          <a:off x="0" y="0"/>
                          <a:ext cx="918972" cy="12192"/>
                          <a:chOff x="0" y="0"/>
                          <a:chExt cx="918972" cy="12192"/>
                        </a:xfrm>
                      </wpg:grpSpPr>
                      <wps:wsp>
                        <wps:cNvPr id="32189" name="Shape 32189"/>
                        <wps:cNvSpPr/>
                        <wps:spPr>
                          <a:xfrm>
                            <a:off x="0" y="0"/>
                            <a:ext cx="918972" cy="12192"/>
                          </a:xfrm>
                          <a:custGeom>
                            <a:avLst/>
                            <a:gdLst/>
                            <a:ahLst/>
                            <a:cxnLst/>
                            <a:rect l="0" t="0" r="0" b="0"/>
                            <a:pathLst>
                              <a:path w="918972" h="12192">
                                <a:moveTo>
                                  <a:pt x="0" y="0"/>
                                </a:moveTo>
                                <a:lnTo>
                                  <a:pt x="918972" y="0"/>
                                </a:lnTo>
                                <a:lnTo>
                                  <a:pt x="918972"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9714" style="width:72.36pt;height:0.960014pt;mso-position-horizontal-relative:char;mso-position-vertical-relative:line" coordsize="9189,121">
                <v:shape id="Shape 32190" style="position:absolute;width:9189;height:121;left:0;top:0;" coordsize="918972,12192" path="m0,0l918972,0l918972,12192l0,12192l0,0">
                  <v:stroke weight="0pt" endcap="flat" joinstyle="miter" miterlimit="10" on="false" color="#000000" opacity="0"/>
                  <v:fill on="true" color="#00548c"/>
                </v:shape>
              </v:group>
            </w:pict>
          </mc:Fallback>
        </mc:AlternateContent>
      </w:r>
      <w:r w:rsidRPr="00C63958">
        <w:rPr>
          <w:lang w:val="en-GB"/>
          <w:rPrChange w:id="3108" w:author="Westerlund, Johan" w:date="2021-04-22T14:05:00Z">
            <w:rPr/>
          </w:rPrChange>
        </w:rPr>
        <w:t xml:space="preserve"> </w:t>
      </w:r>
    </w:p>
    <w:p w14:paraId="0DA2C014" w14:textId="77777777" w:rsidR="00B21364" w:rsidRPr="00C63958" w:rsidRDefault="00945698">
      <w:pPr>
        <w:spacing w:after="9"/>
        <w:ind w:left="-5" w:right="83"/>
        <w:rPr>
          <w:lang w:val="en-GB"/>
          <w:rPrChange w:id="3109" w:author="Westerlund, Johan" w:date="2021-04-22T14:05:00Z">
            <w:rPr/>
          </w:rPrChange>
        </w:rPr>
      </w:pPr>
      <w:r w:rsidRPr="00C03868">
        <w:rPr>
          <w:noProof/>
          <w:lang w:val="sv-SE" w:eastAsia="sv-SE"/>
        </w:rPr>
        <w:drawing>
          <wp:anchor distT="0" distB="0" distL="114300" distR="114300" simplePos="0" relativeHeight="251660288" behindDoc="0" locked="0" layoutInCell="1" allowOverlap="0" wp14:anchorId="267A934C" wp14:editId="47718760">
            <wp:simplePos x="0" y="0"/>
            <wp:positionH relativeFrom="page">
              <wp:posOffset>6855598</wp:posOffset>
            </wp:positionH>
            <wp:positionV relativeFrom="page">
              <wp:posOffset>0</wp:posOffset>
            </wp:positionV>
            <wp:extent cx="722376" cy="697992"/>
            <wp:effectExtent l="0" t="0" r="0" b="0"/>
            <wp:wrapTopAndBottom/>
            <wp:docPr id="29816" name="Picture 29816"/>
            <wp:cNvGraphicFramePr/>
            <a:graphic xmlns:a="http://schemas.openxmlformats.org/drawingml/2006/main">
              <a:graphicData uri="http://schemas.openxmlformats.org/drawingml/2006/picture">
                <pic:pic xmlns:pic="http://schemas.openxmlformats.org/drawingml/2006/picture">
                  <pic:nvPicPr>
                    <pic:cNvPr id="29816" name="Picture 29816"/>
                    <pic:cNvPicPr/>
                  </pic:nvPicPr>
                  <pic:blipFill>
                    <a:blip r:embed="rId29"/>
                    <a:stretch>
                      <a:fillRect/>
                    </a:stretch>
                  </pic:blipFill>
                  <pic:spPr>
                    <a:xfrm>
                      <a:off x="0" y="0"/>
                      <a:ext cx="722376" cy="697992"/>
                    </a:xfrm>
                    <a:prstGeom prst="rect">
                      <a:avLst/>
                    </a:prstGeom>
                  </pic:spPr>
                </pic:pic>
              </a:graphicData>
            </a:graphic>
          </wp:anchor>
        </w:drawing>
      </w:r>
      <w:r w:rsidRPr="00C63958">
        <w:rPr>
          <w:lang w:val="en-GB"/>
          <w:rPrChange w:id="3110" w:author="Westerlund, Johan" w:date="2021-04-22T14:05:00Z">
            <w:rPr>
              <w:lang w:val="en-US"/>
            </w:rPr>
          </w:rPrChange>
        </w:rPr>
        <w:t xml:space="preserve">The following example is the process map for the marine Aids to Navigation service of State Ports (Spain).  The Process Map is a matrix in which ‘horizontal’ relationships cross over a ‘vertical’ structure. The process relationships, reflected high, medium and low involvement, of the strategic and support processes through the key processes. </w:t>
      </w:r>
      <w:r w:rsidRPr="00C63958">
        <w:rPr>
          <w:b/>
          <w:i/>
          <w:color w:val="575755"/>
          <w:u w:val="single" w:color="575755"/>
          <w:lang w:val="en-GB"/>
          <w:rPrChange w:id="3111" w:author="Westerlund, Johan" w:date="2021-04-22T14:05:00Z">
            <w:rPr>
              <w:b/>
              <w:i/>
              <w:color w:val="575755"/>
              <w:u w:val="single" w:color="575755"/>
            </w:rPr>
          </w:rPrChange>
        </w:rPr>
        <w:t>Table 1</w:t>
      </w:r>
      <w:r w:rsidRPr="00C63958">
        <w:rPr>
          <w:rFonts w:ascii="Arial" w:eastAsia="Arial" w:hAnsi="Arial" w:cs="Arial"/>
          <w:b/>
          <w:i/>
          <w:color w:val="575755"/>
          <w:lang w:val="en-GB"/>
          <w:rPrChange w:id="3112" w:author="Westerlund, Johan" w:date="2021-04-22T14:05:00Z">
            <w:rPr>
              <w:rFonts w:ascii="Arial" w:eastAsia="Arial" w:hAnsi="Arial" w:cs="Arial"/>
              <w:b/>
              <w:i/>
              <w:color w:val="575755"/>
            </w:rPr>
          </w:rPrChange>
        </w:rPr>
        <w:t xml:space="preserve"> </w:t>
      </w:r>
      <w:r w:rsidRPr="00C63958">
        <w:rPr>
          <w:b/>
          <w:i/>
          <w:color w:val="575755"/>
          <w:u w:val="single" w:color="575755"/>
          <w:lang w:val="en-GB"/>
          <w:rPrChange w:id="3113" w:author="Westerlund, Johan" w:date="2021-04-22T14:05:00Z">
            <w:rPr>
              <w:b/>
              <w:i/>
              <w:color w:val="575755"/>
              <w:u w:val="single" w:color="575755"/>
            </w:rPr>
          </w:rPrChange>
        </w:rPr>
        <w:t>Process map for marine Aids to Navigation</w:t>
      </w:r>
      <w:r w:rsidRPr="00C63958">
        <w:rPr>
          <w:b/>
          <w:i/>
          <w:color w:val="575755"/>
          <w:lang w:val="en-GB"/>
          <w:rPrChange w:id="3114" w:author="Westerlund, Johan" w:date="2021-04-22T14:05:00Z">
            <w:rPr>
              <w:b/>
              <w:i/>
              <w:color w:val="575755"/>
            </w:rPr>
          </w:rPrChange>
        </w:rPr>
        <w:t xml:space="preserve"> </w:t>
      </w:r>
    </w:p>
    <w:tbl>
      <w:tblPr>
        <w:tblStyle w:val="TableGrid"/>
        <w:tblW w:w="14102" w:type="dxa"/>
        <w:tblInd w:w="6" w:type="dxa"/>
        <w:tblCellMar>
          <w:top w:w="86" w:type="dxa"/>
        </w:tblCellMar>
        <w:tblLook w:val="04A0" w:firstRow="1" w:lastRow="0" w:firstColumn="1" w:lastColumn="0" w:noHBand="0" w:noVBand="1"/>
      </w:tblPr>
      <w:tblGrid>
        <w:gridCol w:w="758"/>
        <w:gridCol w:w="422"/>
        <w:gridCol w:w="634"/>
        <w:gridCol w:w="421"/>
        <w:gridCol w:w="634"/>
        <w:gridCol w:w="634"/>
        <w:gridCol w:w="634"/>
        <w:gridCol w:w="4535"/>
        <w:gridCol w:w="824"/>
        <w:gridCol w:w="885"/>
        <w:gridCol w:w="635"/>
        <w:gridCol w:w="420"/>
        <w:gridCol w:w="420"/>
        <w:gridCol w:w="634"/>
        <w:gridCol w:w="634"/>
        <w:gridCol w:w="978"/>
      </w:tblGrid>
      <w:tr w:rsidR="00B21364" w:rsidRPr="00C63958" w14:paraId="4BC0F511" w14:textId="77777777">
        <w:trPr>
          <w:trHeight w:val="2620"/>
        </w:trPr>
        <w:tc>
          <w:tcPr>
            <w:tcW w:w="776" w:type="dxa"/>
            <w:tcBorders>
              <w:top w:val="single" w:sz="4" w:space="0" w:color="000000"/>
              <w:left w:val="single" w:sz="4" w:space="0" w:color="000000"/>
              <w:bottom w:val="single" w:sz="4" w:space="0" w:color="000000"/>
              <w:right w:val="single" w:sz="4" w:space="0" w:color="000000"/>
            </w:tcBorders>
          </w:tcPr>
          <w:p w14:paraId="37AF8733" w14:textId="77777777" w:rsidR="00B21364" w:rsidRPr="00C63958" w:rsidRDefault="00945698">
            <w:pPr>
              <w:spacing w:after="0" w:line="259" w:lineRule="auto"/>
              <w:ind w:left="170" w:firstLine="0"/>
              <w:rPr>
                <w:lang w:val="en-GB"/>
                <w:rPrChange w:id="3115" w:author="Westerlund, Johan" w:date="2021-04-22T14:05:00Z">
                  <w:rPr/>
                </w:rPrChange>
              </w:rPr>
            </w:pPr>
            <w:r w:rsidRPr="00C03868">
              <w:rPr>
                <w:noProof/>
                <w:lang w:val="sv-SE" w:eastAsia="sv-SE"/>
              </w:rPr>
              <mc:AlternateContent>
                <mc:Choice Requires="wpg">
                  <w:drawing>
                    <wp:inline distT="0" distB="0" distL="0" distR="0" wp14:anchorId="696353A0" wp14:editId="228C1497">
                      <wp:extent cx="288874" cy="1432842"/>
                      <wp:effectExtent l="0" t="0" r="0" b="0"/>
                      <wp:docPr id="28888" name="Group 28888"/>
                      <wp:cNvGraphicFramePr/>
                      <a:graphic xmlns:a="http://schemas.openxmlformats.org/drawingml/2006/main">
                        <a:graphicData uri="http://schemas.microsoft.com/office/word/2010/wordprocessingGroup">
                          <wpg:wgp>
                            <wpg:cNvGrpSpPr/>
                            <wpg:grpSpPr>
                              <a:xfrm>
                                <a:off x="0" y="0"/>
                                <a:ext cx="288874" cy="1432842"/>
                                <a:chOff x="0" y="0"/>
                                <a:chExt cx="288874" cy="1432842"/>
                              </a:xfrm>
                            </wpg:grpSpPr>
                            <wps:wsp>
                              <wps:cNvPr id="1861" name="Rectangle 1861"/>
                              <wps:cNvSpPr/>
                              <wps:spPr>
                                <a:xfrm rot="-5399999">
                                  <a:off x="-866645" y="393808"/>
                                  <a:ext cx="1905680" cy="172388"/>
                                </a:xfrm>
                                <a:prstGeom prst="rect">
                                  <a:avLst/>
                                </a:prstGeom>
                                <a:ln>
                                  <a:noFill/>
                                </a:ln>
                              </wps:spPr>
                              <wps:txbx>
                                <w:txbxContent>
                                  <w:p w14:paraId="7D3A70AA" w14:textId="77777777" w:rsidR="009A779E" w:rsidRDefault="009A779E">
                                    <w:pPr>
                                      <w:spacing w:after="160" w:line="259" w:lineRule="auto"/>
                                      <w:ind w:left="0" w:firstLine="0"/>
                                    </w:pPr>
                                    <w:r>
                                      <w:rPr>
                                        <w:sz w:val="20"/>
                                      </w:rPr>
                                      <w:t xml:space="preserve">General Regulation specific </w:t>
                                    </w:r>
                                  </w:p>
                                </w:txbxContent>
                              </wps:txbx>
                              <wps:bodyPr horzOverflow="overflow" vert="horz" lIns="0" tIns="0" rIns="0" bIns="0" rtlCol="0">
                                <a:noAutofit/>
                              </wps:bodyPr>
                            </wps:wsp>
                            <wps:wsp>
                              <wps:cNvPr id="1862" name="Rectangle 1862"/>
                              <wps:cNvSpPr/>
                              <wps:spPr>
                                <a:xfrm rot="-5399999">
                                  <a:off x="-42344" y="1058850"/>
                                  <a:ext cx="575595" cy="172388"/>
                                </a:xfrm>
                                <a:prstGeom prst="rect">
                                  <a:avLst/>
                                </a:prstGeom>
                                <a:ln>
                                  <a:noFill/>
                                </a:ln>
                              </wps:spPr>
                              <wps:txbx>
                                <w:txbxContent>
                                  <w:p w14:paraId="70C1330C" w14:textId="77777777" w:rsidR="009A779E" w:rsidRDefault="009A779E">
                                    <w:pPr>
                                      <w:spacing w:after="160" w:line="259" w:lineRule="auto"/>
                                      <w:ind w:left="0" w:firstLine="0"/>
                                    </w:pPr>
                                    <w:r>
                                      <w:rPr>
                                        <w:sz w:val="20"/>
                                      </w:rPr>
                                      <w:t xml:space="preserve">to AtoN </w:t>
                                    </w:r>
                                  </w:p>
                                </w:txbxContent>
                              </wps:txbx>
                              <wps:bodyPr horzOverflow="overflow" vert="horz" lIns="0" tIns="0" rIns="0" bIns="0" rtlCol="0">
                                <a:noAutofit/>
                              </wps:bodyPr>
                            </wps:wsp>
                          </wpg:wgp>
                        </a:graphicData>
                      </a:graphic>
                    </wp:inline>
                  </w:drawing>
                </mc:Choice>
                <mc:Fallback>
                  <w:pict>
                    <v:group w14:anchorId="696353A0" id="Group 28888" o:spid="_x0000_s1319" style="width:22.75pt;height:112.8pt;mso-position-horizontal-relative:char;mso-position-vertical-relative:line" coordsize="2888,14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">
                      <v:rect id="Rectangle 1861" o:spid="_x0000_s1320" style="position:absolute;left:-8666;top:3938;width:1905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" filled="f" stroked="f">
                        <v:textbox inset="0,0,0,0">
                          <w:txbxContent>
                            <w:p w14:paraId="7D3A70AA" w14:textId="77777777" w:rsidR="009A779E" w:rsidRDefault="009A779E">
                              <w:pPr>
                                <w:spacing w:after="160" w:line="259" w:lineRule="auto"/>
                                <w:ind w:left="0" w:firstLine="0"/>
                              </w:pPr>
                              <w:r>
                                <w:rPr>
                                  <w:sz w:val="20"/>
                                </w:rPr>
                                <w:t xml:space="preserve">General </w:t>
                              </w:r>
                              <w:proofErr w:type="spellStart"/>
                              <w:r>
                                <w:rPr>
                                  <w:sz w:val="20"/>
                                </w:rPr>
                                <w:t>Regulation</w:t>
                              </w:r>
                              <w:proofErr w:type="spellEnd"/>
                              <w:r>
                                <w:rPr>
                                  <w:sz w:val="20"/>
                                </w:rPr>
                                <w:t xml:space="preserve"> </w:t>
                              </w:r>
                              <w:proofErr w:type="spellStart"/>
                              <w:r>
                                <w:rPr>
                                  <w:sz w:val="20"/>
                                </w:rPr>
                                <w:t>specific</w:t>
                              </w:r>
                              <w:proofErr w:type="spellEnd"/>
                              <w:r>
                                <w:rPr>
                                  <w:sz w:val="20"/>
                                </w:rPr>
                                <w:t xml:space="preserve"> </w:t>
                              </w:r>
                            </w:p>
                          </w:txbxContent>
                        </v:textbox>
                      </v:rect>
                      <v:rect id="Rectangle 1862" o:spid="_x0000_s1321" style="position:absolute;left:-424;top:10588;width:575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" filled="f" stroked="f">
                        <v:textbox inset="0,0,0,0">
                          <w:txbxContent>
                            <w:p w14:paraId="70C1330C" w14:textId="77777777" w:rsidR="009A779E" w:rsidRDefault="009A779E">
                              <w:pPr>
                                <w:spacing w:after="160" w:line="259" w:lineRule="auto"/>
                                <w:ind w:left="0" w:firstLine="0"/>
                              </w:pPr>
                              <w:r>
                                <w:rPr>
                                  <w:sz w:val="20"/>
                                </w:rPr>
                                <w:t xml:space="preserve">to AtoN </w:t>
                              </w:r>
                            </w:p>
                          </w:txbxContent>
                        </v:textbox>
                      </v:rect>
                      <w10:anchorlock/>
                    </v:group>
                  </w:pict>
                </mc:Fallback>
              </mc:AlternateContent>
            </w:r>
          </w:p>
        </w:tc>
        <w:tc>
          <w:tcPr>
            <w:tcW w:w="427" w:type="dxa"/>
            <w:tcBorders>
              <w:top w:val="single" w:sz="4" w:space="0" w:color="000000"/>
              <w:left w:val="single" w:sz="4" w:space="0" w:color="000000"/>
              <w:bottom w:val="single" w:sz="4" w:space="0" w:color="000000"/>
              <w:right w:val="single" w:sz="4" w:space="0" w:color="000000"/>
            </w:tcBorders>
          </w:tcPr>
          <w:p w14:paraId="3ED05429" w14:textId="77777777" w:rsidR="00B21364" w:rsidRPr="00C63958" w:rsidRDefault="00945698">
            <w:pPr>
              <w:spacing w:after="0" w:line="259" w:lineRule="auto"/>
              <w:ind w:left="-46" w:firstLine="0"/>
              <w:rPr>
                <w:lang w:val="en-GB"/>
                <w:rPrChange w:id="3116" w:author="Westerlund, Johan" w:date="2021-04-22T14:05:00Z">
                  <w:rPr/>
                </w:rPrChange>
              </w:rPr>
            </w:pPr>
            <w:r w:rsidRPr="00C03868">
              <w:rPr>
                <w:noProof/>
                <w:lang w:val="sv-SE" w:eastAsia="sv-SE"/>
              </w:rPr>
              <mc:AlternateContent>
                <mc:Choice Requires="wpg">
                  <w:drawing>
                    <wp:inline distT="0" distB="0" distL="0" distR="0" wp14:anchorId="72FEBB2C" wp14:editId="315F6A6A">
                      <wp:extent cx="268300" cy="954456"/>
                      <wp:effectExtent l="0" t="0" r="0" b="0"/>
                      <wp:docPr id="28901" name="Group 28901"/>
                      <wp:cNvGraphicFramePr/>
                      <a:graphic xmlns:a="http://schemas.openxmlformats.org/drawingml/2006/main">
                        <a:graphicData uri="http://schemas.microsoft.com/office/word/2010/wordprocessingGroup">
                          <wpg:wgp>
                            <wpg:cNvGrpSpPr/>
                            <wpg:grpSpPr>
                              <a:xfrm>
                                <a:off x="0" y="0"/>
                                <a:ext cx="268300" cy="954456"/>
                                <a:chOff x="0" y="0"/>
                                <a:chExt cx="268300" cy="954456"/>
                              </a:xfrm>
                            </wpg:grpSpPr>
                            <wps:wsp>
                              <wps:cNvPr id="26014" name="Rectangle 26014"/>
                              <wps:cNvSpPr/>
                              <wps:spPr>
                                <a:xfrm rot="-5399999">
                                  <a:off x="-73367" y="708701"/>
                                  <a:ext cx="1130762" cy="172388"/>
                                </a:xfrm>
                                <a:prstGeom prst="rect">
                                  <a:avLst/>
                                </a:prstGeom>
                                <a:ln>
                                  <a:noFill/>
                                </a:ln>
                              </wps:spPr>
                              <wps:txbx>
                                <w:txbxContent>
                                  <w:p w14:paraId="79E048EC" w14:textId="77777777" w:rsidR="009A779E" w:rsidRDefault="009A779E">
                                    <w:pPr>
                                      <w:spacing w:after="160" w:line="259" w:lineRule="auto"/>
                                      <w:ind w:left="0" w:firstLine="0"/>
                                    </w:pPr>
                                    <w:r>
                                      <w:rPr>
                                        <w:sz w:val="20"/>
                                      </w:rPr>
                                      <w:t>(</w:t>
                                    </w:r>
                                  </w:p>
                                </w:txbxContent>
                              </wps:txbx>
                              <wps:bodyPr horzOverflow="overflow" vert="horz" lIns="0" tIns="0" rIns="0" bIns="0" rtlCol="0">
                                <a:noAutofit/>
                              </wps:bodyPr>
                            </wps:wsp>
                            <wps:wsp>
                              <wps:cNvPr id="26016" name="Rectangle 26016"/>
                              <wps:cNvSpPr/>
                              <wps:spPr>
                                <a:xfrm rot="-5399999">
                                  <a:off x="-479141" y="302926"/>
                                  <a:ext cx="1130762" cy="172388"/>
                                </a:xfrm>
                                <a:prstGeom prst="rect">
                                  <a:avLst/>
                                </a:prstGeom>
                                <a:ln>
                                  <a:noFill/>
                                </a:ln>
                              </wps:spPr>
                              <wps:txbx>
                                <w:txbxContent>
                                  <w:p w14:paraId="5CEC7573" w14:textId="77777777" w:rsidR="009A779E" w:rsidRDefault="009A779E">
                                    <w:pPr>
                                      <w:spacing w:after="160" w:line="259" w:lineRule="auto"/>
                                      <w:ind w:left="0" w:firstLine="0"/>
                                    </w:pPr>
                                    <w:r>
                                      <w:rPr>
                                        <w:sz w:val="20"/>
                                      </w:rPr>
                                      <w:t>OMIIALAPdE</w:t>
                                    </w:r>
                                  </w:p>
                                </w:txbxContent>
                              </wps:txbx>
                              <wps:bodyPr horzOverflow="overflow" vert="horz" lIns="0" tIns="0" rIns="0" bIns="0" rtlCol="0">
                                <a:noAutofit/>
                              </wps:bodyPr>
                            </wps:wsp>
                            <wps:wsp>
                              <wps:cNvPr id="26015" name="Rectangle 26015"/>
                              <wps:cNvSpPr/>
                              <wps:spPr>
                                <a:xfrm rot="-5399999">
                                  <a:off x="-884916" y="-102848"/>
                                  <a:ext cx="1130762" cy="172388"/>
                                </a:xfrm>
                                <a:prstGeom prst="rect">
                                  <a:avLst/>
                                </a:prstGeom>
                                <a:ln>
                                  <a:noFill/>
                                </a:ln>
                              </wps:spPr>
                              <wps:txbx>
                                <w:txbxContent>
                                  <w:p w14:paraId="15DFEB98" w14:textId="77777777" w:rsidR="009A779E" w:rsidRDefault="009A779E">
                                    <w:pPr>
                                      <w:spacing w:after="160" w:line="259" w:lineRule="auto"/>
                                      <w:ind w:left="0" w:firstLine="0"/>
                                    </w:pPr>
                                    <w:r>
                                      <w:rPr>
                                        <w:sz w:val="20"/>
                                      </w:rPr>
                                      <w:t>)</w:t>
                                    </w:r>
                                  </w:p>
                                </w:txbxContent>
                              </wps:txbx>
                              <wps:bodyPr horzOverflow="overflow" vert="horz" lIns="0" tIns="0" rIns="0" bIns="0" rtlCol="0">
                                <a:noAutofit/>
                              </wps:bodyPr>
                            </wps:wsp>
                            <wps:wsp>
                              <wps:cNvPr id="1864" name="Rectangle 1864"/>
                              <wps:cNvSpPr/>
                              <wps:spPr>
                                <a:xfrm rot="-5399999">
                                  <a:off x="-409833" y="233549"/>
                                  <a:ext cx="1269427" cy="172388"/>
                                </a:xfrm>
                                <a:prstGeom prst="rect">
                                  <a:avLst/>
                                </a:prstGeom>
                                <a:ln>
                                  <a:noFill/>
                                </a:ln>
                              </wps:spPr>
                              <wps:txbx>
                                <w:txbxContent>
                                  <w:p w14:paraId="5B5D4FDD" w14:textId="77777777" w:rsidR="009A779E" w:rsidRDefault="009A779E">
                                    <w:pPr>
                                      <w:spacing w:after="160" w:line="259" w:lineRule="auto"/>
                                      <w:ind w:left="0" w:firstLine="0"/>
                                    </w:pPr>
                                    <w:r>
                                      <w:rPr>
                                        <w:sz w:val="20"/>
                                      </w:rPr>
                                      <w:t xml:space="preserve">User Participation </w:t>
                                    </w:r>
                                  </w:p>
                                </w:txbxContent>
                              </wps:txbx>
                              <wps:bodyPr horzOverflow="overflow" vert="horz" lIns="0" tIns="0" rIns="0" bIns="0" rtlCol="0">
                                <a:noAutofit/>
                              </wps:bodyPr>
                            </wps:wsp>
                          </wpg:wgp>
                        </a:graphicData>
                      </a:graphic>
                    </wp:inline>
                  </w:drawing>
                </mc:Choice>
                <mc:Fallback>
                  <w:pict>
                    <v:group w14:anchorId="72FEBB2C" id="Group 28901" o:spid="_x0000_s1322" style="width:21.15pt;height:75.15pt;mso-position-horizontal-relative:char;mso-position-vertical-relative:line" coordsize="2683,9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">
                      <v:rect id="Rectangle 26014" o:spid="_x0000_s1323" style="position:absolute;left:-734;top:7087;width:1130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" filled="f" stroked="f">
                        <v:textbox inset="0,0,0,0">
                          <w:txbxContent>
                            <w:p w14:paraId="79E048EC" w14:textId="77777777" w:rsidR="009A779E" w:rsidRDefault="009A779E">
                              <w:pPr>
                                <w:spacing w:after="160" w:line="259" w:lineRule="auto"/>
                                <w:ind w:left="0" w:firstLine="0"/>
                              </w:pPr>
                              <w:r>
                                <w:rPr>
                                  <w:sz w:val="20"/>
                                </w:rPr>
                                <w:t>(</w:t>
                              </w:r>
                            </w:p>
                          </w:txbxContent>
                        </v:textbox>
                      </v:rect>
                      <v:rect id="Rectangle 26016" o:spid="_x0000_s1324" style="position:absolute;left:-4792;top:3030;width:1130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" filled="f" stroked="f">
                        <v:textbox inset="0,0,0,0">
                          <w:txbxContent>
                            <w:p w14:paraId="5CEC7573" w14:textId="77777777" w:rsidR="009A779E" w:rsidRDefault="009A779E">
                              <w:pPr>
                                <w:spacing w:after="160" w:line="259" w:lineRule="auto"/>
                                <w:ind w:left="0" w:firstLine="0"/>
                              </w:pPr>
                              <w:proofErr w:type="spellStart"/>
                              <w:r>
                                <w:rPr>
                                  <w:sz w:val="20"/>
                                </w:rPr>
                                <w:t>OMIIALAPdE</w:t>
                              </w:r>
                              <w:proofErr w:type="spellEnd"/>
                            </w:p>
                          </w:txbxContent>
                        </v:textbox>
                      </v:rect>
                      <v:rect id="Rectangle 26015" o:spid="_x0000_s1325" style="position:absolute;left:-8849;top:-1028;width:1130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" filled="f" stroked="f">
                        <v:textbox inset="0,0,0,0">
                          <w:txbxContent>
                            <w:p w14:paraId="15DFEB98" w14:textId="77777777" w:rsidR="009A779E" w:rsidRDefault="009A779E">
                              <w:pPr>
                                <w:spacing w:after="160" w:line="259" w:lineRule="auto"/>
                                <w:ind w:left="0" w:firstLine="0"/>
                              </w:pPr>
                              <w:r>
                                <w:rPr>
                                  <w:sz w:val="20"/>
                                </w:rPr>
                                <w:t>)</w:t>
                              </w:r>
                            </w:p>
                          </w:txbxContent>
                        </v:textbox>
                      </v:rect>
                      <v:rect id="Rectangle 1864" o:spid="_x0000_s1326" style="position:absolute;left:-4099;top:2336;width:12693;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" filled="f" stroked="f">
                        <v:textbox inset="0,0,0,0">
                          <w:txbxContent>
                            <w:p w14:paraId="5B5D4FDD" w14:textId="77777777" w:rsidR="009A779E" w:rsidRDefault="009A779E">
                              <w:pPr>
                                <w:spacing w:after="160" w:line="259" w:lineRule="auto"/>
                                <w:ind w:left="0" w:firstLine="0"/>
                              </w:pPr>
                              <w:r>
                                <w:rPr>
                                  <w:sz w:val="20"/>
                                </w:rPr>
                                <w:t xml:space="preserve">User </w:t>
                              </w:r>
                              <w:proofErr w:type="spellStart"/>
                              <w:r>
                                <w:rPr>
                                  <w:sz w:val="20"/>
                                </w:rPr>
                                <w:t>Participation</w:t>
                              </w:r>
                              <w:proofErr w:type="spellEnd"/>
                              <w:r>
                                <w:rPr>
                                  <w:sz w:val="20"/>
                                </w:rPr>
                                <w:t xml:space="preserve"> </w:t>
                              </w:r>
                            </w:p>
                          </w:txbxContent>
                        </v:textbox>
                      </v:rect>
                      <w10:anchorlock/>
                    </v:group>
                  </w:pict>
                </mc:Fallback>
              </mc:AlternateContent>
            </w:r>
          </w:p>
        </w:tc>
        <w:tc>
          <w:tcPr>
            <w:tcW w:w="566" w:type="dxa"/>
            <w:tcBorders>
              <w:top w:val="single" w:sz="4" w:space="0" w:color="000000"/>
              <w:left w:val="single" w:sz="4" w:space="0" w:color="000000"/>
              <w:bottom w:val="single" w:sz="4" w:space="0" w:color="000000"/>
              <w:right w:val="single" w:sz="4" w:space="0" w:color="000000"/>
            </w:tcBorders>
          </w:tcPr>
          <w:p w14:paraId="25CDB085" w14:textId="77777777" w:rsidR="00B21364" w:rsidRPr="00C63958" w:rsidRDefault="00945698">
            <w:pPr>
              <w:spacing w:after="0" w:line="259" w:lineRule="auto"/>
              <w:ind w:left="170" w:right="-59" w:firstLine="0"/>
              <w:rPr>
                <w:lang w:val="en-GB"/>
                <w:rPrChange w:id="3117" w:author="Westerlund, Johan" w:date="2021-04-22T14:05:00Z">
                  <w:rPr/>
                </w:rPrChange>
              </w:rPr>
            </w:pPr>
            <w:r w:rsidRPr="00C03868">
              <w:rPr>
                <w:noProof/>
                <w:lang w:val="sv-SE" w:eastAsia="sv-SE"/>
              </w:rPr>
              <mc:AlternateContent>
                <mc:Choice Requires="wpg">
                  <w:drawing>
                    <wp:inline distT="0" distB="0" distL="0" distR="0" wp14:anchorId="34823FD9" wp14:editId="03D82B6C">
                      <wp:extent cx="288868" cy="1256124"/>
                      <wp:effectExtent l="0" t="0" r="0" b="0"/>
                      <wp:docPr id="28914" name="Group 28914"/>
                      <wp:cNvGraphicFramePr/>
                      <a:graphic xmlns:a="http://schemas.openxmlformats.org/drawingml/2006/main">
                        <a:graphicData uri="http://schemas.microsoft.com/office/word/2010/wordprocessingGroup">
                          <wpg:wgp>
                            <wpg:cNvGrpSpPr/>
                            <wpg:grpSpPr>
                              <a:xfrm>
                                <a:off x="0" y="0"/>
                                <a:ext cx="288868" cy="1256124"/>
                                <a:chOff x="0" y="0"/>
                                <a:chExt cx="288868" cy="1256124"/>
                              </a:xfrm>
                            </wpg:grpSpPr>
                            <wps:wsp>
                              <wps:cNvPr id="1865" name="Rectangle 1865"/>
                              <wps:cNvSpPr/>
                              <wps:spPr>
                                <a:xfrm rot="-5399999">
                                  <a:off x="-749127" y="334607"/>
                                  <a:ext cx="1670646" cy="172388"/>
                                </a:xfrm>
                                <a:prstGeom prst="rect">
                                  <a:avLst/>
                                </a:prstGeom>
                                <a:ln>
                                  <a:noFill/>
                                </a:ln>
                              </wps:spPr>
                              <wps:txbx>
                                <w:txbxContent>
                                  <w:p w14:paraId="39B921D3" w14:textId="77777777" w:rsidR="009A779E" w:rsidRDefault="009A779E">
                                    <w:pPr>
                                      <w:spacing w:after="160" w:line="259" w:lineRule="auto"/>
                                      <w:ind w:left="0" w:firstLine="0"/>
                                    </w:pPr>
                                    <w:r>
                                      <w:rPr>
                                        <w:sz w:val="20"/>
                                      </w:rPr>
                                      <w:t xml:space="preserve">Communication, image, </w:t>
                                    </w:r>
                                  </w:p>
                                </w:txbxContent>
                              </wps:txbx>
                              <wps:bodyPr horzOverflow="overflow" vert="horz" lIns="0" tIns="0" rIns="0" bIns="0" rtlCol="0">
                                <a:noAutofit/>
                              </wps:bodyPr>
                            </wps:wsp>
                            <wps:wsp>
                              <wps:cNvPr id="1866" name="Rectangle 1866"/>
                              <wps:cNvSpPr/>
                              <wps:spPr>
                                <a:xfrm rot="-5399999">
                                  <a:off x="-416776" y="507706"/>
                                  <a:ext cx="1324449" cy="172388"/>
                                </a:xfrm>
                                <a:prstGeom prst="rect">
                                  <a:avLst/>
                                </a:prstGeom>
                                <a:ln>
                                  <a:noFill/>
                                </a:ln>
                              </wps:spPr>
                              <wps:txbx>
                                <w:txbxContent>
                                  <w:p w14:paraId="7D68C97D" w14:textId="77777777" w:rsidR="009A779E" w:rsidRDefault="009A779E">
                                    <w:pPr>
                                      <w:spacing w:after="160" w:line="259" w:lineRule="auto"/>
                                      <w:ind w:left="0" w:firstLine="0"/>
                                    </w:pPr>
                                    <w:r>
                                      <w:rPr>
                                        <w:sz w:val="20"/>
                                      </w:rPr>
                                      <w:t>presenceinSociety</w:t>
                                    </w:r>
                                  </w:p>
                                </w:txbxContent>
                              </wps:txbx>
                              <wps:bodyPr horzOverflow="overflow" vert="horz" lIns="0" tIns="0" rIns="0" bIns="0" rtlCol="0">
                                <a:noAutofit/>
                              </wps:bodyPr>
                            </wps:wsp>
                          </wpg:wgp>
                        </a:graphicData>
                      </a:graphic>
                    </wp:inline>
                  </w:drawing>
                </mc:Choice>
                <mc:Fallback>
                  <w:pict>
                    <v:group w14:anchorId="34823FD9" id="Group 28914" o:spid="_x0000_s1327" style="width:22.75pt;height:98.9pt;mso-position-horizontal-relative:char;mso-position-vertical-relative:line" coordsize="2888,125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">
                      <v:rect id="Rectangle 1865" o:spid="_x0000_s1328" style="position:absolute;left:-7491;top:3346;width:1670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" filled="f" stroked="f">
                        <v:textbox inset="0,0,0,0">
                          <w:txbxContent>
                            <w:p w14:paraId="39B921D3" w14:textId="77777777" w:rsidR="009A779E" w:rsidRDefault="009A779E">
                              <w:pPr>
                                <w:spacing w:after="160" w:line="259" w:lineRule="auto"/>
                                <w:ind w:left="0" w:firstLine="0"/>
                              </w:pPr>
                              <w:proofErr w:type="spellStart"/>
                              <w:r>
                                <w:rPr>
                                  <w:sz w:val="20"/>
                                </w:rPr>
                                <w:t>Communication</w:t>
                              </w:r>
                              <w:proofErr w:type="spellEnd"/>
                              <w:r>
                                <w:rPr>
                                  <w:sz w:val="20"/>
                                </w:rPr>
                                <w:t xml:space="preserve">, image, </w:t>
                              </w:r>
                            </w:p>
                          </w:txbxContent>
                        </v:textbox>
                      </v:rect>
                      <v:rect id="Rectangle 1866" o:spid="_x0000_s1329" style="position:absolute;left:-4168;top:5077;width:13244;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" filled="f" stroked="f">
                        <v:textbox inset="0,0,0,0">
                          <w:txbxContent>
                            <w:p w14:paraId="7D68C97D" w14:textId="77777777" w:rsidR="009A779E" w:rsidRDefault="009A779E">
                              <w:pPr>
                                <w:spacing w:after="160" w:line="259" w:lineRule="auto"/>
                                <w:ind w:left="0" w:firstLine="0"/>
                              </w:pPr>
                              <w:proofErr w:type="spellStart"/>
                              <w:r>
                                <w:rPr>
                                  <w:sz w:val="20"/>
                                </w:rPr>
                                <w:t>presenceinSociety</w:t>
                              </w:r>
                              <w:proofErr w:type="spellEnd"/>
                            </w:p>
                          </w:txbxContent>
                        </v:textbox>
                      </v:rect>
                      <w10:anchorlock/>
                    </v:group>
                  </w:pict>
                </mc:Fallback>
              </mc:AlternateContent>
            </w:r>
          </w:p>
        </w:tc>
        <w:tc>
          <w:tcPr>
            <w:tcW w:w="426" w:type="dxa"/>
            <w:tcBorders>
              <w:top w:val="single" w:sz="4" w:space="0" w:color="000000"/>
              <w:left w:val="single" w:sz="4" w:space="0" w:color="000000"/>
              <w:bottom w:val="single" w:sz="4" w:space="0" w:color="000000"/>
              <w:right w:val="single" w:sz="4" w:space="0" w:color="000000"/>
            </w:tcBorders>
          </w:tcPr>
          <w:p w14:paraId="3806B97F" w14:textId="77777777" w:rsidR="00B21364" w:rsidRPr="00C63958" w:rsidRDefault="00945698">
            <w:pPr>
              <w:spacing w:after="0" w:line="259" w:lineRule="auto"/>
              <w:ind w:left="171" w:firstLine="0"/>
              <w:rPr>
                <w:lang w:val="en-GB"/>
                <w:rPrChange w:id="3118" w:author="Westerlund, Johan" w:date="2021-04-22T14:05:00Z">
                  <w:rPr/>
                </w:rPrChange>
              </w:rPr>
            </w:pPr>
            <w:r w:rsidRPr="00C03868">
              <w:rPr>
                <w:noProof/>
                <w:lang w:val="sv-SE" w:eastAsia="sv-SE"/>
              </w:rPr>
              <mc:AlternateContent>
                <mc:Choice Requires="wpg">
                  <w:drawing>
                    <wp:inline distT="0" distB="0" distL="0" distR="0" wp14:anchorId="17067B92" wp14:editId="6EBF3F64">
                      <wp:extent cx="129615" cy="1135411"/>
                      <wp:effectExtent l="0" t="0" r="0" b="0"/>
                      <wp:docPr id="28918" name="Group 28918"/>
                      <wp:cNvGraphicFramePr/>
                      <a:graphic xmlns:a="http://schemas.openxmlformats.org/drawingml/2006/main">
                        <a:graphicData uri="http://schemas.microsoft.com/office/word/2010/wordprocessingGroup">
                          <wpg:wgp>
                            <wpg:cNvGrpSpPr/>
                            <wpg:grpSpPr>
                              <a:xfrm>
                                <a:off x="0" y="0"/>
                                <a:ext cx="129615" cy="1135411"/>
                                <a:chOff x="0" y="0"/>
                                <a:chExt cx="129615" cy="1135411"/>
                              </a:xfrm>
                            </wpg:grpSpPr>
                            <wps:wsp>
                              <wps:cNvPr id="1867" name="Rectangle 1867"/>
                              <wps:cNvSpPr/>
                              <wps:spPr>
                                <a:xfrm rot="-5399999">
                                  <a:off x="-668854" y="294169"/>
                                  <a:ext cx="1510097" cy="172388"/>
                                </a:xfrm>
                                <a:prstGeom prst="rect">
                                  <a:avLst/>
                                </a:prstGeom>
                                <a:ln>
                                  <a:noFill/>
                                </a:ln>
                              </wps:spPr>
                              <wps:txbx>
                                <w:txbxContent>
                                  <w:p w14:paraId="18DEE38E" w14:textId="77777777" w:rsidR="009A779E" w:rsidRDefault="009A779E">
                                    <w:pPr>
                                      <w:spacing w:after="160" w:line="259" w:lineRule="auto"/>
                                      <w:ind w:left="0" w:firstLine="0"/>
                                    </w:pPr>
                                    <w:r>
                                      <w:rPr>
                                        <w:sz w:val="20"/>
                                      </w:rPr>
                                      <w:t xml:space="preserve">Management Control </w:t>
                                    </w:r>
                                  </w:p>
                                </w:txbxContent>
                              </wps:txbx>
                              <wps:bodyPr horzOverflow="overflow" vert="horz" lIns="0" tIns="0" rIns="0" bIns="0" rtlCol="0">
                                <a:noAutofit/>
                              </wps:bodyPr>
                            </wps:wsp>
                          </wpg:wgp>
                        </a:graphicData>
                      </a:graphic>
                    </wp:inline>
                  </w:drawing>
                </mc:Choice>
                <mc:Fallback>
                  <w:pict>
                    <v:group w14:anchorId="17067B92" id="Group 28918" o:spid="_x0000_s1330" style="width:10.2pt;height:89.4pt;mso-position-horizontal-relative:char;mso-position-vertical-relative:line" coordsize="1296,113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">
                      <v:rect id="Rectangle 1867" o:spid="_x0000_s1331" style="position:absolute;left:-6688;top:2942;width:15100;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" filled="f" stroked="f">
                        <v:textbox inset="0,0,0,0">
                          <w:txbxContent>
                            <w:p w14:paraId="18DEE38E" w14:textId="77777777" w:rsidR="009A779E" w:rsidRDefault="009A779E">
                              <w:pPr>
                                <w:spacing w:after="160" w:line="259" w:lineRule="auto"/>
                                <w:ind w:left="0" w:firstLine="0"/>
                              </w:pPr>
                              <w:r>
                                <w:rPr>
                                  <w:sz w:val="20"/>
                                </w:rPr>
                                <w:t xml:space="preserve">Management Control </w:t>
                              </w:r>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39CC8D90" w14:textId="77777777" w:rsidR="00B21364" w:rsidRPr="00C63958" w:rsidRDefault="00945698">
            <w:pPr>
              <w:spacing w:after="0" w:line="259" w:lineRule="auto"/>
              <w:ind w:left="171" w:right="-57" w:firstLine="0"/>
              <w:rPr>
                <w:lang w:val="en-GB"/>
                <w:rPrChange w:id="3119" w:author="Westerlund, Johan" w:date="2021-04-22T14:05:00Z">
                  <w:rPr/>
                </w:rPrChange>
              </w:rPr>
            </w:pPr>
            <w:r w:rsidRPr="00C03868">
              <w:rPr>
                <w:noProof/>
                <w:lang w:val="sv-SE" w:eastAsia="sv-SE"/>
              </w:rPr>
              <mc:AlternateContent>
                <mc:Choice Requires="wpg">
                  <w:drawing>
                    <wp:inline distT="0" distB="0" distL="0" distR="0" wp14:anchorId="39EFD7BD" wp14:editId="4134439A">
                      <wp:extent cx="288117" cy="1534391"/>
                      <wp:effectExtent l="0" t="0" r="0" b="0"/>
                      <wp:docPr id="28922" name="Group 28922"/>
                      <wp:cNvGraphicFramePr/>
                      <a:graphic xmlns:a="http://schemas.openxmlformats.org/drawingml/2006/main">
                        <a:graphicData uri="http://schemas.microsoft.com/office/word/2010/wordprocessingGroup">
                          <wpg:wgp>
                            <wpg:cNvGrpSpPr/>
                            <wpg:grpSpPr>
                              <a:xfrm>
                                <a:off x="0" y="0"/>
                                <a:ext cx="288117" cy="1534391"/>
                                <a:chOff x="0" y="0"/>
                                <a:chExt cx="288117" cy="1534391"/>
                              </a:xfrm>
                            </wpg:grpSpPr>
                            <wps:wsp>
                              <wps:cNvPr id="1868" name="Rectangle 1868"/>
                              <wps:cNvSpPr/>
                              <wps:spPr>
                                <a:xfrm rot="-5399999">
                                  <a:off x="-934175" y="427827"/>
                                  <a:ext cx="2040740" cy="172388"/>
                                </a:xfrm>
                                <a:prstGeom prst="rect">
                                  <a:avLst/>
                                </a:prstGeom>
                                <a:ln>
                                  <a:noFill/>
                                </a:ln>
                              </wps:spPr>
                              <wps:txbx>
                                <w:txbxContent>
                                  <w:p w14:paraId="2DDEF054" w14:textId="77777777" w:rsidR="009A779E" w:rsidRDefault="009A779E">
                                    <w:pPr>
                                      <w:spacing w:after="160" w:line="259" w:lineRule="auto"/>
                                      <w:ind w:left="0" w:firstLine="0"/>
                                    </w:pPr>
                                    <w:r>
                                      <w:rPr>
                                        <w:sz w:val="20"/>
                                      </w:rPr>
                                      <w:t xml:space="preserve">Preparation of standards and </w:t>
                                    </w:r>
                                  </w:p>
                                </w:txbxContent>
                              </wps:txbx>
                              <wps:bodyPr horzOverflow="overflow" vert="horz" lIns="0" tIns="0" rIns="0" bIns="0" rtlCol="0">
                                <a:noAutofit/>
                              </wps:bodyPr>
                            </wps:wsp>
                            <wps:wsp>
                              <wps:cNvPr id="1869" name="Rectangle 1869"/>
                              <wps:cNvSpPr/>
                              <wps:spPr>
                                <a:xfrm rot="-5399999">
                                  <a:off x="-383213" y="820287"/>
                                  <a:ext cx="1255819" cy="172388"/>
                                </a:xfrm>
                                <a:prstGeom prst="rect">
                                  <a:avLst/>
                                </a:prstGeom>
                                <a:ln>
                                  <a:noFill/>
                                </a:ln>
                              </wps:spPr>
                              <wps:txbx>
                                <w:txbxContent>
                                  <w:p w14:paraId="6286A47E" w14:textId="77777777" w:rsidR="009A779E" w:rsidRDefault="009A779E">
                                    <w:pPr>
                                      <w:spacing w:after="160" w:line="259" w:lineRule="auto"/>
                                      <w:ind w:left="0" w:firstLine="0"/>
                                    </w:pPr>
                                    <w:r>
                                      <w:rPr>
                                        <w:sz w:val="20"/>
                                      </w:rPr>
                                      <w:t>recommendations</w:t>
                                    </w:r>
                                  </w:p>
                                </w:txbxContent>
                              </wps:txbx>
                              <wps:bodyPr horzOverflow="overflow" vert="horz" lIns="0" tIns="0" rIns="0" bIns="0" rtlCol="0">
                                <a:noAutofit/>
                              </wps:bodyPr>
                            </wps:wsp>
                          </wpg:wgp>
                        </a:graphicData>
                      </a:graphic>
                    </wp:inline>
                  </w:drawing>
                </mc:Choice>
                <mc:Fallback>
                  <w:pict>
                    <v:group w14:anchorId="39EFD7BD" id="Group 28922" o:spid="_x0000_s1332" style="width:22.7pt;height:120.8pt;mso-position-horizontal-relative:char;mso-position-vertical-relative:line" coordsize="2881,15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">
                      <v:rect id="Rectangle 1868" o:spid="_x0000_s1333" style="position:absolute;left:-9341;top:4278;width:2040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" filled="f" stroked="f">
                        <v:textbox inset="0,0,0,0">
                          <w:txbxContent>
                            <w:p w14:paraId="2DDEF054" w14:textId="77777777" w:rsidR="009A779E" w:rsidRDefault="009A779E">
                              <w:pPr>
                                <w:spacing w:after="160" w:line="259" w:lineRule="auto"/>
                                <w:ind w:left="0" w:firstLine="0"/>
                              </w:pPr>
                              <w:proofErr w:type="spellStart"/>
                              <w:r>
                                <w:rPr>
                                  <w:sz w:val="20"/>
                                </w:rPr>
                                <w:t>Preparation</w:t>
                              </w:r>
                              <w:proofErr w:type="spellEnd"/>
                              <w:r>
                                <w:rPr>
                                  <w:sz w:val="20"/>
                                </w:rPr>
                                <w:t xml:space="preserve"> of </w:t>
                              </w:r>
                              <w:proofErr w:type="spellStart"/>
                              <w:r>
                                <w:rPr>
                                  <w:sz w:val="20"/>
                                </w:rPr>
                                <w:t>standards</w:t>
                              </w:r>
                              <w:proofErr w:type="spellEnd"/>
                              <w:r>
                                <w:rPr>
                                  <w:sz w:val="20"/>
                                </w:rPr>
                                <w:t xml:space="preserve"> and </w:t>
                              </w:r>
                            </w:p>
                          </w:txbxContent>
                        </v:textbox>
                      </v:rect>
                      <v:rect id="Rectangle 1869" o:spid="_x0000_s1334" style="position:absolute;left:-3832;top:8202;width:12558;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" filled="f" stroked="f">
                        <v:textbox inset="0,0,0,0">
                          <w:txbxContent>
                            <w:p w14:paraId="6286A47E" w14:textId="77777777" w:rsidR="009A779E" w:rsidRDefault="009A779E">
                              <w:pPr>
                                <w:spacing w:after="160" w:line="259" w:lineRule="auto"/>
                                <w:ind w:left="0" w:firstLine="0"/>
                              </w:pPr>
                              <w:proofErr w:type="spellStart"/>
                              <w:r>
                                <w:rPr>
                                  <w:sz w:val="20"/>
                                </w:rPr>
                                <w:t>recommendations</w:t>
                              </w:r>
                              <w:proofErr w:type="spellEnd"/>
                            </w:p>
                          </w:txbxContent>
                        </v:textbox>
                      </v:rect>
                      <w10:anchorlock/>
                    </v:group>
                  </w:pict>
                </mc:Fallback>
              </mc:AlternateContent>
            </w:r>
          </w:p>
        </w:tc>
        <w:tc>
          <w:tcPr>
            <w:tcW w:w="566" w:type="dxa"/>
            <w:tcBorders>
              <w:top w:val="single" w:sz="4" w:space="0" w:color="000000"/>
              <w:left w:val="single" w:sz="4" w:space="0" w:color="000000"/>
              <w:bottom w:val="single" w:sz="4" w:space="0" w:color="000000"/>
              <w:right w:val="single" w:sz="4" w:space="0" w:color="000000"/>
            </w:tcBorders>
          </w:tcPr>
          <w:p w14:paraId="62615F7F" w14:textId="77777777" w:rsidR="00B21364" w:rsidRPr="00C63958" w:rsidRDefault="00945698">
            <w:pPr>
              <w:spacing w:after="0" w:line="259" w:lineRule="auto"/>
              <w:ind w:left="170" w:right="-59" w:firstLine="0"/>
              <w:rPr>
                <w:lang w:val="en-GB"/>
                <w:rPrChange w:id="3120" w:author="Westerlund, Johan" w:date="2021-04-22T14:05:00Z">
                  <w:rPr/>
                </w:rPrChange>
              </w:rPr>
            </w:pPr>
            <w:r w:rsidRPr="00C03868">
              <w:rPr>
                <w:noProof/>
                <w:lang w:val="sv-SE" w:eastAsia="sv-SE"/>
              </w:rPr>
              <mc:AlternateContent>
                <mc:Choice Requires="wpg">
                  <w:drawing>
                    <wp:inline distT="0" distB="0" distL="0" distR="0" wp14:anchorId="0D1251E6" wp14:editId="12DCAE10">
                      <wp:extent cx="288873" cy="1338127"/>
                      <wp:effectExtent l="0" t="0" r="0" b="0"/>
                      <wp:docPr id="28928" name="Group 28928"/>
                      <wp:cNvGraphicFramePr/>
                      <a:graphic xmlns:a="http://schemas.openxmlformats.org/drawingml/2006/main">
                        <a:graphicData uri="http://schemas.microsoft.com/office/word/2010/wordprocessingGroup">
                          <wpg:wgp>
                            <wpg:cNvGrpSpPr/>
                            <wpg:grpSpPr>
                              <a:xfrm>
                                <a:off x="0" y="0"/>
                                <a:ext cx="288873" cy="1338127"/>
                                <a:chOff x="0" y="0"/>
                                <a:chExt cx="288873" cy="1338127"/>
                              </a:xfrm>
                            </wpg:grpSpPr>
                            <wps:wsp>
                              <wps:cNvPr id="1870" name="Rectangle 1870"/>
                              <wps:cNvSpPr/>
                              <wps:spPr>
                                <a:xfrm rot="-5399999">
                                  <a:off x="-803659" y="362078"/>
                                  <a:ext cx="1779709" cy="172388"/>
                                </a:xfrm>
                                <a:prstGeom prst="rect">
                                  <a:avLst/>
                                </a:prstGeom>
                                <a:ln>
                                  <a:noFill/>
                                </a:ln>
                              </wps:spPr>
                              <wps:txbx>
                                <w:txbxContent>
                                  <w:p w14:paraId="7DDFDCA6" w14:textId="77777777" w:rsidR="009A779E" w:rsidRDefault="009A779E">
                                    <w:pPr>
                                      <w:spacing w:after="160" w:line="259" w:lineRule="auto"/>
                                      <w:ind w:left="0" w:firstLine="0"/>
                                    </w:pPr>
                                    <w:r>
                                      <w:rPr>
                                        <w:sz w:val="20"/>
                                      </w:rPr>
                                      <w:t xml:space="preserve">Strategic planning for the </w:t>
                                    </w:r>
                                  </w:p>
                                </w:txbxContent>
                              </wps:txbx>
                              <wps:bodyPr horzOverflow="overflow" vert="horz" lIns="0" tIns="0" rIns="0" bIns="0" rtlCol="0">
                                <a:noAutofit/>
                              </wps:bodyPr>
                            </wps:wsp>
                            <wps:wsp>
                              <wps:cNvPr id="1871" name="Rectangle 1871"/>
                              <wps:cNvSpPr/>
                              <wps:spPr>
                                <a:xfrm rot="-5399999">
                                  <a:off x="5713" y="1012193"/>
                                  <a:ext cx="479479" cy="172388"/>
                                </a:xfrm>
                                <a:prstGeom prst="rect">
                                  <a:avLst/>
                                </a:prstGeom>
                                <a:ln>
                                  <a:noFill/>
                                </a:ln>
                              </wps:spPr>
                              <wps:txbx>
                                <w:txbxContent>
                                  <w:p w14:paraId="3DC65F32" w14:textId="77777777" w:rsidR="009A779E" w:rsidRDefault="009A779E">
                                    <w:pPr>
                                      <w:spacing w:after="160" w:line="259" w:lineRule="auto"/>
                                      <w:ind w:left="0" w:firstLine="0"/>
                                    </w:pPr>
                                    <w:r>
                                      <w:rPr>
                                        <w:sz w:val="20"/>
                                      </w:rPr>
                                      <w:t>service</w:t>
                                    </w:r>
                                  </w:p>
                                </w:txbxContent>
                              </wps:txbx>
                              <wps:bodyPr horzOverflow="overflow" vert="horz" lIns="0" tIns="0" rIns="0" bIns="0" rtlCol="0">
                                <a:noAutofit/>
                              </wps:bodyPr>
                            </wps:wsp>
                          </wpg:wgp>
                        </a:graphicData>
                      </a:graphic>
                    </wp:inline>
                  </w:drawing>
                </mc:Choice>
                <mc:Fallback>
                  <w:pict>
                    <v:group w14:anchorId="0D1251E6" id="Group 28928" o:spid="_x0000_s1335" style="width:22.75pt;height:105.35pt;mso-position-horizontal-relative:char;mso-position-vertical-relative:line" coordsize="2888,13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">
                      <v:rect id="Rectangle 1870" o:spid="_x0000_s1336" style="position:absolute;left:-8036;top:3621;width:1779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" filled="f" stroked="f">
                        <v:textbox inset="0,0,0,0">
                          <w:txbxContent>
                            <w:p w14:paraId="7DDFDCA6" w14:textId="77777777" w:rsidR="009A779E" w:rsidRDefault="009A779E">
                              <w:pPr>
                                <w:spacing w:after="160" w:line="259" w:lineRule="auto"/>
                                <w:ind w:left="0" w:firstLine="0"/>
                              </w:pPr>
                              <w:r>
                                <w:rPr>
                                  <w:sz w:val="20"/>
                                </w:rPr>
                                <w:t xml:space="preserve">Strategic </w:t>
                              </w:r>
                              <w:proofErr w:type="spellStart"/>
                              <w:r>
                                <w:rPr>
                                  <w:sz w:val="20"/>
                                </w:rPr>
                                <w:t>planning</w:t>
                              </w:r>
                              <w:proofErr w:type="spellEnd"/>
                              <w:r>
                                <w:rPr>
                                  <w:sz w:val="20"/>
                                </w:rPr>
                                <w:t xml:space="preserve"> for </w:t>
                              </w:r>
                              <w:proofErr w:type="spellStart"/>
                              <w:r>
                                <w:rPr>
                                  <w:sz w:val="20"/>
                                </w:rPr>
                                <w:t>the</w:t>
                              </w:r>
                              <w:proofErr w:type="spellEnd"/>
                              <w:r>
                                <w:rPr>
                                  <w:sz w:val="20"/>
                                </w:rPr>
                                <w:t xml:space="preserve"> </w:t>
                              </w:r>
                            </w:p>
                          </w:txbxContent>
                        </v:textbox>
                      </v:rect>
                      <v:rect id="Rectangle 1871" o:spid="_x0000_s1337" style="position:absolute;left:56;top:10122;width:4795;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" filled="f" stroked="f">
                        <v:textbox inset="0,0,0,0">
                          <w:txbxContent>
                            <w:p w14:paraId="3DC65F32" w14:textId="77777777" w:rsidR="009A779E" w:rsidRDefault="009A779E">
                              <w:pPr>
                                <w:spacing w:after="160" w:line="259" w:lineRule="auto"/>
                                <w:ind w:left="0" w:firstLine="0"/>
                              </w:pPr>
                              <w:proofErr w:type="spellStart"/>
                              <w:r>
                                <w:rPr>
                                  <w:sz w:val="20"/>
                                </w:rPr>
                                <w:t>service</w:t>
                              </w:r>
                              <w:proofErr w:type="spellEnd"/>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7E3EC5DF" w14:textId="77777777" w:rsidR="00B21364" w:rsidRPr="00C63958" w:rsidRDefault="00945698">
            <w:pPr>
              <w:spacing w:after="0" w:line="259" w:lineRule="auto"/>
              <w:ind w:left="171" w:right="-57" w:firstLine="0"/>
              <w:rPr>
                <w:lang w:val="en-GB"/>
                <w:rPrChange w:id="3121" w:author="Westerlund, Johan" w:date="2021-04-22T14:05:00Z">
                  <w:rPr/>
                </w:rPrChange>
              </w:rPr>
            </w:pPr>
            <w:r w:rsidRPr="00C03868">
              <w:rPr>
                <w:noProof/>
                <w:lang w:val="sv-SE" w:eastAsia="sv-SE"/>
              </w:rPr>
              <mc:AlternateContent>
                <mc:Choice Requires="wpg">
                  <w:drawing>
                    <wp:inline distT="0" distB="0" distL="0" distR="0" wp14:anchorId="370E568F" wp14:editId="3C1B6F03">
                      <wp:extent cx="288111" cy="1437474"/>
                      <wp:effectExtent l="0" t="0" r="0" b="0"/>
                      <wp:docPr id="28932" name="Group 28932"/>
                      <wp:cNvGraphicFramePr/>
                      <a:graphic xmlns:a="http://schemas.openxmlformats.org/drawingml/2006/main">
                        <a:graphicData uri="http://schemas.microsoft.com/office/word/2010/wordprocessingGroup">
                          <wpg:wgp>
                            <wpg:cNvGrpSpPr/>
                            <wpg:grpSpPr>
                              <a:xfrm>
                                <a:off x="0" y="0"/>
                                <a:ext cx="288111" cy="1437474"/>
                                <a:chOff x="0" y="0"/>
                                <a:chExt cx="288111" cy="1437474"/>
                              </a:xfrm>
                            </wpg:grpSpPr>
                            <wps:wsp>
                              <wps:cNvPr id="1872" name="Rectangle 1872"/>
                              <wps:cNvSpPr/>
                              <wps:spPr>
                                <a:xfrm rot="-5399999">
                                  <a:off x="-869724" y="395360"/>
                                  <a:ext cx="1911840" cy="172388"/>
                                </a:xfrm>
                                <a:prstGeom prst="rect">
                                  <a:avLst/>
                                </a:prstGeom>
                                <a:ln>
                                  <a:noFill/>
                                </a:ln>
                              </wps:spPr>
                              <wps:txbx>
                                <w:txbxContent>
                                  <w:p w14:paraId="5442F170" w14:textId="77777777" w:rsidR="009A779E" w:rsidRPr="00945698" w:rsidRDefault="009A779E">
                                    <w:pPr>
                                      <w:spacing w:after="160" w:line="259" w:lineRule="auto"/>
                                      <w:ind w:left="0" w:firstLine="0"/>
                                      <w:rPr>
                                        <w:lang w:val="en-US"/>
                                      </w:rPr>
                                    </w:pPr>
                                    <w:r w:rsidRPr="00945698">
                                      <w:rPr>
                                        <w:sz w:val="20"/>
                                        <w:lang w:val="en-US"/>
                                      </w:rPr>
                                      <w:t xml:space="preserve">‘State‐of‐the‐art’ study and </w:t>
                                    </w:r>
                                  </w:p>
                                </w:txbxContent>
                              </wps:txbx>
                              <wps:bodyPr horzOverflow="overflow" vert="horz" lIns="0" tIns="0" rIns="0" bIns="0" rtlCol="0">
                                <a:noAutofit/>
                              </wps:bodyPr>
                            </wps:wsp>
                            <wps:wsp>
                              <wps:cNvPr id="1873" name="Rectangle 1873"/>
                              <wps:cNvSpPr/>
                              <wps:spPr>
                                <a:xfrm rot="-5399999">
                                  <a:off x="-495556" y="611032"/>
                                  <a:ext cx="1480495" cy="172388"/>
                                </a:xfrm>
                                <a:prstGeom prst="rect">
                                  <a:avLst/>
                                </a:prstGeom>
                                <a:ln>
                                  <a:noFill/>
                                </a:ln>
                              </wps:spPr>
                              <wps:txbx>
                                <w:txbxContent>
                                  <w:p w14:paraId="10908FCA" w14:textId="77777777" w:rsidR="009A779E" w:rsidRDefault="009A779E">
                                    <w:pPr>
                                      <w:spacing w:after="160" w:line="259" w:lineRule="auto"/>
                                      <w:ind w:left="0" w:firstLine="0"/>
                                    </w:pPr>
                                    <w:r>
                                      <w:rPr>
                                        <w:sz w:val="20"/>
                                      </w:rPr>
                                      <w:t>reviewonthesubject</w:t>
                                    </w:r>
                                  </w:p>
                                </w:txbxContent>
                              </wps:txbx>
                              <wps:bodyPr horzOverflow="overflow" vert="horz" lIns="0" tIns="0" rIns="0" bIns="0" rtlCol="0">
                                <a:noAutofit/>
                              </wps:bodyPr>
                            </wps:wsp>
                          </wpg:wgp>
                        </a:graphicData>
                      </a:graphic>
                    </wp:inline>
                  </w:drawing>
                </mc:Choice>
                <mc:Fallback>
                  <w:pict>
                    <v:group w14:anchorId="370E568F" id="Group 28932" o:spid="_x0000_s1338" style="width:22.7pt;height:113.2pt;mso-position-horizontal-relative:char;mso-position-vertical-relative:line" coordsize="2881,1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">
                      <v:rect id="Rectangle 1872" o:spid="_x0000_s1339" style="position:absolute;left:-8697;top:3954;width:19117;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" filled="f" stroked="f">
                        <v:textbox inset="0,0,0,0">
                          <w:txbxContent>
                            <w:p w14:paraId="5442F170" w14:textId="77777777" w:rsidR="009A779E" w:rsidRPr="00945698" w:rsidRDefault="009A779E">
                              <w:pPr>
                                <w:spacing w:after="160" w:line="259" w:lineRule="auto"/>
                                <w:ind w:left="0" w:firstLine="0"/>
                                <w:rPr>
                                  <w:lang w:val="en-US"/>
                                </w:rPr>
                              </w:pPr>
                              <w:r w:rsidRPr="00945698">
                                <w:rPr>
                                  <w:sz w:val="20"/>
                                  <w:lang w:val="en-US"/>
                                </w:rPr>
                                <w:t xml:space="preserve">‘State‐of‐the‐art’ study and </w:t>
                              </w:r>
                            </w:p>
                          </w:txbxContent>
                        </v:textbox>
                      </v:rect>
                      <v:rect id="Rectangle 1873" o:spid="_x0000_s1340" style="position:absolute;left:-4956;top:6110;width:14804;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" filled="f" stroked="f">
                        <v:textbox inset="0,0,0,0">
                          <w:txbxContent>
                            <w:p w14:paraId="10908FCA" w14:textId="77777777" w:rsidR="009A779E" w:rsidRDefault="009A779E">
                              <w:pPr>
                                <w:spacing w:after="160" w:line="259" w:lineRule="auto"/>
                                <w:ind w:left="0" w:firstLine="0"/>
                              </w:pPr>
                              <w:proofErr w:type="spellStart"/>
                              <w:r>
                                <w:rPr>
                                  <w:sz w:val="20"/>
                                </w:rPr>
                                <w:t>reviewonthesubject</w:t>
                              </w:r>
                              <w:proofErr w:type="spellEnd"/>
                            </w:p>
                          </w:txbxContent>
                        </v:textbox>
                      </v:rect>
                      <w10:anchorlock/>
                    </v:group>
                  </w:pict>
                </mc:Fallback>
              </mc:AlternateContent>
            </w:r>
          </w:p>
        </w:tc>
        <w:tc>
          <w:tcPr>
            <w:tcW w:w="4958" w:type="dxa"/>
            <w:tcBorders>
              <w:top w:val="single" w:sz="4" w:space="0" w:color="000000"/>
              <w:left w:val="single" w:sz="4" w:space="0" w:color="000000"/>
              <w:bottom w:val="single" w:sz="4" w:space="0" w:color="000000"/>
              <w:right w:val="single" w:sz="4" w:space="0" w:color="000000"/>
            </w:tcBorders>
            <w:vAlign w:val="center"/>
          </w:tcPr>
          <w:p w14:paraId="14E8F72D" w14:textId="77777777" w:rsidR="00B21364" w:rsidRPr="00C63958" w:rsidRDefault="00945698">
            <w:pPr>
              <w:spacing w:after="0" w:line="259" w:lineRule="auto"/>
              <w:ind w:left="0" w:right="2" w:firstLine="0"/>
              <w:jc w:val="center"/>
              <w:rPr>
                <w:lang w:val="en-GB"/>
                <w:rPrChange w:id="3122" w:author="Westerlund, Johan" w:date="2021-04-22T14:05:00Z">
                  <w:rPr/>
                </w:rPrChange>
              </w:rPr>
            </w:pPr>
            <w:r w:rsidRPr="00C63958">
              <w:rPr>
                <w:b/>
                <w:color w:val="3F7DC9"/>
                <w:sz w:val="20"/>
                <w:lang w:val="en-GB"/>
                <w:rPrChange w:id="3123" w:author="Westerlund, Johan" w:date="2021-04-22T14:05:00Z">
                  <w:rPr>
                    <w:b/>
                    <w:color w:val="3F7DC9"/>
                    <w:sz w:val="20"/>
                  </w:rPr>
                </w:rPrChange>
              </w:rPr>
              <w:t xml:space="preserve">KEY PROCESSES </w:t>
            </w:r>
          </w:p>
        </w:tc>
        <w:tc>
          <w:tcPr>
            <w:tcW w:w="851" w:type="dxa"/>
            <w:tcBorders>
              <w:top w:val="single" w:sz="4" w:space="0" w:color="000000"/>
              <w:left w:val="single" w:sz="4" w:space="0" w:color="000000"/>
              <w:bottom w:val="single" w:sz="4" w:space="0" w:color="000000"/>
              <w:right w:val="single" w:sz="4" w:space="0" w:color="000000"/>
            </w:tcBorders>
          </w:tcPr>
          <w:p w14:paraId="485F3511" w14:textId="77777777" w:rsidR="00B21364" w:rsidRPr="00C63958" w:rsidRDefault="00945698">
            <w:pPr>
              <w:spacing w:after="0" w:line="259" w:lineRule="auto"/>
              <w:ind w:left="173" w:firstLine="0"/>
              <w:rPr>
                <w:lang w:val="en-GB"/>
                <w:rPrChange w:id="3124" w:author="Westerlund, Johan" w:date="2021-04-22T14:05:00Z">
                  <w:rPr/>
                </w:rPrChange>
              </w:rPr>
            </w:pPr>
            <w:r w:rsidRPr="00C03868">
              <w:rPr>
                <w:noProof/>
                <w:lang w:val="sv-SE" w:eastAsia="sv-SE"/>
              </w:rPr>
              <mc:AlternateContent>
                <mc:Choice Requires="wpg">
                  <w:drawing>
                    <wp:inline distT="0" distB="0" distL="0" distR="0" wp14:anchorId="037E8F60" wp14:editId="294EFBB7">
                      <wp:extent cx="288110" cy="1514870"/>
                      <wp:effectExtent l="0" t="0" r="0" b="0"/>
                      <wp:docPr id="28960" name="Group 28960"/>
                      <wp:cNvGraphicFramePr/>
                      <a:graphic xmlns:a="http://schemas.openxmlformats.org/drawingml/2006/main">
                        <a:graphicData uri="http://schemas.microsoft.com/office/word/2010/wordprocessingGroup">
                          <wpg:wgp>
                            <wpg:cNvGrpSpPr/>
                            <wpg:grpSpPr>
                              <a:xfrm>
                                <a:off x="0" y="0"/>
                                <a:ext cx="288110" cy="1514870"/>
                                <a:chOff x="0" y="0"/>
                                <a:chExt cx="288110" cy="1514870"/>
                              </a:xfrm>
                            </wpg:grpSpPr>
                            <wps:wsp>
                              <wps:cNvPr id="1875" name="Rectangle 1875"/>
                              <wps:cNvSpPr/>
                              <wps:spPr>
                                <a:xfrm rot="-5399999">
                                  <a:off x="-653003" y="689478"/>
                                  <a:ext cx="1478397" cy="172388"/>
                                </a:xfrm>
                                <a:prstGeom prst="rect">
                                  <a:avLst/>
                                </a:prstGeom>
                                <a:ln>
                                  <a:noFill/>
                                </a:ln>
                              </wps:spPr>
                              <wps:txbx>
                                <w:txbxContent>
                                  <w:p w14:paraId="5BC16A06" w14:textId="77777777" w:rsidR="009A779E" w:rsidRDefault="009A779E">
                                    <w:pPr>
                                      <w:spacing w:after="160" w:line="259" w:lineRule="auto"/>
                                      <w:ind w:left="0" w:firstLine="0"/>
                                    </w:pPr>
                                    <w:r>
                                      <w:rPr>
                                        <w:sz w:val="20"/>
                                      </w:rPr>
                                      <w:t xml:space="preserve">Purchase and service </w:t>
                                    </w:r>
                                  </w:p>
                                </w:txbxContent>
                              </wps:txbx>
                              <wps:bodyPr horzOverflow="overflow" vert="horz" lIns="0" tIns="0" rIns="0" bIns="0" rtlCol="0">
                                <a:noAutofit/>
                              </wps:bodyPr>
                            </wps:wsp>
                            <wps:wsp>
                              <wps:cNvPr id="1876" name="Rectangle 1876"/>
                              <wps:cNvSpPr/>
                              <wps:spPr>
                                <a:xfrm rot="-5399999">
                                  <a:off x="-762698" y="421287"/>
                                  <a:ext cx="2014777" cy="172388"/>
                                </a:xfrm>
                                <a:prstGeom prst="rect">
                                  <a:avLst/>
                                </a:prstGeom>
                                <a:ln>
                                  <a:noFill/>
                                </a:ln>
                              </wps:spPr>
                              <wps:txbx>
                                <w:txbxContent>
                                  <w:p w14:paraId="621369D7" w14:textId="77777777" w:rsidR="009A779E" w:rsidRDefault="009A779E">
                                    <w:pPr>
                                      <w:spacing w:after="160" w:line="259" w:lineRule="auto"/>
                                      <w:ind w:left="0" w:firstLine="0"/>
                                    </w:pPr>
                                    <w:r>
                                      <w:rPr>
                                        <w:sz w:val="20"/>
                                      </w:rPr>
                                      <w:t xml:space="preserve">subcontracting management </w:t>
                                    </w:r>
                                  </w:p>
                                </w:txbxContent>
                              </wps:txbx>
                              <wps:bodyPr horzOverflow="overflow" vert="horz" lIns="0" tIns="0" rIns="0" bIns="0" rtlCol="0">
                                <a:noAutofit/>
                              </wps:bodyPr>
                            </wps:wsp>
                          </wpg:wgp>
                        </a:graphicData>
                      </a:graphic>
                    </wp:inline>
                  </w:drawing>
                </mc:Choice>
                <mc:Fallback>
                  <w:pict>
                    <v:group w14:anchorId="037E8F60" id="Group 28960" o:spid="_x0000_s1341" style="width:22.7pt;height:119.3pt;mso-position-horizontal-relative:char;mso-position-vertical-relative:line" coordsize="2881,15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">
                      <v:rect id="Rectangle 1875" o:spid="_x0000_s1342" style="position:absolute;left:-6530;top:6894;width:14784;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" filled="f" stroked="f">
                        <v:textbox inset="0,0,0,0">
                          <w:txbxContent>
                            <w:p w14:paraId="5BC16A06" w14:textId="77777777" w:rsidR="009A779E" w:rsidRDefault="009A779E">
                              <w:pPr>
                                <w:spacing w:after="160" w:line="259" w:lineRule="auto"/>
                                <w:ind w:left="0" w:firstLine="0"/>
                              </w:pPr>
                              <w:proofErr w:type="spellStart"/>
                              <w:r>
                                <w:rPr>
                                  <w:sz w:val="20"/>
                                </w:rPr>
                                <w:t>Purchase</w:t>
                              </w:r>
                              <w:proofErr w:type="spellEnd"/>
                              <w:r>
                                <w:rPr>
                                  <w:sz w:val="20"/>
                                </w:rPr>
                                <w:t xml:space="preserve"> and </w:t>
                              </w:r>
                              <w:proofErr w:type="spellStart"/>
                              <w:r>
                                <w:rPr>
                                  <w:sz w:val="20"/>
                                </w:rPr>
                                <w:t>service</w:t>
                              </w:r>
                              <w:proofErr w:type="spellEnd"/>
                              <w:r>
                                <w:rPr>
                                  <w:sz w:val="20"/>
                                </w:rPr>
                                <w:t xml:space="preserve"> </w:t>
                              </w:r>
                            </w:p>
                          </w:txbxContent>
                        </v:textbox>
                      </v:rect>
                      <v:rect id="Rectangle 1876" o:spid="_x0000_s1343" style="position:absolute;left:-7628;top:4213;width:2014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" filled="f" stroked="f">
                        <v:textbox inset="0,0,0,0">
                          <w:txbxContent>
                            <w:p w14:paraId="621369D7" w14:textId="77777777" w:rsidR="009A779E" w:rsidRDefault="009A779E">
                              <w:pPr>
                                <w:spacing w:after="160" w:line="259" w:lineRule="auto"/>
                                <w:ind w:left="0" w:firstLine="0"/>
                              </w:pPr>
                              <w:proofErr w:type="spellStart"/>
                              <w:r>
                                <w:rPr>
                                  <w:sz w:val="20"/>
                                </w:rPr>
                                <w:t>subcontracting</w:t>
                              </w:r>
                              <w:proofErr w:type="spellEnd"/>
                              <w:r>
                                <w:rPr>
                                  <w:sz w:val="20"/>
                                </w:rPr>
                                <w:t xml:space="preserve"> management </w:t>
                              </w:r>
                            </w:p>
                          </w:txbxContent>
                        </v:textbox>
                      </v:rect>
                      <w10:anchorlock/>
                    </v:group>
                  </w:pict>
                </mc:Fallback>
              </mc:AlternateContent>
            </w:r>
          </w:p>
        </w:tc>
        <w:tc>
          <w:tcPr>
            <w:tcW w:w="851" w:type="dxa"/>
            <w:tcBorders>
              <w:top w:val="single" w:sz="4" w:space="0" w:color="000000"/>
              <w:left w:val="single" w:sz="4" w:space="0" w:color="000000"/>
              <w:bottom w:val="single" w:sz="4" w:space="0" w:color="000000"/>
              <w:right w:val="single" w:sz="4" w:space="0" w:color="000000"/>
            </w:tcBorders>
          </w:tcPr>
          <w:p w14:paraId="1DD04542" w14:textId="77777777" w:rsidR="00B21364" w:rsidRPr="00C63958" w:rsidRDefault="00945698">
            <w:pPr>
              <w:spacing w:after="0" w:line="259" w:lineRule="auto"/>
              <w:ind w:left="171" w:right="-25" w:firstLine="0"/>
              <w:rPr>
                <w:lang w:val="en-GB"/>
                <w:rPrChange w:id="3125" w:author="Westerlund, Johan" w:date="2021-04-22T14:05:00Z">
                  <w:rPr/>
                </w:rPrChange>
              </w:rPr>
            </w:pPr>
            <w:r w:rsidRPr="00C03868">
              <w:rPr>
                <w:noProof/>
                <w:lang w:val="sv-SE" w:eastAsia="sv-SE"/>
              </w:rPr>
              <mc:AlternateContent>
                <mc:Choice Requires="wpg">
                  <w:drawing>
                    <wp:inline distT="0" distB="0" distL="0" distR="0" wp14:anchorId="561B6AE7" wp14:editId="74E10E6F">
                      <wp:extent cx="447371" cy="1495196"/>
                      <wp:effectExtent l="0" t="0" r="0" b="0"/>
                      <wp:docPr id="28965" name="Group 28965"/>
                      <wp:cNvGraphicFramePr/>
                      <a:graphic xmlns:a="http://schemas.openxmlformats.org/drawingml/2006/main">
                        <a:graphicData uri="http://schemas.microsoft.com/office/word/2010/wordprocessingGroup">
                          <wpg:wgp>
                            <wpg:cNvGrpSpPr/>
                            <wpg:grpSpPr>
                              <a:xfrm>
                                <a:off x="0" y="0"/>
                                <a:ext cx="447371" cy="1495196"/>
                                <a:chOff x="0" y="0"/>
                                <a:chExt cx="447371" cy="1495196"/>
                              </a:xfrm>
                            </wpg:grpSpPr>
                            <wps:wsp>
                              <wps:cNvPr id="1877" name="Rectangle 1877"/>
                              <wps:cNvSpPr/>
                              <wps:spPr>
                                <a:xfrm rot="-5399999">
                                  <a:off x="-877892" y="444916"/>
                                  <a:ext cx="1928173" cy="172388"/>
                                </a:xfrm>
                                <a:prstGeom prst="rect">
                                  <a:avLst/>
                                </a:prstGeom>
                                <a:ln>
                                  <a:noFill/>
                                </a:ln>
                              </wps:spPr>
                              <wps:txbx>
                                <w:txbxContent>
                                  <w:p w14:paraId="2D91350E" w14:textId="77777777" w:rsidR="009A779E" w:rsidRDefault="009A779E">
                                    <w:pPr>
                                      <w:spacing w:after="160" w:line="259" w:lineRule="auto"/>
                                      <w:ind w:left="0" w:firstLine="0"/>
                                    </w:pPr>
                                    <w:r>
                                      <w:rPr>
                                        <w:sz w:val="20"/>
                                      </w:rPr>
                                      <w:t xml:space="preserve">Infrastructure maintenance </w:t>
                                    </w:r>
                                  </w:p>
                                </w:txbxContent>
                              </wps:txbx>
                              <wps:bodyPr horzOverflow="overflow" vert="horz" lIns="0" tIns="0" rIns="0" bIns="0" rtlCol="0">
                                <a:noAutofit/>
                              </wps:bodyPr>
                            </wps:wsp>
                            <wps:wsp>
                              <wps:cNvPr id="1878" name="Rectangle 1878"/>
                              <wps:cNvSpPr/>
                              <wps:spPr>
                                <a:xfrm rot="-5399999">
                                  <a:off x="-749616" y="414697"/>
                                  <a:ext cx="1988611" cy="172388"/>
                                </a:xfrm>
                                <a:prstGeom prst="rect">
                                  <a:avLst/>
                                </a:prstGeom>
                                <a:ln>
                                  <a:noFill/>
                                </a:ln>
                              </wps:spPr>
                              <wps:txbx>
                                <w:txbxContent>
                                  <w:p w14:paraId="6848CD45" w14:textId="77777777" w:rsidR="009A779E" w:rsidRDefault="009A779E">
                                    <w:pPr>
                                      <w:spacing w:after="160" w:line="259" w:lineRule="auto"/>
                                      <w:ind w:left="0" w:firstLine="0"/>
                                    </w:pPr>
                                    <w:r>
                                      <w:rPr>
                                        <w:sz w:val="20"/>
                                      </w:rPr>
                                      <w:t xml:space="preserve">management and spare part </w:t>
                                    </w:r>
                                  </w:p>
                                </w:txbxContent>
                              </wps:txbx>
                              <wps:bodyPr horzOverflow="overflow" vert="horz" lIns="0" tIns="0" rIns="0" bIns="0" rtlCol="0">
                                <a:noAutofit/>
                              </wps:bodyPr>
                            </wps:wsp>
                            <wps:wsp>
                              <wps:cNvPr id="1879" name="Rectangle 1879"/>
                              <wps:cNvSpPr/>
                              <wps:spPr>
                                <a:xfrm rot="-5399999">
                                  <a:off x="359522" y="1364575"/>
                                  <a:ext cx="88855" cy="172388"/>
                                </a:xfrm>
                                <a:prstGeom prst="rect">
                                  <a:avLst/>
                                </a:prstGeom>
                                <a:ln>
                                  <a:noFill/>
                                </a:ln>
                              </wps:spPr>
                              <wps:txbx>
                                <w:txbxContent>
                                  <w:p w14:paraId="5AB2AA8C" w14:textId="77777777" w:rsidR="009A779E" w:rsidRDefault="009A779E">
                                    <w:pPr>
                                      <w:spacing w:after="160" w:line="259" w:lineRule="auto"/>
                                      <w:ind w:left="0" w:firstLine="0"/>
                                    </w:pPr>
                                    <w:r>
                                      <w:rPr>
                                        <w:sz w:val="20"/>
                                      </w:rPr>
                                      <w:t>p</w:t>
                                    </w:r>
                                  </w:p>
                                </w:txbxContent>
                              </wps:txbx>
                              <wps:bodyPr horzOverflow="overflow" vert="horz" lIns="0" tIns="0" rIns="0" bIns="0" rtlCol="0">
                                <a:noAutofit/>
                              </wps:bodyPr>
                            </wps:wsp>
                            <wps:wsp>
                              <wps:cNvPr id="1880" name="Rectangle 1880"/>
                              <wps:cNvSpPr/>
                              <wps:spPr>
                                <a:xfrm rot="-5399999">
                                  <a:off x="285307" y="1223303"/>
                                  <a:ext cx="237286" cy="172388"/>
                                </a:xfrm>
                                <a:prstGeom prst="rect">
                                  <a:avLst/>
                                </a:prstGeom>
                                <a:ln>
                                  <a:noFill/>
                                </a:ln>
                              </wps:spPr>
                              <wps:txbx>
                                <w:txbxContent>
                                  <w:p w14:paraId="0498E5BF" w14:textId="77777777" w:rsidR="009A779E" w:rsidRDefault="009A779E">
                                    <w:pPr>
                                      <w:spacing w:after="160" w:line="259" w:lineRule="auto"/>
                                      <w:ind w:left="0" w:firstLine="0"/>
                                    </w:pPr>
                                    <w:r>
                                      <w:rPr>
                                        <w:sz w:val="20"/>
                                      </w:rPr>
                                      <w:t>olic</w:t>
                                    </w:r>
                                  </w:p>
                                </w:txbxContent>
                              </wps:txbx>
                              <wps:bodyPr horzOverflow="overflow" vert="horz" lIns="0" tIns="0" rIns="0" bIns="0" rtlCol="0">
                                <a:noAutofit/>
                              </wps:bodyPr>
                            </wps:wsp>
                            <wps:wsp>
                              <wps:cNvPr id="1881" name="Rectangle 1881"/>
                              <wps:cNvSpPr/>
                              <wps:spPr>
                                <a:xfrm rot="-5399999">
                                  <a:off x="365616" y="1124542"/>
                                  <a:ext cx="76669" cy="172388"/>
                                </a:xfrm>
                                <a:prstGeom prst="rect">
                                  <a:avLst/>
                                </a:prstGeom>
                                <a:ln>
                                  <a:noFill/>
                                </a:ln>
                              </wps:spPr>
                              <wps:txbx>
                                <w:txbxContent>
                                  <w:p w14:paraId="52FD8FCE" w14:textId="77777777" w:rsidR="009A779E" w:rsidRDefault="009A779E">
                                    <w:pPr>
                                      <w:spacing w:after="160" w:line="259" w:lineRule="auto"/>
                                      <w:ind w:left="0" w:firstLine="0"/>
                                    </w:pPr>
                                    <w:r>
                                      <w:rPr>
                                        <w:sz w:val="20"/>
                                      </w:rPr>
                                      <w:t>y</w:t>
                                    </w:r>
                                  </w:p>
                                </w:txbxContent>
                              </wps:txbx>
                              <wps:bodyPr horzOverflow="overflow" vert="horz" lIns="0" tIns="0" rIns="0" bIns="0" rtlCol="0">
                                <a:noAutofit/>
                              </wps:bodyPr>
                            </wps:wsp>
                            <wps:wsp>
                              <wps:cNvPr id="1882" name="Rectangle 1882"/>
                              <wps:cNvSpPr/>
                              <wps:spPr>
                                <a:xfrm rot="-5399999">
                                  <a:off x="384825" y="1086601"/>
                                  <a:ext cx="38250" cy="172388"/>
                                </a:xfrm>
                                <a:prstGeom prst="rect">
                                  <a:avLst/>
                                </a:prstGeom>
                                <a:ln>
                                  <a:noFill/>
                                </a:ln>
                              </wps:spPr>
                              <wps:txbx>
                                <w:txbxContent>
                                  <w:p w14:paraId="72DB2C96"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g:wgp>
                        </a:graphicData>
                      </a:graphic>
                    </wp:inline>
                  </w:drawing>
                </mc:Choice>
                <mc:Fallback>
                  <w:pict>
                    <v:group w14:anchorId="561B6AE7" id="Group 28965" o:spid="_x0000_s1344" style="width:35.25pt;height:117.75pt;mso-position-horizontal-relative:char;mso-position-vertical-relative:line" coordsize="4473,14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">
                      <v:rect id="Rectangle 1877" o:spid="_x0000_s1345" style="position:absolute;left:-8778;top:4449;width:19280;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" filled="f" stroked="f">
                        <v:textbox inset="0,0,0,0">
                          <w:txbxContent>
                            <w:p w14:paraId="2D91350E" w14:textId="77777777" w:rsidR="009A779E" w:rsidRDefault="009A779E">
                              <w:pPr>
                                <w:spacing w:after="160" w:line="259" w:lineRule="auto"/>
                                <w:ind w:left="0" w:firstLine="0"/>
                              </w:pPr>
                              <w:proofErr w:type="spellStart"/>
                              <w:r>
                                <w:rPr>
                                  <w:sz w:val="20"/>
                                </w:rPr>
                                <w:t>Infrastructure</w:t>
                              </w:r>
                              <w:proofErr w:type="spellEnd"/>
                              <w:r>
                                <w:rPr>
                                  <w:sz w:val="20"/>
                                </w:rPr>
                                <w:t xml:space="preserve"> </w:t>
                              </w:r>
                              <w:proofErr w:type="spellStart"/>
                              <w:r>
                                <w:rPr>
                                  <w:sz w:val="20"/>
                                </w:rPr>
                                <w:t>maintenance</w:t>
                              </w:r>
                              <w:proofErr w:type="spellEnd"/>
                              <w:r>
                                <w:rPr>
                                  <w:sz w:val="20"/>
                                </w:rPr>
                                <w:t xml:space="preserve"> </w:t>
                              </w:r>
                            </w:p>
                          </w:txbxContent>
                        </v:textbox>
                      </v:rect>
                      <v:rect id="Rectangle 1878" o:spid="_x0000_s1346" style="position:absolute;left:-7497;top:4147;width:19885;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" filled="f" stroked="f">
                        <v:textbox inset="0,0,0,0">
                          <w:txbxContent>
                            <w:p w14:paraId="6848CD45" w14:textId="77777777" w:rsidR="009A779E" w:rsidRDefault="009A779E">
                              <w:pPr>
                                <w:spacing w:after="160" w:line="259" w:lineRule="auto"/>
                                <w:ind w:left="0" w:firstLine="0"/>
                              </w:pPr>
                              <w:r>
                                <w:rPr>
                                  <w:sz w:val="20"/>
                                </w:rPr>
                                <w:t xml:space="preserve">management and </w:t>
                              </w:r>
                              <w:proofErr w:type="spellStart"/>
                              <w:r>
                                <w:rPr>
                                  <w:sz w:val="20"/>
                                </w:rPr>
                                <w:t>spare</w:t>
                              </w:r>
                              <w:proofErr w:type="spellEnd"/>
                              <w:r>
                                <w:rPr>
                                  <w:sz w:val="20"/>
                                </w:rPr>
                                <w:t xml:space="preserve"> </w:t>
                              </w:r>
                              <w:proofErr w:type="spellStart"/>
                              <w:r>
                                <w:rPr>
                                  <w:sz w:val="20"/>
                                </w:rPr>
                                <w:t>part</w:t>
                              </w:r>
                              <w:proofErr w:type="spellEnd"/>
                              <w:r>
                                <w:rPr>
                                  <w:sz w:val="20"/>
                                </w:rPr>
                                <w:t xml:space="preserve"> </w:t>
                              </w:r>
                            </w:p>
                          </w:txbxContent>
                        </v:textbox>
                      </v:rect>
                      <v:rect id="Rectangle 1879" o:spid="_x0000_s1347" style="position:absolute;left:3595;top:13645;width:888;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" filled="f" stroked="f">
                        <v:textbox inset="0,0,0,0">
                          <w:txbxContent>
                            <w:p w14:paraId="5AB2AA8C" w14:textId="77777777" w:rsidR="009A779E" w:rsidRDefault="009A779E">
                              <w:pPr>
                                <w:spacing w:after="160" w:line="259" w:lineRule="auto"/>
                                <w:ind w:left="0" w:firstLine="0"/>
                              </w:pPr>
                              <w:r>
                                <w:rPr>
                                  <w:sz w:val="20"/>
                                </w:rPr>
                                <w:t>p</w:t>
                              </w:r>
                            </w:p>
                          </w:txbxContent>
                        </v:textbox>
                      </v:rect>
                      <v:rect id="Rectangle 1880" o:spid="_x0000_s1348" style="position:absolute;left:2852;top:12233;width:2373;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" filled="f" stroked="f">
                        <v:textbox inset="0,0,0,0">
                          <w:txbxContent>
                            <w:p w14:paraId="0498E5BF" w14:textId="77777777" w:rsidR="009A779E" w:rsidRDefault="009A779E">
                              <w:pPr>
                                <w:spacing w:after="160" w:line="259" w:lineRule="auto"/>
                                <w:ind w:left="0" w:firstLine="0"/>
                              </w:pPr>
                              <w:proofErr w:type="spellStart"/>
                              <w:r>
                                <w:rPr>
                                  <w:sz w:val="20"/>
                                </w:rPr>
                                <w:t>olic</w:t>
                              </w:r>
                              <w:proofErr w:type="spellEnd"/>
                            </w:p>
                          </w:txbxContent>
                        </v:textbox>
                      </v:rect>
                      <v:rect id="Rectangle 1881" o:spid="_x0000_s1349" style="position:absolute;left:3656;top:11245;width:76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" filled="f" stroked="f">
                        <v:textbox inset="0,0,0,0">
                          <w:txbxContent>
                            <w:p w14:paraId="52FD8FCE" w14:textId="77777777" w:rsidR="009A779E" w:rsidRDefault="009A779E">
                              <w:pPr>
                                <w:spacing w:after="160" w:line="259" w:lineRule="auto"/>
                                <w:ind w:left="0" w:firstLine="0"/>
                              </w:pPr>
                              <w:r>
                                <w:rPr>
                                  <w:sz w:val="20"/>
                                </w:rPr>
                                <w:t>y</w:t>
                              </w:r>
                            </w:p>
                          </w:txbxContent>
                        </v:textbox>
                      </v:rect>
                      <v:rect id="Rectangle 1882" o:spid="_x0000_s1350" style="position:absolute;left:3847;top:10866;width:383;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" filled="f" stroked="f">
                        <v:textbox inset="0,0,0,0">
                          <w:txbxContent>
                            <w:p w14:paraId="72DB2C96" w14:textId="77777777" w:rsidR="009A779E" w:rsidRDefault="009A779E">
                              <w:pPr>
                                <w:spacing w:after="160" w:line="259" w:lineRule="auto"/>
                                <w:ind w:left="0" w:firstLine="0"/>
                              </w:pPr>
                              <w:r>
                                <w:rPr>
                                  <w:sz w:val="20"/>
                                </w:rPr>
                                <w:t xml:space="preserve"> </w:t>
                              </w:r>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5D4A6349" w14:textId="77777777" w:rsidR="00B21364" w:rsidRPr="00C63958" w:rsidRDefault="00945698">
            <w:pPr>
              <w:spacing w:after="0" w:line="259" w:lineRule="auto"/>
              <w:ind w:left="171" w:right="-59" w:firstLine="0"/>
              <w:rPr>
                <w:lang w:val="en-GB"/>
                <w:rPrChange w:id="3126" w:author="Westerlund, Johan" w:date="2021-04-22T14:05:00Z">
                  <w:rPr/>
                </w:rPrChange>
              </w:rPr>
            </w:pPr>
            <w:r w:rsidRPr="00C03868">
              <w:rPr>
                <w:noProof/>
                <w:lang w:val="sv-SE" w:eastAsia="sv-SE"/>
              </w:rPr>
              <mc:AlternateContent>
                <mc:Choice Requires="wpg">
                  <w:drawing>
                    <wp:inline distT="0" distB="0" distL="0" distR="0" wp14:anchorId="78F3B574" wp14:editId="38850A2B">
                      <wp:extent cx="288875" cy="1311153"/>
                      <wp:effectExtent l="0" t="0" r="0" b="0"/>
                      <wp:docPr id="28979" name="Group 28979"/>
                      <wp:cNvGraphicFramePr/>
                      <a:graphic xmlns:a="http://schemas.openxmlformats.org/drawingml/2006/main">
                        <a:graphicData uri="http://schemas.microsoft.com/office/word/2010/wordprocessingGroup">
                          <wpg:wgp>
                            <wpg:cNvGrpSpPr/>
                            <wpg:grpSpPr>
                              <a:xfrm>
                                <a:off x="0" y="0"/>
                                <a:ext cx="288875" cy="1311153"/>
                                <a:chOff x="0" y="0"/>
                                <a:chExt cx="288875" cy="1311153"/>
                              </a:xfrm>
                            </wpg:grpSpPr>
                            <wps:wsp>
                              <wps:cNvPr id="1883" name="Rectangle 1883"/>
                              <wps:cNvSpPr/>
                              <wps:spPr>
                                <a:xfrm rot="-5399999">
                                  <a:off x="-785719" y="353040"/>
                                  <a:ext cx="1743829" cy="172388"/>
                                </a:xfrm>
                                <a:prstGeom prst="rect">
                                  <a:avLst/>
                                </a:prstGeom>
                                <a:ln>
                                  <a:noFill/>
                                </a:ln>
                              </wps:spPr>
                              <wps:txbx>
                                <w:txbxContent>
                                  <w:p w14:paraId="2BDD7890" w14:textId="77777777" w:rsidR="009A779E" w:rsidRDefault="009A779E">
                                    <w:pPr>
                                      <w:spacing w:after="160" w:line="259" w:lineRule="auto"/>
                                      <w:ind w:left="0" w:firstLine="0"/>
                                    </w:pPr>
                                    <w:r>
                                      <w:rPr>
                                        <w:sz w:val="20"/>
                                      </w:rPr>
                                      <w:t xml:space="preserve">Information systems and </w:t>
                                    </w:r>
                                  </w:p>
                                </w:txbxContent>
                              </wps:txbx>
                              <wps:bodyPr horzOverflow="overflow" vert="horz" lIns="0" tIns="0" rIns="0" bIns="0" rtlCol="0">
                                <a:noAutofit/>
                              </wps:bodyPr>
                            </wps:wsp>
                            <wps:wsp>
                              <wps:cNvPr id="1884" name="Rectangle 1884"/>
                              <wps:cNvSpPr/>
                              <wps:spPr>
                                <a:xfrm rot="-5399999">
                                  <a:off x="-108857" y="870647"/>
                                  <a:ext cx="708624" cy="172388"/>
                                </a:xfrm>
                                <a:prstGeom prst="rect">
                                  <a:avLst/>
                                </a:prstGeom>
                                <a:ln>
                                  <a:noFill/>
                                </a:ln>
                              </wps:spPr>
                              <wps:txbx>
                                <w:txbxContent>
                                  <w:p w14:paraId="4504D7A0" w14:textId="77777777" w:rsidR="009A779E" w:rsidRDefault="009A779E">
                                    <w:pPr>
                                      <w:spacing w:after="160" w:line="259" w:lineRule="auto"/>
                                      <w:ind w:left="0" w:firstLine="0"/>
                                    </w:pPr>
                                    <w:r>
                                      <w:rPr>
                                        <w:sz w:val="20"/>
                                      </w:rPr>
                                      <w:t>Databases</w:t>
                                    </w:r>
                                  </w:p>
                                </w:txbxContent>
                              </wps:txbx>
                              <wps:bodyPr horzOverflow="overflow" vert="horz" lIns="0" tIns="0" rIns="0" bIns="0" rtlCol="0">
                                <a:noAutofit/>
                              </wps:bodyPr>
                            </wps:wsp>
                          </wpg:wgp>
                        </a:graphicData>
                      </a:graphic>
                    </wp:inline>
                  </w:drawing>
                </mc:Choice>
                <mc:Fallback>
                  <w:pict>
                    <v:group w14:anchorId="78F3B574" id="Group 28979" o:spid="_x0000_s1351" style="width:22.75pt;height:103.25pt;mso-position-horizontal-relative:char;mso-position-vertical-relative:line" coordsize="2888,13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">
                      <v:rect id="Rectangle 1883" o:spid="_x0000_s1352" style="position:absolute;left:-7857;top:3531;width:17437;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" filled="f" stroked="f">
                        <v:textbox inset="0,0,0,0">
                          <w:txbxContent>
                            <w:p w14:paraId="2BDD7890" w14:textId="77777777" w:rsidR="009A779E" w:rsidRDefault="009A779E">
                              <w:pPr>
                                <w:spacing w:after="160" w:line="259" w:lineRule="auto"/>
                                <w:ind w:left="0" w:firstLine="0"/>
                              </w:pPr>
                              <w:proofErr w:type="spellStart"/>
                              <w:r>
                                <w:rPr>
                                  <w:sz w:val="20"/>
                                </w:rPr>
                                <w:t>Information</w:t>
                              </w:r>
                              <w:proofErr w:type="spellEnd"/>
                              <w:r>
                                <w:rPr>
                                  <w:sz w:val="20"/>
                                </w:rPr>
                                <w:t xml:space="preserve"> </w:t>
                              </w:r>
                              <w:proofErr w:type="spellStart"/>
                              <w:r>
                                <w:rPr>
                                  <w:sz w:val="20"/>
                                </w:rPr>
                                <w:t>systems</w:t>
                              </w:r>
                              <w:proofErr w:type="spellEnd"/>
                              <w:r>
                                <w:rPr>
                                  <w:sz w:val="20"/>
                                </w:rPr>
                                <w:t xml:space="preserve"> and </w:t>
                              </w:r>
                            </w:p>
                          </w:txbxContent>
                        </v:textbox>
                      </v:rect>
                      <v:rect id="Rectangle 1884" o:spid="_x0000_s1353" style="position:absolute;left:-1089;top:8706;width:708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" filled="f" stroked="f">
                        <v:textbox inset="0,0,0,0">
                          <w:txbxContent>
                            <w:p w14:paraId="4504D7A0" w14:textId="77777777" w:rsidR="009A779E" w:rsidRDefault="009A779E">
                              <w:pPr>
                                <w:spacing w:after="160" w:line="259" w:lineRule="auto"/>
                                <w:ind w:left="0" w:firstLine="0"/>
                              </w:pPr>
                              <w:proofErr w:type="spellStart"/>
                              <w:r>
                                <w:rPr>
                                  <w:sz w:val="20"/>
                                </w:rPr>
                                <w:t>Databases</w:t>
                              </w:r>
                              <w:proofErr w:type="spellEnd"/>
                            </w:p>
                          </w:txbxContent>
                        </v:textbox>
                      </v:rect>
                      <w10:anchorlock/>
                    </v:group>
                  </w:pict>
                </mc:Fallback>
              </mc:AlternateContent>
            </w:r>
          </w:p>
        </w:tc>
        <w:tc>
          <w:tcPr>
            <w:tcW w:w="425" w:type="dxa"/>
            <w:tcBorders>
              <w:top w:val="single" w:sz="4" w:space="0" w:color="000000"/>
              <w:left w:val="single" w:sz="4" w:space="0" w:color="000000"/>
              <w:bottom w:val="single" w:sz="4" w:space="0" w:color="000000"/>
              <w:right w:val="single" w:sz="4" w:space="0" w:color="000000"/>
            </w:tcBorders>
            <w:vAlign w:val="center"/>
          </w:tcPr>
          <w:p w14:paraId="65D0E4EC" w14:textId="77777777" w:rsidR="00B21364" w:rsidRPr="00C63958" w:rsidRDefault="00945698">
            <w:pPr>
              <w:spacing w:after="0" w:line="259" w:lineRule="auto"/>
              <w:ind w:left="171" w:firstLine="0"/>
              <w:rPr>
                <w:lang w:val="en-GB"/>
                <w:rPrChange w:id="3127" w:author="Westerlund, Johan" w:date="2021-04-22T14:05:00Z">
                  <w:rPr/>
                </w:rPrChange>
              </w:rPr>
            </w:pPr>
            <w:r w:rsidRPr="00C03868">
              <w:rPr>
                <w:noProof/>
                <w:lang w:val="sv-SE" w:eastAsia="sv-SE"/>
              </w:rPr>
              <mc:AlternateContent>
                <mc:Choice Requires="wpg">
                  <w:drawing>
                    <wp:inline distT="0" distB="0" distL="0" distR="0" wp14:anchorId="62E3E42B" wp14:editId="5BB52993">
                      <wp:extent cx="129615" cy="850159"/>
                      <wp:effectExtent l="0" t="0" r="0" b="0"/>
                      <wp:docPr id="28989" name="Group 28989"/>
                      <wp:cNvGraphicFramePr/>
                      <a:graphic xmlns:a="http://schemas.openxmlformats.org/drawingml/2006/main">
                        <a:graphicData uri="http://schemas.microsoft.com/office/word/2010/wordprocessingGroup">
                          <wpg:wgp>
                            <wpg:cNvGrpSpPr/>
                            <wpg:grpSpPr>
                              <a:xfrm>
                                <a:off x="0" y="0"/>
                                <a:ext cx="129615" cy="850159"/>
                                <a:chOff x="0" y="0"/>
                                <a:chExt cx="129615" cy="850159"/>
                              </a:xfrm>
                            </wpg:grpSpPr>
                            <wps:wsp>
                              <wps:cNvPr id="1885" name="Rectangle 1885"/>
                              <wps:cNvSpPr/>
                              <wps:spPr>
                                <a:xfrm rot="-5399999">
                                  <a:off x="-479160" y="198609"/>
                                  <a:ext cx="1130711" cy="172388"/>
                                </a:xfrm>
                                <a:prstGeom prst="rect">
                                  <a:avLst/>
                                </a:prstGeom>
                                <a:ln>
                                  <a:noFill/>
                                </a:ln>
                              </wps:spPr>
                              <wps:txbx>
                                <w:txbxContent>
                                  <w:p w14:paraId="5D95E341" w14:textId="77777777" w:rsidR="009A779E" w:rsidRDefault="009A779E">
                                    <w:pPr>
                                      <w:spacing w:after="160" w:line="259" w:lineRule="auto"/>
                                      <w:ind w:left="0" w:firstLine="0"/>
                                    </w:pPr>
                                    <w:r>
                                      <w:rPr>
                                        <w:sz w:val="20"/>
                                      </w:rPr>
                                      <w:t xml:space="preserve">Cost accounting </w:t>
                                    </w:r>
                                  </w:p>
                                </w:txbxContent>
                              </wps:txbx>
                              <wps:bodyPr horzOverflow="overflow" vert="horz" lIns="0" tIns="0" rIns="0" bIns="0" rtlCol="0">
                                <a:noAutofit/>
                              </wps:bodyPr>
                            </wps:wsp>
                          </wpg:wgp>
                        </a:graphicData>
                      </a:graphic>
                    </wp:inline>
                  </w:drawing>
                </mc:Choice>
                <mc:Fallback>
                  <w:pict>
                    <v:group w14:anchorId="62E3E42B" id="Group 28989" o:spid="_x0000_s1354" style="width:10.2pt;height:66.95pt;mso-position-horizontal-relative:char;mso-position-vertical-relative:line" coordsize="1296,85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">
                      <v:rect id="Rectangle 1885" o:spid="_x0000_s1355" style="position:absolute;left:-4791;top:1986;width:1130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" filled="f" stroked="f">
                        <v:textbox inset="0,0,0,0">
                          <w:txbxContent>
                            <w:p w14:paraId="5D95E341" w14:textId="77777777" w:rsidR="009A779E" w:rsidRDefault="009A779E">
                              <w:pPr>
                                <w:spacing w:after="160" w:line="259" w:lineRule="auto"/>
                                <w:ind w:left="0" w:firstLine="0"/>
                              </w:pPr>
                              <w:proofErr w:type="spellStart"/>
                              <w:r>
                                <w:rPr>
                                  <w:sz w:val="20"/>
                                </w:rPr>
                                <w:t>Cost</w:t>
                              </w:r>
                              <w:proofErr w:type="spellEnd"/>
                              <w:r>
                                <w:rPr>
                                  <w:sz w:val="20"/>
                                </w:rPr>
                                <w:t xml:space="preserve"> </w:t>
                              </w:r>
                              <w:proofErr w:type="spellStart"/>
                              <w:r>
                                <w:rPr>
                                  <w:sz w:val="20"/>
                                </w:rPr>
                                <w:t>accounting</w:t>
                              </w:r>
                              <w:proofErr w:type="spellEnd"/>
                              <w:r>
                                <w:rPr>
                                  <w:sz w:val="20"/>
                                </w:rPr>
                                <w:t xml:space="preserve"> </w:t>
                              </w:r>
                            </w:p>
                          </w:txbxContent>
                        </v:textbox>
                      </v:rect>
                      <w10:anchorlock/>
                    </v:group>
                  </w:pict>
                </mc:Fallback>
              </mc:AlternateContent>
            </w:r>
          </w:p>
        </w:tc>
        <w:tc>
          <w:tcPr>
            <w:tcW w:w="425" w:type="dxa"/>
            <w:tcBorders>
              <w:top w:val="single" w:sz="4" w:space="0" w:color="000000"/>
              <w:left w:val="single" w:sz="4" w:space="0" w:color="000000"/>
              <w:bottom w:val="single" w:sz="4" w:space="0" w:color="000000"/>
              <w:right w:val="single" w:sz="4" w:space="0" w:color="000000"/>
            </w:tcBorders>
          </w:tcPr>
          <w:p w14:paraId="5A3C0C0E" w14:textId="77777777" w:rsidR="00B21364" w:rsidRPr="00C63958" w:rsidRDefault="00945698">
            <w:pPr>
              <w:spacing w:after="0" w:line="259" w:lineRule="auto"/>
              <w:ind w:left="171" w:firstLine="0"/>
              <w:rPr>
                <w:lang w:val="en-GB"/>
                <w:rPrChange w:id="3128" w:author="Westerlund, Johan" w:date="2021-04-22T14:05:00Z">
                  <w:rPr/>
                </w:rPrChange>
              </w:rPr>
            </w:pPr>
            <w:r w:rsidRPr="00C03868">
              <w:rPr>
                <w:noProof/>
                <w:lang w:val="sv-SE" w:eastAsia="sv-SE"/>
              </w:rPr>
              <mc:AlternateContent>
                <mc:Choice Requires="wpg">
                  <w:drawing>
                    <wp:inline distT="0" distB="0" distL="0" distR="0" wp14:anchorId="5008D214" wp14:editId="7D7035C2">
                      <wp:extent cx="129615" cy="919614"/>
                      <wp:effectExtent l="0" t="0" r="0" b="0"/>
                      <wp:docPr id="28999" name="Group 28999"/>
                      <wp:cNvGraphicFramePr/>
                      <a:graphic xmlns:a="http://schemas.openxmlformats.org/drawingml/2006/main">
                        <a:graphicData uri="http://schemas.microsoft.com/office/word/2010/wordprocessingGroup">
                          <wpg:wgp>
                            <wpg:cNvGrpSpPr/>
                            <wpg:grpSpPr>
                              <a:xfrm>
                                <a:off x="0" y="0"/>
                                <a:ext cx="129615" cy="919614"/>
                                <a:chOff x="0" y="0"/>
                                <a:chExt cx="129615" cy="919614"/>
                              </a:xfrm>
                            </wpg:grpSpPr>
                            <wps:wsp>
                              <wps:cNvPr id="1886" name="Rectangle 1886"/>
                              <wps:cNvSpPr/>
                              <wps:spPr>
                                <a:xfrm rot="-5399999">
                                  <a:off x="-525348" y="221877"/>
                                  <a:ext cx="1223086" cy="172388"/>
                                </a:xfrm>
                                <a:prstGeom prst="rect">
                                  <a:avLst/>
                                </a:prstGeom>
                                <a:ln>
                                  <a:noFill/>
                                </a:ln>
                              </wps:spPr>
                              <wps:txbx>
                                <w:txbxContent>
                                  <w:p w14:paraId="74B61D60" w14:textId="77777777" w:rsidR="009A779E" w:rsidRDefault="009A779E">
                                    <w:pPr>
                                      <w:spacing w:after="160" w:line="259" w:lineRule="auto"/>
                                      <w:ind w:left="0" w:firstLine="0"/>
                                    </w:pPr>
                                    <w:r>
                                      <w:rPr>
                                        <w:sz w:val="20"/>
                                      </w:rPr>
                                      <w:t xml:space="preserve">Legal assessment </w:t>
                                    </w:r>
                                  </w:p>
                                </w:txbxContent>
                              </wps:txbx>
                              <wps:bodyPr horzOverflow="overflow" vert="horz" lIns="0" tIns="0" rIns="0" bIns="0" rtlCol="0">
                                <a:noAutofit/>
                              </wps:bodyPr>
                            </wps:wsp>
                          </wpg:wgp>
                        </a:graphicData>
                      </a:graphic>
                    </wp:inline>
                  </w:drawing>
                </mc:Choice>
                <mc:Fallback>
                  <w:pict>
                    <v:group w14:anchorId="5008D214" id="Group 28999" o:spid="_x0000_s1356" style="width:10.2pt;height:72.4pt;mso-position-horizontal-relative:char;mso-position-vertical-relative:line" coordsize="1296,9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">
                      <v:rect id="Rectangle 1886" o:spid="_x0000_s1357" style="position:absolute;left:-5253;top:2219;width:12230;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" filled="f" stroked="f">
                        <v:textbox inset="0,0,0,0">
                          <w:txbxContent>
                            <w:p w14:paraId="74B61D60" w14:textId="77777777" w:rsidR="009A779E" w:rsidRDefault="009A779E">
                              <w:pPr>
                                <w:spacing w:after="160" w:line="259" w:lineRule="auto"/>
                                <w:ind w:left="0" w:firstLine="0"/>
                              </w:pPr>
                              <w:r>
                                <w:rPr>
                                  <w:sz w:val="20"/>
                                </w:rPr>
                                <w:t xml:space="preserve">Legal </w:t>
                              </w:r>
                              <w:proofErr w:type="spellStart"/>
                              <w:r>
                                <w:rPr>
                                  <w:sz w:val="20"/>
                                </w:rPr>
                                <w:t>assessment</w:t>
                              </w:r>
                              <w:proofErr w:type="spellEnd"/>
                              <w:r>
                                <w:rPr>
                                  <w:sz w:val="20"/>
                                </w:rPr>
                                <w:t xml:space="preserve"> </w:t>
                              </w:r>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0991DB99" w14:textId="77777777" w:rsidR="00B21364" w:rsidRPr="00C63958" w:rsidRDefault="00945698">
            <w:pPr>
              <w:spacing w:after="0" w:line="259" w:lineRule="auto"/>
              <w:ind w:left="171" w:right="-57" w:firstLine="0"/>
              <w:rPr>
                <w:lang w:val="en-GB"/>
                <w:rPrChange w:id="3129" w:author="Westerlund, Johan" w:date="2021-04-22T14:05:00Z">
                  <w:rPr/>
                </w:rPrChange>
              </w:rPr>
            </w:pPr>
            <w:r w:rsidRPr="00C03868">
              <w:rPr>
                <w:noProof/>
                <w:lang w:val="sv-SE" w:eastAsia="sv-SE"/>
              </w:rPr>
              <mc:AlternateContent>
                <mc:Choice Requires="wpg">
                  <w:drawing>
                    <wp:inline distT="0" distB="0" distL="0" distR="0" wp14:anchorId="54CB5447" wp14:editId="176D0AED">
                      <wp:extent cx="288101" cy="1483680"/>
                      <wp:effectExtent l="0" t="0" r="0" b="0"/>
                      <wp:docPr id="29004" name="Group 29004"/>
                      <wp:cNvGraphicFramePr/>
                      <a:graphic xmlns:a="http://schemas.openxmlformats.org/drawingml/2006/main">
                        <a:graphicData uri="http://schemas.microsoft.com/office/word/2010/wordprocessingGroup">
                          <wpg:wgp>
                            <wpg:cNvGrpSpPr/>
                            <wpg:grpSpPr>
                              <a:xfrm>
                                <a:off x="0" y="0"/>
                                <a:ext cx="288101" cy="1483680"/>
                                <a:chOff x="0" y="0"/>
                                <a:chExt cx="288101" cy="1483680"/>
                              </a:xfrm>
                            </wpg:grpSpPr>
                            <wps:wsp>
                              <wps:cNvPr id="1887" name="Rectangle 1887"/>
                              <wps:cNvSpPr/>
                              <wps:spPr>
                                <a:xfrm rot="-5399999">
                                  <a:off x="-900452" y="410839"/>
                                  <a:ext cx="1973295" cy="172388"/>
                                </a:xfrm>
                                <a:prstGeom prst="rect">
                                  <a:avLst/>
                                </a:prstGeom>
                                <a:ln>
                                  <a:noFill/>
                                </a:ln>
                              </wps:spPr>
                              <wps:txbx>
                                <w:txbxContent>
                                  <w:p w14:paraId="23A3F546" w14:textId="77777777" w:rsidR="009A779E" w:rsidRDefault="009A779E">
                                    <w:pPr>
                                      <w:spacing w:after="160" w:line="259" w:lineRule="auto"/>
                                      <w:ind w:left="0" w:firstLine="0"/>
                                    </w:pPr>
                                    <w:r>
                                      <w:rPr>
                                        <w:sz w:val="20"/>
                                      </w:rPr>
                                      <w:t xml:space="preserve">Personnel management and </w:t>
                                    </w:r>
                                  </w:p>
                                </w:txbxContent>
                              </wps:txbx>
                              <wps:bodyPr horzOverflow="overflow" vert="horz" lIns="0" tIns="0" rIns="0" bIns="0" rtlCol="0">
                                <a:noAutofit/>
                              </wps:bodyPr>
                            </wps:wsp>
                            <wps:wsp>
                              <wps:cNvPr id="1888" name="Rectangle 1888"/>
                              <wps:cNvSpPr/>
                              <wps:spPr>
                                <a:xfrm rot="-5399999">
                                  <a:off x="-33867" y="1118938"/>
                                  <a:ext cx="557096" cy="172388"/>
                                </a:xfrm>
                                <a:prstGeom prst="rect">
                                  <a:avLst/>
                                </a:prstGeom>
                                <a:ln>
                                  <a:noFill/>
                                </a:ln>
                              </wps:spPr>
                              <wps:txbx>
                                <w:txbxContent>
                                  <w:p w14:paraId="43D87720" w14:textId="77777777" w:rsidR="009A779E" w:rsidRDefault="009A779E">
                                    <w:pPr>
                                      <w:spacing w:after="160" w:line="259" w:lineRule="auto"/>
                                      <w:ind w:left="0" w:firstLine="0"/>
                                    </w:pPr>
                                    <w:r>
                                      <w:rPr>
                                        <w:sz w:val="20"/>
                                      </w:rPr>
                                      <w:t>Training</w:t>
                                    </w:r>
                                  </w:p>
                                </w:txbxContent>
                              </wps:txbx>
                              <wps:bodyPr horzOverflow="overflow" vert="horz" lIns="0" tIns="0" rIns="0" bIns="0" rtlCol="0">
                                <a:noAutofit/>
                              </wps:bodyPr>
                            </wps:wsp>
                          </wpg:wgp>
                        </a:graphicData>
                      </a:graphic>
                    </wp:inline>
                  </w:drawing>
                </mc:Choice>
                <mc:Fallback>
                  <w:pict>
                    <v:group w14:anchorId="54CB5447" id="Group 29004" o:spid="_x0000_s1358" style="width:22.7pt;height:116.85pt;mso-position-horizontal-relative:char;mso-position-vertical-relative:line" coordsize="2881,14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">
                      <v:rect id="Rectangle 1887" o:spid="_x0000_s1359" style="position:absolute;left:-9004;top:4108;width:19732;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" filled="f" stroked="f">
                        <v:textbox inset="0,0,0,0">
                          <w:txbxContent>
                            <w:p w14:paraId="23A3F546" w14:textId="77777777" w:rsidR="009A779E" w:rsidRDefault="009A779E">
                              <w:pPr>
                                <w:spacing w:after="160" w:line="259" w:lineRule="auto"/>
                                <w:ind w:left="0" w:firstLine="0"/>
                              </w:pPr>
                              <w:proofErr w:type="spellStart"/>
                              <w:r>
                                <w:rPr>
                                  <w:sz w:val="20"/>
                                </w:rPr>
                                <w:t>Personnel</w:t>
                              </w:r>
                              <w:proofErr w:type="spellEnd"/>
                              <w:r>
                                <w:rPr>
                                  <w:sz w:val="20"/>
                                </w:rPr>
                                <w:t xml:space="preserve"> management and </w:t>
                              </w:r>
                            </w:p>
                          </w:txbxContent>
                        </v:textbox>
                      </v:rect>
                      <v:rect id="Rectangle 1888" o:spid="_x0000_s1360" style="position:absolute;left:-340;top:11189;width:5571;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" filled="f" stroked="f">
                        <v:textbox inset="0,0,0,0">
                          <w:txbxContent>
                            <w:p w14:paraId="43D87720" w14:textId="77777777" w:rsidR="009A779E" w:rsidRDefault="009A779E">
                              <w:pPr>
                                <w:spacing w:after="160" w:line="259" w:lineRule="auto"/>
                                <w:ind w:left="0" w:firstLine="0"/>
                              </w:pPr>
                              <w:r>
                                <w:rPr>
                                  <w:sz w:val="20"/>
                                </w:rPr>
                                <w:t>Training</w:t>
                              </w:r>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625EDC1E" w14:textId="77777777" w:rsidR="00B21364" w:rsidRPr="00C63958" w:rsidRDefault="00945698">
            <w:pPr>
              <w:spacing w:after="0" w:line="259" w:lineRule="auto"/>
              <w:ind w:left="170" w:right="-57" w:firstLine="0"/>
              <w:rPr>
                <w:lang w:val="en-GB"/>
                <w:rPrChange w:id="3130" w:author="Westerlund, Johan" w:date="2021-04-22T14:05:00Z">
                  <w:rPr/>
                </w:rPrChange>
              </w:rPr>
            </w:pPr>
            <w:r w:rsidRPr="00C03868">
              <w:rPr>
                <w:noProof/>
                <w:lang w:val="sv-SE" w:eastAsia="sv-SE"/>
              </w:rPr>
              <mc:AlternateContent>
                <mc:Choice Requires="wpg">
                  <w:drawing>
                    <wp:inline distT="0" distB="0" distL="0" distR="0" wp14:anchorId="4D48E57D" wp14:editId="0098B984">
                      <wp:extent cx="288874" cy="1098838"/>
                      <wp:effectExtent l="0" t="0" r="0" b="0"/>
                      <wp:docPr id="29013" name="Group 29013"/>
                      <wp:cNvGraphicFramePr/>
                      <a:graphic xmlns:a="http://schemas.openxmlformats.org/drawingml/2006/main">
                        <a:graphicData uri="http://schemas.microsoft.com/office/word/2010/wordprocessingGroup">
                          <wpg:wgp>
                            <wpg:cNvGrpSpPr/>
                            <wpg:grpSpPr>
                              <a:xfrm>
                                <a:off x="0" y="0"/>
                                <a:ext cx="288874" cy="1098838"/>
                                <a:chOff x="0" y="0"/>
                                <a:chExt cx="288874" cy="1098838"/>
                              </a:xfrm>
                            </wpg:grpSpPr>
                            <wps:wsp>
                              <wps:cNvPr id="1889" name="Rectangle 1889"/>
                              <wps:cNvSpPr/>
                              <wps:spPr>
                                <a:xfrm rot="-5399999">
                                  <a:off x="-644532" y="281917"/>
                                  <a:ext cx="1461454" cy="172388"/>
                                </a:xfrm>
                                <a:prstGeom prst="rect">
                                  <a:avLst/>
                                </a:prstGeom>
                                <a:ln>
                                  <a:noFill/>
                                </a:ln>
                              </wps:spPr>
                              <wps:txbx>
                                <w:txbxContent>
                                  <w:p w14:paraId="382F6A3D" w14:textId="77777777" w:rsidR="009A779E" w:rsidRDefault="009A779E">
                                    <w:pPr>
                                      <w:spacing w:after="160" w:line="259" w:lineRule="auto"/>
                                      <w:ind w:left="0" w:firstLine="0"/>
                                    </w:pPr>
                                    <w:r>
                                      <w:rPr>
                                        <w:sz w:val="20"/>
                                      </w:rPr>
                                      <w:t xml:space="preserve">Surveys, records and </w:t>
                                    </w:r>
                                  </w:p>
                                </w:txbxContent>
                              </wps:txbx>
                              <wps:bodyPr horzOverflow="overflow" vert="horz" lIns="0" tIns="0" rIns="0" bIns="0" rtlCol="0">
                                <a:noAutofit/>
                              </wps:bodyPr>
                            </wps:wsp>
                            <wps:wsp>
                              <wps:cNvPr id="1890" name="Rectangle 1890"/>
                              <wps:cNvSpPr/>
                              <wps:spPr>
                                <a:xfrm rot="-5399999">
                                  <a:off x="-56476" y="710714"/>
                                  <a:ext cx="603859" cy="172388"/>
                                </a:xfrm>
                                <a:prstGeom prst="rect">
                                  <a:avLst/>
                                </a:prstGeom>
                                <a:ln>
                                  <a:noFill/>
                                </a:ln>
                              </wps:spPr>
                              <wps:txbx>
                                <w:txbxContent>
                                  <w:p w14:paraId="5E29D500" w14:textId="77777777" w:rsidR="009A779E" w:rsidRDefault="009A779E">
                                    <w:pPr>
                                      <w:spacing w:after="160" w:line="259" w:lineRule="auto"/>
                                      <w:ind w:left="0" w:firstLine="0"/>
                                    </w:pPr>
                                    <w:r>
                                      <w:rPr>
                                        <w:sz w:val="20"/>
                                      </w:rPr>
                                      <w:t>auditing.</w:t>
                                    </w:r>
                                  </w:p>
                                </w:txbxContent>
                              </wps:txbx>
                              <wps:bodyPr horzOverflow="overflow" vert="horz" lIns="0" tIns="0" rIns="0" bIns="0" rtlCol="0">
                                <a:noAutofit/>
                              </wps:bodyPr>
                            </wps:wsp>
                          </wpg:wgp>
                        </a:graphicData>
                      </a:graphic>
                    </wp:inline>
                  </w:drawing>
                </mc:Choice>
                <mc:Fallback>
                  <w:pict>
                    <v:group w14:anchorId="4D48E57D" id="Group 29013" o:spid="_x0000_s1361" style="width:22.75pt;height:86.5pt;mso-position-horizontal-relative:char;mso-position-vertical-relative:line" coordsize="2888,10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">
                      <v:rect id="Rectangle 1889" o:spid="_x0000_s1362" style="position:absolute;left:-6445;top:2819;width:14614;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" filled="f" stroked="f">
                        <v:textbox inset="0,0,0,0">
                          <w:txbxContent>
                            <w:p w14:paraId="382F6A3D" w14:textId="77777777" w:rsidR="009A779E" w:rsidRDefault="009A779E">
                              <w:pPr>
                                <w:spacing w:after="160" w:line="259" w:lineRule="auto"/>
                                <w:ind w:left="0" w:firstLine="0"/>
                              </w:pPr>
                              <w:proofErr w:type="spellStart"/>
                              <w:r>
                                <w:rPr>
                                  <w:sz w:val="20"/>
                                </w:rPr>
                                <w:t>Surveys</w:t>
                              </w:r>
                              <w:proofErr w:type="spellEnd"/>
                              <w:r>
                                <w:rPr>
                                  <w:sz w:val="20"/>
                                </w:rPr>
                                <w:t xml:space="preserve">, </w:t>
                              </w:r>
                              <w:proofErr w:type="spellStart"/>
                              <w:r>
                                <w:rPr>
                                  <w:sz w:val="20"/>
                                </w:rPr>
                                <w:t>records</w:t>
                              </w:r>
                              <w:proofErr w:type="spellEnd"/>
                              <w:r>
                                <w:rPr>
                                  <w:sz w:val="20"/>
                                </w:rPr>
                                <w:t xml:space="preserve"> and </w:t>
                              </w:r>
                            </w:p>
                          </w:txbxContent>
                        </v:textbox>
                      </v:rect>
                      <v:rect id="Rectangle 1890" o:spid="_x0000_s1363" style="position:absolute;left:-566;top:7107;width:6039;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" filled="f" stroked="f">
                        <v:textbox inset="0,0,0,0">
                          <w:txbxContent>
                            <w:p w14:paraId="5E29D500" w14:textId="77777777" w:rsidR="009A779E" w:rsidRDefault="009A779E">
                              <w:pPr>
                                <w:spacing w:after="160" w:line="259" w:lineRule="auto"/>
                                <w:ind w:left="0" w:firstLine="0"/>
                              </w:pPr>
                              <w:proofErr w:type="spellStart"/>
                              <w:r>
                                <w:rPr>
                                  <w:sz w:val="20"/>
                                </w:rPr>
                                <w:t>auditing</w:t>
                              </w:r>
                              <w:proofErr w:type="spellEnd"/>
                              <w:r>
                                <w:rPr>
                                  <w:sz w:val="20"/>
                                </w:rPr>
                                <w:t>.</w:t>
                              </w:r>
                            </w:p>
                          </w:txbxContent>
                        </v:textbox>
                      </v:rect>
                      <w10:anchorlock/>
                    </v:group>
                  </w:pict>
                </mc:Fallback>
              </mc:AlternateContent>
            </w:r>
          </w:p>
        </w:tc>
        <w:tc>
          <w:tcPr>
            <w:tcW w:w="991" w:type="dxa"/>
            <w:tcBorders>
              <w:top w:val="single" w:sz="4" w:space="0" w:color="000000"/>
              <w:left w:val="single" w:sz="4" w:space="0" w:color="000000"/>
              <w:bottom w:val="single" w:sz="4" w:space="0" w:color="000000"/>
              <w:right w:val="single" w:sz="4" w:space="0" w:color="000000"/>
            </w:tcBorders>
          </w:tcPr>
          <w:p w14:paraId="05DD4A47" w14:textId="77777777" w:rsidR="00B21364" w:rsidRPr="00C63958" w:rsidRDefault="00945698">
            <w:pPr>
              <w:spacing w:after="0" w:line="259" w:lineRule="auto"/>
              <w:ind w:left="170" w:firstLine="0"/>
              <w:rPr>
                <w:lang w:val="en-GB"/>
                <w:rPrChange w:id="3131" w:author="Westerlund, Johan" w:date="2021-04-22T14:05:00Z">
                  <w:rPr/>
                </w:rPrChange>
              </w:rPr>
            </w:pPr>
            <w:r w:rsidRPr="00C03868">
              <w:rPr>
                <w:noProof/>
                <w:lang w:val="sv-SE" w:eastAsia="sv-SE"/>
              </w:rPr>
              <mc:AlternateContent>
                <mc:Choice Requires="wpg">
                  <w:drawing>
                    <wp:inline distT="0" distB="0" distL="0" distR="0" wp14:anchorId="7E11ACE7" wp14:editId="072323B7">
                      <wp:extent cx="447369" cy="1388201"/>
                      <wp:effectExtent l="0" t="0" r="0" b="0"/>
                      <wp:docPr id="29023" name="Group 29023"/>
                      <wp:cNvGraphicFramePr/>
                      <a:graphic xmlns:a="http://schemas.openxmlformats.org/drawingml/2006/main">
                        <a:graphicData uri="http://schemas.microsoft.com/office/word/2010/wordprocessingGroup">
                          <wpg:wgp>
                            <wpg:cNvGrpSpPr/>
                            <wpg:grpSpPr>
                              <a:xfrm>
                                <a:off x="0" y="0"/>
                                <a:ext cx="447369" cy="1388201"/>
                                <a:chOff x="0" y="0"/>
                                <a:chExt cx="447369" cy="1388201"/>
                              </a:xfrm>
                            </wpg:grpSpPr>
                            <wps:wsp>
                              <wps:cNvPr id="1891" name="Rectangle 1891"/>
                              <wps:cNvSpPr/>
                              <wps:spPr>
                                <a:xfrm rot="-5399999">
                                  <a:off x="-575438" y="640375"/>
                                  <a:ext cx="1323264" cy="172388"/>
                                </a:xfrm>
                                <a:prstGeom prst="rect">
                                  <a:avLst/>
                                </a:prstGeom>
                                <a:ln>
                                  <a:noFill/>
                                </a:ln>
                              </wps:spPr>
                              <wps:txbx>
                                <w:txbxContent>
                                  <w:p w14:paraId="0414E393" w14:textId="77777777" w:rsidR="009A779E" w:rsidRDefault="009A779E">
                                    <w:pPr>
                                      <w:spacing w:after="160" w:line="259" w:lineRule="auto"/>
                                      <w:ind w:left="0" w:firstLine="0"/>
                                    </w:pPr>
                                    <w:r>
                                      <w:rPr>
                                        <w:sz w:val="20"/>
                                      </w:rPr>
                                      <w:t xml:space="preserve">General regulation </w:t>
                                    </w:r>
                                  </w:p>
                                </w:txbxContent>
                              </wps:txbx>
                              <wps:bodyPr horzOverflow="overflow" vert="horz" lIns="0" tIns="0" rIns="0" bIns="0" rtlCol="0">
                                <a:noAutofit/>
                              </wps:bodyPr>
                            </wps:wsp>
                            <wps:wsp>
                              <wps:cNvPr id="1892" name="Rectangle 1892"/>
                              <wps:cNvSpPr/>
                              <wps:spPr>
                                <a:xfrm rot="-5399999">
                                  <a:off x="-678463" y="378853"/>
                                  <a:ext cx="1846307" cy="172388"/>
                                </a:xfrm>
                                <a:prstGeom prst="rect">
                                  <a:avLst/>
                                </a:prstGeom>
                                <a:ln>
                                  <a:noFill/>
                                </a:ln>
                              </wps:spPr>
                              <wps:txbx>
                                <w:txbxContent>
                                  <w:p w14:paraId="6EA2170F" w14:textId="77777777" w:rsidR="009A779E" w:rsidRDefault="009A779E">
                                    <w:pPr>
                                      <w:spacing w:after="160" w:line="259" w:lineRule="auto"/>
                                      <w:ind w:left="0" w:firstLine="0"/>
                                    </w:pPr>
                                    <w:r>
                                      <w:rPr>
                                        <w:sz w:val="20"/>
                                      </w:rPr>
                                      <w:t xml:space="preserve">infrastructures, safety and </w:t>
                                    </w:r>
                                  </w:p>
                                </w:txbxContent>
                              </wps:txbx>
                              <wps:bodyPr horzOverflow="overflow" vert="horz" lIns="0" tIns="0" rIns="0" bIns="0" rtlCol="0">
                                <a:noAutofit/>
                              </wps:bodyPr>
                            </wps:wsp>
                            <wps:wsp>
                              <wps:cNvPr id="1893" name="Rectangle 1893"/>
                              <wps:cNvSpPr/>
                              <wps:spPr>
                                <a:xfrm rot="-5399999">
                                  <a:off x="-58546" y="839512"/>
                                  <a:ext cx="924990" cy="172388"/>
                                </a:xfrm>
                                <a:prstGeom prst="rect">
                                  <a:avLst/>
                                </a:prstGeom>
                                <a:ln>
                                  <a:noFill/>
                                </a:ln>
                              </wps:spPr>
                              <wps:txbx>
                                <w:txbxContent>
                                  <w:p w14:paraId="48750155" w14:textId="77777777" w:rsidR="009A779E" w:rsidRDefault="009A779E">
                                    <w:pPr>
                                      <w:spacing w:after="160" w:line="259" w:lineRule="auto"/>
                                      <w:ind w:left="0" w:firstLine="0"/>
                                    </w:pPr>
                                    <w:r>
                                      <w:rPr>
                                        <w:sz w:val="20"/>
                                      </w:rPr>
                                      <w:t xml:space="preserve">Environment </w:t>
                                    </w:r>
                                  </w:p>
                                </w:txbxContent>
                              </wps:txbx>
                              <wps:bodyPr horzOverflow="overflow" vert="horz" lIns="0" tIns="0" rIns="0" bIns="0" rtlCol="0">
                                <a:noAutofit/>
                              </wps:bodyPr>
                            </wps:wsp>
                          </wpg:wgp>
                        </a:graphicData>
                      </a:graphic>
                    </wp:inline>
                  </w:drawing>
                </mc:Choice>
                <mc:Fallback>
                  <w:pict>
                    <v:group w14:anchorId="7E11ACE7" id="Group 29023" o:spid="_x0000_s1364" style="width:35.25pt;height:109.3pt;mso-position-horizontal-relative:char;mso-position-vertical-relative:line" coordsize="4473,13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">
                      <v:rect id="Rectangle 1891" o:spid="_x0000_s1365" style="position:absolute;left:-5755;top:6404;width:13233;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" filled="f" stroked="f">
                        <v:textbox inset="0,0,0,0">
                          <w:txbxContent>
                            <w:p w14:paraId="0414E393" w14:textId="77777777" w:rsidR="009A779E" w:rsidRDefault="009A779E">
                              <w:pPr>
                                <w:spacing w:after="160" w:line="259" w:lineRule="auto"/>
                                <w:ind w:left="0" w:firstLine="0"/>
                              </w:pPr>
                              <w:r>
                                <w:rPr>
                                  <w:sz w:val="20"/>
                                </w:rPr>
                                <w:t xml:space="preserve">General </w:t>
                              </w:r>
                              <w:proofErr w:type="spellStart"/>
                              <w:r>
                                <w:rPr>
                                  <w:sz w:val="20"/>
                                </w:rPr>
                                <w:t>regulation</w:t>
                              </w:r>
                              <w:proofErr w:type="spellEnd"/>
                              <w:r>
                                <w:rPr>
                                  <w:sz w:val="20"/>
                                </w:rPr>
                                <w:t xml:space="preserve"> </w:t>
                              </w:r>
                            </w:p>
                          </w:txbxContent>
                        </v:textbox>
                      </v:rect>
                      <v:rect id="Rectangle 1892" o:spid="_x0000_s1366" style="position:absolute;left:-6786;top:3789;width:18463;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" filled="f" stroked="f">
                        <v:textbox inset="0,0,0,0">
                          <w:txbxContent>
                            <w:p w14:paraId="6EA2170F" w14:textId="77777777" w:rsidR="009A779E" w:rsidRDefault="009A779E">
                              <w:pPr>
                                <w:spacing w:after="160" w:line="259" w:lineRule="auto"/>
                                <w:ind w:left="0" w:firstLine="0"/>
                              </w:pPr>
                              <w:proofErr w:type="spellStart"/>
                              <w:r>
                                <w:rPr>
                                  <w:sz w:val="20"/>
                                </w:rPr>
                                <w:t>infrastructures</w:t>
                              </w:r>
                              <w:proofErr w:type="spellEnd"/>
                              <w:r>
                                <w:rPr>
                                  <w:sz w:val="20"/>
                                </w:rPr>
                                <w:t xml:space="preserve">, </w:t>
                              </w:r>
                              <w:proofErr w:type="spellStart"/>
                              <w:r>
                                <w:rPr>
                                  <w:sz w:val="20"/>
                                </w:rPr>
                                <w:t>safety</w:t>
                              </w:r>
                              <w:proofErr w:type="spellEnd"/>
                              <w:r>
                                <w:rPr>
                                  <w:sz w:val="20"/>
                                </w:rPr>
                                <w:t xml:space="preserve"> and </w:t>
                              </w:r>
                            </w:p>
                          </w:txbxContent>
                        </v:textbox>
                      </v:rect>
                      <v:rect id="Rectangle 1893" o:spid="_x0000_s1367" style="position:absolute;left:-586;top:8395;width:9250;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" filled="f" stroked="f">
                        <v:textbox inset="0,0,0,0">
                          <w:txbxContent>
                            <w:p w14:paraId="48750155" w14:textId="77777777" w:rsidR="009A779E" w:rsidRDefault="009A779E">
                              <w:pPr>
                                <w:spacing w:after="160" w:line="259" w:lineRule="auto"/>
                                <w:ind w:left="0" w:firstLine="0"/>
                              </w:pPr>
                              <w:r>
                                <w:rPr>
                                  <w:sz w:val="20"/>
                                </w:rPr>
                                <w:t xml:space="preserve">Environment </w:t>
                              </w:r>
                            </w:p>
                          </w:txbxContent>
                        </v:textbox>
                      </v:rect>
                      <w10:anchorlock/>
                    </v:group>
                  </w:pict>
                </mc:Fallback>
              </mc:AlternateContent>
            </w:r>
          </w:p>
        </w:tc>
      </w:tr>
      <w:tr w:rsidR="00B21364" w:rsidRPr="00C63958" w14:paraId="29AD7F7A" w14:textId="77777777">
        <w:trPr>
          <w:trHeight w:val="374"/>
        </w:trPr>
        <w:tc>
          <w:tcPr>
            <w:tcW w:w="776" w:type="dxa"/>
            <w:tcBorders>
              <w:top w:val="single" w:sz="4" w:space="0" w:color="000000"/>
              <w:left w:val="single" w:sz="4" w:space="0" w:color="000000"/>
              <w:bottom w:val="single" w:sz="4" w:space="0" w:color="000000"/>
              <w:right w:val="single" w:sz="4" w:space="0" w:color="000000"/>
            </w:tcBorders>
          </w:tcPr>
          <w:p w14:paraId="44866930" w14:textId="77777777" w:rsidR="00B21364" w:rsidRPr="00C63958" w:rsidRDefault="00945698">
            <w:pPr>
              <w:spacing w:after="0" w:line="259" w:lineRule="auto"/>
              <w:ind w:left="181" w:firstLine="0"/>
              <w:rPr>
                <w:lang w:val="en-GB"/>
                <w:rPrChange w:id="3132" w:author="Westerlund, Johan" w:date="2021-04-22T14:05:00Z">
                  <w:rPr/>
                </w:rPrChange>
              </w:rPr>
            </w:pPr>
            <w:r w:rsidRPr="00C63958">
              <w:rPr>
                <w:b/>
                <w:sz w:val="20"/>
                <w:lang w:val="en-GB"/>
                <w:rPrChange w:id="3133" w:author="Westerlund, Johan" w:date="2021-04-22T14:05:00Z">
                  <w:rPr>
                    <w:b/>
                    <w:sz w:val="20"/>
                  </w:rPr>
                </w:rPrChange>
              </w:rPr>
              <w:t xml:space="preserve">X </w:t>
            </w:r>
          </w:p>
        </w:tc>
        <w:tc>
          <w:tcPr>
            <w:tcW w:w="427" w:type="dxa"/>
            <w:tcBorders>
              <w:top w:val="single" w:sz="4" w:space="0" w:color="000000"/>
              <w:left w:val="single" w:sz="4" w:space="0" w:color="000000"/>
              <w:bottom w:val="single" w:sz="4" w:space="0" w:color="000000"/>
              <w:right w:val="single" w:sz="4" w:space="0" w:color="000000"/>
            </w:tcBorders>
          </w:tcPr>
          <w:p w14:paraId="737E325F" w14:textId="77777777" w:rsidR="00B21364" w:rsidRPr="00C63958" w:rsidRDefault="00945698">
            <w:pPr>
              <w:spacing w:after="0" w:line="259" w:lineRule="auto"/>
              <w:ind w:left="51" w:firstLine="0"/>
              <w:jc w:val="center"/>
              <w:rPr>
                <w:lang w:val="en-GB"/>
                <w:rPrChange w:id="3134" w:author="Westerlund, Johan" w:date="2021-04-22T14:05:00Z">
                  <w:rPr/>
                </w:rPrChange>
              </w:rPr>
            </w:pPr>
            <w:r w:rsidRPr="00C63958">
              <w:rPr>
                <w:b/>
                <w:sz w:val="20"/>
                <w:lang w:val="en-GB"/>
                <w:rPrChange w:id="3135" w:author="Westerlund, Johan" w:date="2021-04-22T14:05:00Z">
                  <w:rPr>
                    <w:b/>
                    <w:sz w:val="20"/>
                  </w:rPr>
                </w:rPrChange>
              </w:rPr>
              <w:t xml:space="preserve">X </w:t>
            </w:r>
          </w:p>
        </w:tc>
        <w:tc>
          <w:tcPr>
            <w:tcW w:w="566" w:type="dxa"/>
            <w:tcBorders>
              <w:top w:val="single" w:sz="4" w:space="0" w:color="000000"/>
              <w:left w:val="single" w:sz="4" w:space="0" w:color="000000"/>
              <w:bottom w:val="single" w:sz="4" w:space="0" w:color="000000"/>
              <w:right w:val="single" w:sz="4" w:space="0" w:color="000000"/>
            </w:tcBorders>
          </w:tcPr>
          <w:p w14:paraId="4B5F61D8" w14:textId="77777777" w:rsidR="00B21364" w:rsidRPr="00C63958" w:rsidRDefault="00945698">
            <w:pPr>
              <w:spacing w:after="0" w:line="259" w:lineRule="auto"/>
              <w:ind w:left="0" w:right="68" w:firstLine="0"/>
              <w:jc w:val="center"/>
              <w:rPr>
                <w:lang w:val="en-GB"/>
                <w:rPrChange w:id="3136" w:author="Westerlund, Johan" w:date="2021-04-22T14:05:00Z">
                  <w:rPr/>
                </w:rPrChange>
              </w:rPr>
            </w:pPr>
            <w:r w:rsidRPr="00C63958">
              <w:rPr>
                <w:b/>
                <w:sz w:val="20"/>
                <w:lang w:val="en-GB"/>
                <w:rPrChange w:id="3137" w:author="Westerlund, Johan" w:date="2021-04-22T14:05:00Z">
                  <w:rPr>
                    <w:b/>
                    <w:sz w:val="20"/>
                  </w:rPr>
                </w:rPrChange>
              </w:rPr>
              <w:t xml:space="preserve">O </w:t>
            </w:r>
          </w:p>
        </w:tc>
        <w:tc>
          <w:tcPr>
            <w:tcW w:w="426" w:type="dxa"/>
            <w:tcBorders>
              <w:top w:val="single" w:sz="4" w:space="0" w:color="000000"/>
              <w:left w:val="single" w:sz="4" w:space="0" w:color="000000"/>
              <w:bottom w:val="single" w:sz="4" w:space="0" w:color="000000"/>
              <w:right w:val="single" w:sz="4" w:space="0" w:color="000000"/>
            </w:tcBorders>
          </w:tcPr>
          <w:p w14:paraId="253974B6" w14:textId="77777777" w:rsidR="00B21364" w:rsidRPr="00C63958" w:rsidRDefault="00945698">
            <w:pPr>
              <w:spacing w:after="0" w:line="259" w:lineRule="auto"/>
              <w:ind w:left="0" w:right="108" w:firstLine="0"/>
              <w:jc w:val="right"/>
              <w:rPr>
                <w:lang w:val="en-GB"/>
                <w:rPrChange w:id="3138" w:author="Westerlund, Johan" w:date="2021-04-22T14:05:00Z">
                  <w:rPr/>
                </w:rPrChange>
              </w:rPr>
            </w:pPr>
            <w:r w:rsidRPr="00C63958">
              <w:rPr>
                <w:b/>
                <w:sz w:val="20"/>
                <w:lang w:val="en-GB"/>
                <w:rPrChange w:id="3139" w:author="Westerlund, Johan" w:date="2021-04-22T14:05:00Z">
                  <w:rPr>
                    <w:b/>
                    <w:sz w:val="20"/>
                  </w:rPr>
                </w:rPrChange>
              </w:rPr>
              <w:t xml:space="preserve">O </w:t>
            </w:r>
          </w:p>
        </w:tc>
        <w:tc>
          <w:tcPr>
            <w:tcW w:w="568" w:type="dxa"/>
            <w:tcBorders>
              <w:top w:val="single" w:sz="4" w:space="0" w:color="000000"/>
              <w:left w:val="single" w:sz="4" w:space="0" w:color="000000"/>
              <w:bottom w:val="single" w:sz="4" w:space="0" w:color="000000"/>
              <w:right w:val="single" w:sz="4" w:space="0" w:color="000000"/>
            </w:tcBorders>
          </w:tcPr>
          <w:p w14:paraId="283F2A68" w14:textId="77777777" w:rsidR="00B21364" w:rsidRPr="00C63958" w:rsidRDefault="00945698">
            <w:pPr>
              <w:spacing w:after="0" w:line="259" w:lineRule="auto"/>
              <w:ind w:left="0" w:right="93" w:firstLine="0"/>
              <w:jc w:val="center"/>
              <w:rPr>
                <w:lang w:val="en-GB"/>
                <w:rPrChange w:id="3140" w:author="Westerlund, Johan" w:date="2021-04-22T14:05:00Z">
                  <w:rPr/>
                </w:rPrChange>
              </w:rPr>
            </w:pPr>
            <w:r w:rsidRPr="00C63958">
              <w:rPr>
                <w:b/>
                <w:sz w:val="20"/>
                <w:lang w:val="en-GB"/>
                <w:rPrChange w:id="3141" w:author="Westerlund, Johan" w:date="2021-04-22T14:05:00Z">
                  <w:rPr>
                    <w:b/>
                    <w:sz w:val="20"/>
                  </w:rPr>
                </w:rPrChange>
              </w:rPr>
              <w:t xml:space="preserve">X </w:t>
            </w:r>
          </w:p>
        </w:tc>
        <w:tc>
          <w:tcPr>
            <w:tcW w:w="566" w:type="dxa"/>
            <w:tcBorders>
              <w:top w:val="single" w:sz="4" w:space="0" w:color="000000"/>
              <w:left w:val="single" w:sz="4" w:space="0" w:color="000000"/>
              <w:bottom w:val="single" w:sz="4" w:space="0" w:color="000000"/>
              <w:right w:val="single" w:sz="4" w:space="0" w:color="000000"/>
            </w:tcBorders>
          </w:tcPr>
          <w:p w14:paraId="1A4AABC7" w14:textId="77777777" w:rsidR="00B21364" w:rsidRPr="00C63958" w:rsidRDefault="00945698">
            <w:pPr>
              <w:spacing w:after="0" w:line="259" w:lineRule="auto"/>
              <w:ind w:left="0" w:right="94" w:firstLine="0"/>
              <w:jc w:val="center"/>
              <w:rPr>
                <w:lang w:val="en-GB"/>
                <w:rPrChange w:id="3142" w:author="Westerlund, Johan" w:date="2021-04-22T14:05:00Z">
                  <w:rPr/>
                </w:rPrChange>
              </w:rPr>
            </w:pPr>
            <w:r w:rsidRPr="00C63958">
              <w:rPr>
                <w:b/>
                <w:sz w:val="20"/>
                <w:lang w:val="en-GB"/>
                <w:rPrChange w:id="3143" w:author="Westerlund, Johan" w:date="2021-04-22T14:05:00Z">
                  <w:rPr>
                    <w:b/>
                    <w:sz w:val="20"/>
                  </w:rPr>
                </w:rPrChange>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3DACBC85" w14:textId="77777777" w:rsidR="00B21364" w:rsidRPr="00C63958" w:rsidRDefault="00945698">
            <w:pPr>
              <w:spacing w:after="0" w:line="259" w:lineRule="auto"/>
              <w:ind w:left="0" w:right="93" w:firstLine="0"/>
              <w:jc w:val="center"/>
              <w:rPr>
                <w:lang w:val="en-GB"/>
                <w:rPrChange w:id="3144" w:author="Westerlund, Johan" w:date="2021-04-22T14:05:00Z">
                  <w:rPr/>
                </w:rPrChange>
              </w:rPr>
            </w:pPr>
            <w:r w:rsidRPr="00C63958">
              <w:rPr>
                <w:b/>
                <w:sz w:val="20"/>
                <w:lang w:val="en-GB"/>
                <w:rPrChange w:id="3145" w:author="Westerlund, Johan" w:date="2021-04-22T14:05:00Z">
                  <w:rPr>
                    <w:b/>
                    <w:sz w:val="20"/>
                  </w:rPr>
                </w:rPrChange>
              </w:rPr>
              <w:t xml:space="preserve">X </w:t>
            </w:r>
          </w:p>
        </w:tc>
        <w:tc>
          <w:tcPr>
            <w:tcW w:w="4958" w:type="dxa"/>
            <w:tcBorders>
              <w:top w:val="single" w:sz="4" w:space="0" w:color="000000"/>
              <w:left w:val="single" w:sz="4" w:space="0" w:color="000000"/>
              <w:bottom w:val="single" w:sz="4" w:space="0" w:color="000000"/>
              <w:right w:val="single" w:sz="4" w:space="0" w:color="000000"/>
            </w:tcBorders>
          </w:tcPr>
          <w:p w14:paraId="26C9223E" w14:textId="77777777" w:rsidR="00B21364" w:rsidRPr="00C63958" w:rsidRDefault="00945698">
            <w:pPr>
              <w:spacing w:after="0" w:line="259" w:lineRule="auto"/>
              <w:ind w:left="0" w:right="2" w:firstLine="0"/>
              <w:jc w:val="center"/>
              <w:rPr>
                <w:lang w:val="en-GB"/>
                <w:rPrChange w:id="3146" w:author="Westerlund, Johan" w:date="2021-04-22T14:05:00Z">
                  <w:rPr/>
                </w:rPrChange>
              </w:rPr>
            </w:pPr>
            <w:r w:rsidRPr="00C63958">
              <w:rPr>
                <w:b/>
                <w:color w:val="3F7DC9"/>
                <w:sz w:val="20"/>
                <w:lang w:val="en-GB"/>
                <w:rPrChange w:id="3147" w:author="Westerlund, Johan" w:date="2021-04-22T14:05:00Z">
                  <w:rPr>
                    <w:b/>
                    <w:color w:val="3F7DC9"/>
                    <w:sz w:val="20"/>
                  </w:rPr>
                </w:rPrChange>
              </w:rPr>
              <w:t xml:space="preserve">BEACONING DESIGN AND REVISION </w:t>
            </w:r>
          </w:p>
        </w:tc>
        <w:tc>
          <w:tcPr>
            <w:tcW w:w="851" w:type="dxa"/>
            <w:tcBorders>
              <w:top w:val="single" w:sz="4" w:space="0" w:color="000000"/>
              <w:left w:val="single" w:sz="4" w:space="0" w:color="000000"/>
              <w:bottom w:val="single" w:sz="4" w:space="0" w:color="000000"/>
              <w:right w:val="single" w:sz="4" w:space="0" w:color="000000"/>
            </w:tcBorders>
          </w:tcPr>
          <w:p w14:paraId="0D337BE5" w14:textId="77777777" w:rsidR="00B21364" w:rsidRPr="00C63958" w:rsidRDefault="00945698">
            <w:pPr>
              <w:spacing w:after="0" w:line="259" w:lineRule="auto"/>
              <w:ind w:left="184" w:firstLine="0"/>
              <w:rPr>
                <w:lang w:val="en-GB"/>
                <w:rPrChange w:id="3148" w:author="Westerlund, Johan" w:date="2021-04-22T14:05:00Z">
                  <w:rPr/>
                </w:rPrChange>
              </w:rPr>
            </w:pPr>
            <w:r w:rsidRPr="00C63958">
              <w:rPr>
                <w:b/>
                <w:sz w:val="20"/>
                <w:lang w:val="en-GB"/>
                <w:rPrChange w:id="3149" w:author="Westerlund, Johan" w:date="2021-04-22T14:05:00Z">
                  <w:rPr>
                    <w:b/>
                    <w:sz w:val="20"/>
                  </w:rPr>
                </w:rPrChange>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0B24ABBA" w14:textId="77777777" w:rsidR="00B21364" w:rsidRPr="00C63958" w:rsidRDefault="00945698">
            <w:pPr>
              <w:spacing w:after="0" w:line="259" w:lineRule="auto"/>
              <w:ind w:left="183" w:firstLine="0"/>
              <w:rPr>
                <w:lang w:val="en-GB"/>
                <w:rPrChange w:id="3150" w:author="Westerlund, Johan" w:date="2021-04-22T14:05:00Z">
                  <w:rPr/>
                </w:rPrChange>
              </w:rPr>
            </w:pPr>
            <w:r w:rsidRPr="00C63958">
              <w:rPr>
                <w:b/>
                <w:sz w:val="20"/>
                <w:lang w:val="en-GB"/>
                <w:rPrChange w:id="3151" w:author="Westerlund, Johan" w:date="2021-04-22T14:05:00Z">
                  <w:rPr>
                    <w:b/>
                    <w:sz w:val="20"/>
                  </w:rPr>
                </w:rPrChange>
              </w:rPr>
              <w:t xml:space="preserve">O </w:t>
            </w:r>
          </w:p>
        </w:tc>
        <w:tc>
          <w:tcPr>
            <w:tcW w:w="568" w:type="dxa"/>
            <w:tcBorders>
              <w:top w:val="single" w:sz="4" w:space="0" w:color="000000"/>
              <w:left w:val="single" w:sz="4" w:space="0" w:color="000000"/>
              <w:bottom w:val="single" w:sz="4" w:space="0" w:color="000000"/>
              <w:right w:val="single" w:sz="4" w:space="0" w:color="000000"/>
            </w:tcBorders>
          </w:tcPr>
          <w:p w14:paraId="18DCC681" w14:textId="77777777" w:rsidR="00B21364" w:rsidRPr="00C63958" w:rsidRDefault="00945698">
            <w:pPr>
              <w:spacing w:after="0" w:line="259" w:lineRule="auto"/>
              <w:ind w:left="0" w:right="67" w:firstLine="0"/>
              <w:jc w:val="center"/>
              <w:rPr>
                <w:lang w:val="en-GB"/>
                <w:rPrChange w:id="3152" w:author="Westerlund, Johan" w:date="2021-04-22T14:05:00Z">
                  <w:rPr/>
                </w:rPrChange>
              </w:rPr>
            </w:pPr>
            <w:r w:rsidRPr="00C63958">
              <w:rPr>
                <w:b/>
                <w:sz w:val="20"/>
                <w:lang w:val="en-GB"/>
                <w:rPrChange w:id="3153" w:author="Westerlund, Johan" w:date="2021-04-22T14:05:00Z">
                  <w:rPr>
                    <w:b/>
                    <w:sz w:val="20"/>
                  </w:rPr>
                </w:rPrChange>
              </w:rPr>
              <w:t xml:space="preserve">O </w:t>
            </w:r>
          </w:p>
        </w:tc>
        <w:tc>
          <w:tcPr>
            <w:tcW w:w="425" w:type="dxa"/>
            <w:tcBorders>
              <w:top w:val="single" w:sz="4" w:space="0" w:color="000000"/>
              <w:left w:val="single" w:sz="4" w:space="0" w:color="000000"/>
              <w:bottom w:val="single" w:sz="4" w:space="0" w:color="000000"/>
              <w:right w:val="single" w:sz="4" w:space="0" w:color="000000"/>
            </w:tcBorders>
          </w:tcPr>
          <w:p w14:paraId="68B804B9" w14:textId="77777777" w:rsidR="00B21364" w:rsidRPr="00C63958" w:rsidRDefault="00945698">
            <w:pPr>
              <w:spacing w:after="0" w:line="259" w:lineRule="auto"/>
              <w:ind w:left="0" w:right="107" w:firstLine="0"/>
              <w:jc w:val="right"/>
              <w:rPr>
                <w:lang w:val="en-GB"/>
                <w:rPrChange w:id="3154" w:author="Westerlund, Johan" w:date="2021-04-22T14:05:00Z">
                  <w:rPr/>
                </w:rPrChange>
              </w:rPr>
            </w:pPr>
            <w:r w:rsidRPr="00C63958">
              <w:rPr>
                <w:b/>
                <w:sz w:val="20"/>
                <w:lang w:val="en-GB"/>
                <w:rPrChange w:id="3155" w:author="Westerlund, Johan" w:date="2021-04-22T14:05:00Z">
                  <w:rPr>
                    <w:b/>
                    <w:sz w:val="20"/>
                  </w:rPr>
                </w:rPrChange>
              </w:rPr>
              <w:t xml:space="preserve">O </w:t>
            </w:r>
          </w:p>
        </w:tc>
        <w:tc>
          <w:tcPr>
            <w:tcW w:w="425" w:type="dxa"/>
            <w:tcBorders>
              <w:top w:val="single" w:sz="4" w:space="0" w:color="000000"/>
              <w:left w:val="single" w:sz="4" w:space="0" w:color="000000"/>
              <w:bottom w:val="single" w:sz="4" w:space="0" w:color="000000"/>
              <w:right w:val="single" w:sz="4" w:space="0" w:color="000000"/>
            </w:tcBorders>
          </w:tcPr>
          <w:p w14:paraId="769A2072" w14:textId="77777777" w:rsidR="00B21364" w:rsidRPr="00C63958" w:rsidRDefault="00945698">
            <w:pPr>
              <w:spacing w:after="0" w:line="259" w:lineRule="auto"/>
              <w:ind w:left="0" w:right="107" w:firstLine="0"/>
              <w:jc w:val="right"/>
              <w:rPr>
                <w:lang w:val="en-GB"/>
                <w:rPrChange w:id="3156" w:author="Westerlund, Johan" w:date="2021-04-22T14:05:00Z">
                  <w:rPr/>
                </w:rPrChange>
              </w:rPr>
            </w:pPr>
            <w:r w:rsidRPr="00C63958">
              <w:rPr>
                <w:b/>
                <w:sz w:val="20"/>
                <w:lang w:val="en-GB"/>
                <w:rPrChange w:id="3157" w:author="Westerlund, Johan" w:date="2021-04-22T14:05:00Z">
                  <w:rPr>
                    <w:b/>
                    <w:sz w:val="20"/>
                  </w:rPr>
                </w:rPrChange>
              </w:rPr>
              <w:t xml:space="preserve">O </w:t>
            </w:r>
          </w:p>
        </w:tc>
        <w:tc>
          <w:tcPr>
            <w:tcW w:w="568" w:type="dxa"/>
            <w:tcBorders>
              <w:top w:val="single" w:sz="4" w:space="0" w:color="000000"/>
              <w:left w:val="single" w:sz="4" w:space="0" w:color="000000"/>
              <w:bottom w:val="single" w:sz="4" w:space="0" w:color="000000"/>
              <w:right w:val="single" w:sz="4" w:space="0" w:color="000000"/>
            </w:tcBorders>
          </w:tcPr>
          <w:p w14:paraId="11DB9D31" w14:textId="77777777" w:rsidR="00B21364" w:rsidRPr="00C63958" w:rsidRDefault="00945698">
            <w:pPr>
              <w:spacing w:after="0" w:line="259" w:lineRule="auto"/>
              <w:ind w:left="0" w:right="93" w:firstLine="0"/>
              <w:jc w:val="center"/>
              <w:rPr>
                <w:lang w:val="en-GB"/>
                <w:rPrChange w:id="3158" w:author="Westerlund, Johan" w:date="2021-04-22T14:05:00Z">
                  <w:rPr/>
                </w:rPrChange>
              </w:rPr>
            </w:pPr>
            <w:r w:rsidRPr="00C63958">
              <w:rPr>
                <w:b/>
                <w:sz w:val="20"/>
                <w:lang w:val="en-GB"/>
                <w:rPrChange w:id="3159" w:author="Westerlund, Johan" w:date="2021-04-22T14:05:00Z">
                  <w:rPr>
                    <w:b/>
                    <w:sz w:val="20"/>
                  </w:rPr>
                </w:rPrChange>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312A2A4F" w14:textId="77777777" w:rsidR="00B21364" w:rsidRPr="00C63958" w:rsidRDefault="00945698">
            <w:pPr>
              <w:spacing w:after="0" w:line="259" w:lineRule="auto"/>
              <w:ind w:left="0" w:right="95" w:firstLine="0"/>
              <w:jc w:val="center"/>
              <w:rPr>
                <w:lang w:val="en-GB"/>
                <w:rPrChange w:id="3160" w:author="Westerlund, Johan" w:date="2021-04-22T14:05:00Z">
                  <w:rPr/>
                </w:rPrChange>
              </w:rPr>
            </w:pPr>
            <w:r w:rsidRPr="00C63958">
              <w:rPr>
                <w:b/>
                <w:sz w:val="20"/>
                <w:lang w:val="en-GB"/>
                <w:rPrChange w:id="3161" w:author="Westerlund, Johan" w:date="2021-04-22T14:05:00Z">
                  <w:rPr>
                    <w:b/>
                    <w:sz w:val="20"/>
                  </w:rPr>
                </w:rPrChange>
              </w:rPr>
              <w:t xml:space="preserve">X </w:t>
            </w:r>
          </w:p>
        </w:tc>
        <w:tc>
          <w:tcPr>
            <w:tcW w:w="991" w:type="dxa"/>
            <w:tcBorders>
              <w:top w:val="single" w:sz="4" w:space="0" w:color="000000"/>
              <w:left w:val="single" w:sz="4" w:space="0" w:color="000000"/>
              <w:bottom w:val="single" w:sz="4" w:space="0" w:color="000000"/>
              <w:right w:val="single" w:sz="4" w:space="0" w:color="000000"/>
            </w:tcBorders>
          </w:tcPr>
          <w:p w14:paraId="39A5D372" w14:textId="77777777" w:rsidR="00B21364" w:rsidRPr="00C63958" w:rsidRDefault="00945698">
            <w:pPr>
              <w:spacing w:after="0" w:line="259" w:lineRule="auto"/>
              <w:ind w:left="181" w:firstLine="0"/>
              <w:rPr>
                <w:lang w:val="en-GB"/>
                <w:rPrChange w:id="3162" w:author="Westerlund, Johan" w:date="2021-04-22T14:05:00Z">
                  <w:rPr/>
                </w:rPrChange>
              </w:rPr>
            </w:pPr>
            <w:r w:rsidRPr="00C63958">
              <w:rPr>
                <w:b/>
                <w:sz w:val="20"/>
                <w:lang w:val="en-GB"/>
                <w:rPrChange w:id="3163" w:author="Westerlund, Johan" w:date="2021-04-22T14:05:00Z">
                  <w:rPr>
                    <w:b/>
                    <w:sz w:val="20"/>
                  </w:rPr>
                </w:rPrChange>
              </w:rPr>
              <w:t xml:space="preserve">X </w:t>
            </w:r>
          </w:p>
        </w:tc>
      </w:tr>
      <w:tr w:rsidR="00B21364" w:rsidRPr="00C63958" w14:paraId="27A369D7" w14:textId="77777777">
        <w:trPr>
          <w:trHeight w:val="374"/>
        </w:trPr>
        <w:tc>
          <w:tcPr>
            <w:tcW w:w="776" w:type="dxa"/>
            <w:tcBorders>
              <w:top w:val="single" w:sz="4" w:space="0" w:color="000000"/>
              <w:left w:val="single" w:sz="4" w:space="0" w:color="000000"/>
              <w:bottom w:val="single" w:sz="4" w:space="0" w:color="000000"/>
              <w:right w:val="single" w:sz="4" w:space="0" w:color="000000"/>
            </w:tcBorders>
          </w:tcPr>
          <w:p w14:paraId="0000349B" w14:textId="77777777" w:rsidR="00B21364" w:rsidRPr="00C63958" w:rsidRDefault="00945698">
            <w:pPr>
              <w:spacing w:after="0" w:line="259" w:lineRule="auto"/>
              <w:ind w:left="181" w:firstLine="0"/>
              <w:rPr>
                <w:lang w:val="en-GB"/>
                <w:rPrChange w:id="3164" w:author="Westerlund, Johan" w:date="2021-04-22T14:05:00Z">
                  <w:rPr/>
                </w:rPrChange>
              </w:rPr>
            </w:pPr>
            <w:r w:rsidRPr="00C63958">
              <w:rPr>
                <w:b/>
                <w:sz w:val="20"/>
                <w:lang w:val="en-GB"/>
                <w:rPrChange w:id="3165" w:author="Westerlund, Johan" w:date="2021-04-22T14:05:00Z">
                  <w:rPr>
                    <w:b/>
                    <w:sz w:val="20"/>
                  </w:rPr>
                </w:rPrChange>
              </w:rPr>
              <w:t xml:space="preserve">O </w:t>
            </w:r>
          </w:p>
        </w:tc>
        <w:tc>
          <w:tcPr>
            <w:tcW w:w="427" w:type="dxa"/>
            <w:tcBorders>
              <w:top w:val="single" w:sz="4" w:space="0" w:color="000000"/>
              <w:left w:val="single" w:sz="4" w:space="0" w:color="000000"/>
              <w:bottom w:val="single" w:sz="4" w:space="0" w:color="000000"/>
              <w:right w:val="single" w:sz="4" w:space="0" w:color="000000"/>
            </w:tcBorders>
          </w:tcPr>
          <w:p w14:paraId="22EEC426" w14:textId="77777777" w:rsidR="00B21364" w:rsidRPr="00C63958" w:rsidRDefault="00945698">
            <w:pPr>
              <w:spacing w:after="0" w:line="259" w:lineRule="auto"/>
              <w:ind w:left="0" w:right="15" w:firstLine="0"/>
              <w:jc w:val="center"/>
              <w:rPr>
                <w:lang w:val="en-GB"/>
                <w:rPrChange w:id="3166" w:author="Westerlund, Johan" w:date="2021-04-22T14:05:00Z">
                  <w:rPr/>
                </w:rPrChange>
              </w:rPr>
            </w:pPr>
            <w:r w:rsidRPr="00C63958">
              <w:rPr>
                <w:b/>
                <w:sz w:val="20"/>
                <w:lang w:val="en-GB"/>
                <w:rPrChange w:id="3167" w:author="Westerlund, Johan" w:date="2021-04-22T14:05:00Z">
                  <w:rPr>
                    <w:b/>
                    <w:sz w:val="20"/>
                  </w:rPr>
                </w:rPrChange>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3CE7B53B" w14:textId="77777777" w:rsidR="00B21364" w:rsidRPr="00C63958" w:rsidRDefault="00945698">
            <w:pPr>
              <w:spacing w:after="0" w:line="259" w:lineRule="auto"/>
              <w:ind w:left="181" w:firstLine="0"/>
              <w:rPr>
                <w:lang w:val="en-GB"/>
                <w:rPrChange w:id="3168" w:author="Westerlund, Johan" w:date="2021-04-22T14:05:00Z">
                  <w:rPr/>
                </w:rPrChange>
              </w:rPr>
            </w:pPr>
            <w:r w:rsidRPr="00C63958">
              <w:rPr>
                <w:b/>
                <w:sz w:val="20"/>
                <w:lang w:val="en-GB"/>
                <w:rPrChange w:id="3169" w:author="Westerlund, Johan" w:date="2021-04-22T14:05:00Z">
                  <w:rPr>
                    <w:b/>
                    <w:sz w:val="20"/>
                  </w:rPr>
                </w:rPrChange>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20206E61" w14:textId="77777777" w:rsidR="00B21364" w:rsidRPr="00C63958" w:rsidRDefault="00945698">
            <w:pPr>
              <w:spacing w:after="0" w:line="259" w:lineRule="auto"/>
              <w:ind w:left="0" w:right="16" w:firstLine="0"/>
              <w:jc w:val="center"/>
              <w:rPr>
                <w:lang w:val="en-GB"/>
                <w:rPrChange w:id="3170" w:author="Westerlund, Johan" w:date="2021-04-22T14:05:00Z">
                  <w:rPr/>
                </w:rPrChange>
              </w:rPr>
            </w:pPr>
            <w:r w:rsidRPr="00C63958">
              <w:rPr>
                <w:b/>
                <w:sz w:val="20"/>
                <w:lang w:val="en-GB"/>
                <w:rPrChange w:id="3171" w:author="Westerlund, Johan" w:date="2021-04-22T14:05:00Z">
                  <w:rPr>
                    <w:b/>
                    <w:sz w:val="20"/>
                  </w:rPr>
                </w:rPrChange>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17373FD4" w14:textId="77777777" w:rsidR="00B21364" w:rsidRPr="00C63958" w:rsidRDefault="00945698">
            <w:pPr>
              <w:spacing w:after="0" w:line="259" w:lineRule="auto"/>
              <w:ind w:left="182" w:firstLine="0"/>
              <w:rPr>
                <w:lang w:val="en-GB"/>
                <w:rPrChange w:id="3172" w:author="Westerlund, Johan" w:date="2021-04-22T14:05:00Z">
                  <w:rPr/>
                </w:rPrChange>
              </w:rPr>
            </w:pPr>
            <w:r w:rsidRPr="00C63958">
              <w:rPr>
                <w:b/>
                <w:sz w:val="20"/>
                <w:lang w:val="en-GB"/>
                <w:rPrChange w:id="3173" w:author="Westerlund, Johan" w:date="2021-04-22T14:05:00Z">
                  <w:rPr>
                    <w:b/>
                    <w:sz w:val="20"/>
                  </w:rPr>
                </w:rPrChange>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3D987185" w14:textId="77777777" w:rsidR="00B21364" w:rsidRPr="00C63958" w:rsidRDefault="00945698">
            <w:pPr>
              <w:spacing w:after="0" w:line="259" w:lineRule="auto"/>
              <w:ind w:left="181" w:firstLine="0"/>
              <w:rPr>
                <w:lang w:val="en-GB"/>
                <w:rPrChange w:id="3174" w:author="Westerlund, Johan" w:date="2021-04-22T14:05:00Z">
                  <w:rPr/>
                </w:rPrChange>
              </w:rPr>
            </w:pPr>
            <w:r w:rsidRPr="00C63958">
              <w:rPr>
                <w:b/>
                <w:sz w:val="20"/>
                <w:lang w:val="en-GB"/>
                <w:rPrChange w:id="3175" w:author="Westerlund, Johan" w:date="2021-04-22T14:05:00Z">
                  <w:rPr>
                    <w:b/>
                    <w:sz w:val="20"/>
                  </w:rPr>
                </w:rPrChange>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1C47DC6D" w14:textId="77777777" w:rsidR="00B21364" w:rsidRPr="00C63958" w:rsidRDefault="00945698">
            <w:pPr>
              <w:spacing w:after="0" w:line="259" w:lineRule="auto"/>
              <w:ind w:left="182" w:firstLine="0"/>
              <w:rPr>
                <w:lang w:val="en-GB"/>
                <w:rPrChange w:id="3176" w:author="Westerlund, Johan" w:date="2021-04-22T14:05:00Z">
                  <w:rPr/>
                </w:rPrChange>
              </w:rPr>
            </w:pPr>
            <w:r w:rsidRPr="00C63958">
              <w:rPr>
                <w:b/>
                <w:sz w:val="20"/>
                <w:lang w:val="en-GB"/>
                <w:rPrChange w:id="3177" w:author="Westerlund, Johan" w:date="2021-04-22T14:05:00Z">
                  <w:rPr>
                    <w:b/>
                    <w:sz w:val="20"/>
                  </w:rPr>
                </w:rPrChange>
              </w:rPr>
              <w:t xml:space="preserve"> </w:t>
            </w:r>
          </w:p>
        </w:tc>
        <w:tc>
          <w:tcPr>
            <w:tcW w:w="4958" w:type="dxa"/>
            <w:tcBorders>
              <w:top w:val="single" w:sz="4" w:space="0" w:color="000000"/>
              <w:left w:val="single" w:sz="4" w:space="0" w:color="000000"/>
              <w:bottom w:val="single" w:sz="4" w:space="0" w:color="000000"/>
              <w:right w:val="single" w:sz="4" w:space="0" w:color="000000"/>
            </w:tcBorders>
          </w:tcPr>
          <w:p w14:paraId="0BE004A9" w14:textId="77777777" w:rsidR="00B21364" w:rsidRPr="00C63958" w:rsidRDefault="00945698">
            <w:pPr>
              <w:spacing w:after="0" w:line="259" w:lineRule="auto"/>
              <w:ind w:left="0" w:right="2" w:firstLine="0"/>
              <w:jc w:val="center"/>
              <w:rPr>
                <w:lang w:val="en-GB"/>
                <w:rPrChange w:id="3178" w:author="Westerlund, Johan" w:date="2021-04-22T14:05:00Z">
                  <w:rPr/>
                </w:rPrChange>
              </w:rPr>
            </w:pPr>
            <w:r w:rsidRPr="00C63958">
              <w:rPr>
                <w:b/>
                <w:color w:val="3F7DC9"/>
                <w:sz w:val="20"/>
                <w:lang w:val="en-GB"/>
                <w:rPrChange w:id="3179" w:author="Westerlund, Johan" w:date="2021-04-22T14:05:00Z">
                  <w:rPr>
                    <w:b/>
                    <w:color w:val="3F7DC9"/>
                    <w:sz w:val="20"/>
                  </w:rPr>
                </w:rPrChange>
              </w:rPr>
              <w:t xml:space="preserve">BEACONING APPROVAL </w:t>
            </w:r>
          </w:p>
        </w:tc>
        <w:tc>
          <w:tcPr>
            <w:tcW w:w="851" w:type="dxa"/>
            <w:tcBorders>
              <w:top w:val="single" w:sz="4" w:space="0" w:color="000000"/>
              <w:left w:val="single" w:sz="4" w:space="0" w:color="000000"/>
              <w:bottom w:val="single" w:sz="4" w:space="0" w:color="000000"/>
              <w:right w:val="single" w:sz="4" w:space="0" w:color="000000"/>
            </w:tcBorders>
          </w:tcPr>
          <w:p w14:paraId="2C1F90AD" w14:textId="77777777" w:rsidR="00B21364" w:rsidRPr="00C63958" w:rsidRDefault="00945698">
            <w:pPr>
              <w:spacing w:after="0" w:line="259" w:lineRule="auto"/>
              <w:ind w:left="184" w:firstLine="0"/>
              <w:rPr>
                <w:lang w:val="en-GB"/>
                <w:rPrChange w:id="3180" w:author="Westerlund, Johan" w:date="2021-04-22T14:05:00Z">
                  <w:rPr/>
                </w:rPrChange>
              </w:rPr>
            </w:pPr>
            <w:r w:rsidRPr="00C63958">
              <w:rPr>
                <w:b/>
                <w:sz w:val="20"/>
                <w:lang w:val="en-GB"/>
                <w:rPrChange w:id="3181" w:author="Westerlund, Johan" w:date="2021-04-22T14:05:00Z">
                  <w:rPr>
                    <w:b/>
                    <w:sz w:val="20"/>
                  </w:rPr>
                </w:rPrChange>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51FE090D" w14:textId="77777777" w:rsidR="00B21364" w:rsidRPr="00C63958" w:rsidRDefault="00945698">
            <w:pPr>
              <w:spacing w:after="0" w:line="259" w:lineRule="auto"/>
              <w:ind w:left="182" w:firstLine="0"/>
              <w:rPr>
                <w:lang w:val="en-GB"/>
                <w:rPrChange w:id="3182" w:author="Westerlund, Johan" w:date="2021-04-22T14:05:00Z">
                  <w:rPr/>
                </w:rPrChange>
              </w:rPr>
            </w:pPr>
            <w:r w:rsidRPr="00C63958">
              <w:rPr>
                <w:b/>
                <w:sz w:val="20"/>
                <w:lang w:val="en-GB"/>
                <w:rPrChange w:id="3183" w:author="Westerlund, Johan" w:date="2021-04-22T14:05:00Z">
                  <w:rPr>
                    <w:b/>
                    <w:sz w:val="20"/>
                  </w:rPr>
                </w:rPrChange>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19AE0726" w14:textId="77777777" w:rsidR="00B21364" w:rsidRPr="00C63958" w:rsidRDefault="00945698">
            <w:pPr>
              <w:spacing w:after="0" w:line="259" w:lineRule="auto"/>
              <w:ind w:left="182" w:firstLine="0"/>
              <w:rPr>
                <w:lang w:val="en-GB"/>
                <w:rPrChange w:id="3184" w:author="Westerlund, Johan" w:date="2021-04-22T14:05:00Z">
                  <w:rPr/>
                </w:rPrChange>
              </w:rPr>
            </w:pPr>
            <w:r w:rsidRPr="00C63958">
              <w:rPr>
                <w:b/>
                <w:sz w:val="20"/>
                <w:lang w:val="en-GB"/>
                <w:rPrChange w:id="3185" w:author="Westerlund, Johan" w:date="2021-04-22T14:05:00Z">
                  <w:rPr>
                    <w:b/>
                    <w:sz w:val="20"/>
                  </w:rPr>
                </w:rPrChange>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445504F6" w14:textId="77777777" w:rsidR="00B21364" w:rsidRPr="00C63958" w:rsidRDefault="00945698">
            <w:pPr>
              <w:spacing w:after="0" w:line="259" w:lineRule="auto"/>
              <w:ind w:left="0" w:right="15" w:firstLine="0"/>
              <w:jc w:val="center"/>
              <w:rPr>
                <w:lang w:val="en-GB"/>
                <w:rPrChange w:id="3186" w:author="Westerlund, Johan" w:date="2021-04-22T14:05:00Z">
                  <w:rPr/>
                </w:rPrChange>
              </w:rPr>
            </w:pPr>
            <w:r w:rsidRPr="00C63958">
              <w:rPr>
                <w:b/>
                <w:sz w:val="20"/>
                <w:lang w:val="en-GB"/>
                <w:rPrChange w:id="3187" w:author="Westerlund, Johan" w:date="2021-04-22T14:05:00Z">
                  <w:rPr>
                    <w:b/>
                    <w:sz w:val="20"/>
                  </w:rPr>
                </w:rPrChange>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0CAC2823" w14:textId="77777777" w:rsidR="00B21364" w:rsidRPr="00C63958" w:rsidRDefault="00945698">
            <w:pPr>
              <w:spacing w:after="0" w:line="259" w:lineRule="auto"/>
              <w:ind w:left="0" w:right="15" w:firstLine="0"/>
              <w:jc w:val="center"/>
              <w:rPr>
                <w:lang w:val="en-GB"/>
                <w:rPrChange w:id="3188" w:author="Westerlund, Johan" w:date="2021-04-22T14:05:00Z">
                  <w:rPr/>
                </w:rPrChange>
              </w:rPr>
            </w:pPr>
            <w:r w:rsidRPr="00C63958">
              <w:rPr>
                <w:b/>
                <w:sz w:val="20"/>
                <w:lang w:val="en-GB"/>
                <w:rPrChange w:id="3189" w:author="Westerlund, Johan" w:date="2021-04-22T14:05:00Z">
                  <w:rPr>
                    <w:b/>
                    <w:sz w:val="20"/>
                  </w:rPr>
                </w:rPrChange>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438C873A" w14:textId="77777777" w:rsidR="00B21364" w:rsidRPr="00C63958" w:rsidRDefault="00945698">
            <w:pPr>
              <w:spacing w:after="0" w:line="259" w:lineRule="auto"/>
              <w:ind w:left="0" w:right="93" w:firstLine="0"/>
              <w:jc w:val="center"/>
              <w:rPr>
                <w:lang w:val="en-GB"/>
                <w:rPrChange w:id="3190" w:author="Westerlund, Johan" w:date="2021-04-22T14:05:00Z">
                  <w:rPr/>
                </w:rPrChange>
              </w:rPr>
            </w:pPr>
            <w:r w:rsidRPr="00C63958">
              <w:rPr>
                <w:b/>
                <w:sz w:val="20"/>
                <w:lang w:val="en-GB"/>
                <w:rPrChange w:id="3191" w:author="Westerlund, Johan" w:date="2021-04-22T14:05:00Z">
                  <w:rPr>
                    <w:b/>
                    <w:sz w:val="20"/>
                  </w:rPr>
                </w:rPrChange>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012CA4F9" w14:textId="77777777" w:rsidR="00B21364" w:rsidRPr="00C63958" w:rsidRDefault="00945698">
            <w:pPr>
              <w:spacing w:after="0" w:line="259" w:lineRule="auto"/>
              <w:ind w:left="0" w:right="95" w:firstLine="0"/>
              <w:jc w:val="center"/>
              <w:rPr>
                <w:lang w:val="en-GB"/>
                <w:rPrChange w:id="3192" w:author="Westerlund, Johan" w:date="2021-04-22T14:05:00Z">
                  <w:rPr/>
                </w:rPrChange>
              </w:rPr>
            </w:pPr>
            <w:r w:rsidRPr="00C63958">
              <w:rPr>
                <w:b/>
                <w:sz w:val="20"/>
                <w:lang w:val="en-GB"/>
                <w:rPrChange w:id="3193" w:author="Westerlund, Johan" w:date="2021-04-22T14:05:00Z">
                  <w:rPr>
                    <w:b/>
                    <w:sz w:val="20"/>
                  </w:rPr>
                </w:rPrChange>
              </w:rPr>
              <w:t xml:space="preserve">X </w:t>
            </w:r>
          </w:p>
        </w:tc>
        <w:tc>
          <w:tcPr>
            <w:tcW w:w="991" w:type="dxa"/>
            <w:tcBorders>
              <w:top w:val="single" w:sz="4" w:space="0" w:color="000000"/>
              <w:left w:val="single" w:sz="4" w:space="0" w:color="000000"/>
              <w:bottom w:val="single" w:sz="4" w:space="0" w:color="000000"/>
              <w:right w:val="single" w:sz="4" w:space="0" w:color="000000"/>
            </w:tcBorders>
          </w:tcPr>
          <w:p w14:paraId="28C1A353" w14:textId="77777777" w:rsidR="00B21364" w:rsidRPr="00C63958" w:rsidRDefault="00945698">
            <w:pPr>
              <w:spacing w:after="0" w:line="259" w:lineRule="auto"/>
              <w:ind w:left="181" w:firstLine="0"/>
              <w:rPr>
                <w:lang w:val="en-GB"/>
                <w:rPrChange w:id="3194" w:author="Westerlund, Johan" w:date="2021-04-22T14:05:00Z">
                  <w:rPr/>
                </w:rPrChange>
              </w:rPr>
            </w:pPr>
            <w:r w:rsidRPr="00C63958">
              <w:rPr>
                <w:b/>
                <w:sz w:val="20"/>
                <w:lang w:val="en-GB"/>
                <w:rPrChange w:id="3195" w:author="Westerlund, Johan" w:date="2021-04-22T14:05:00Z">
                  <w:rPr>
                    <w:b/>
                    <w:sz w:val="20"/>
                  </w:rPr>
                </w:rPrChange>
              </w:rPr>
              <w:t xml:space="preserve"> </w:t>
            </w:r>
          </w:p>
        </w:tc>
      </w:tr>
      <w:tr w:rsidR="00B21364" w:rsidRPr="00C63958" w14:paraId="420D7A62" w14:textId="77777777">
        <w:trPr>
          <w:trHeight w:val="618"/>
        </w:trPr>
        <w:tc>
          <w:tcPr>
            <w:tcW w:w="776" w:type="dxa"/>
            <w:tcBorders>
              <w:top w:val="single" w:sz="4" w:space="0" w:color="000000"/>
              <w:left w:val="single" w:sz="4" w:space="0" w:color="000000"/>
              <w:bottom w:val="single" w:sz="4" w:space="0" w:color="000000"/>
              <w:right w:val="single" w:sz="4" w:space="0" w:color="000000"/>
            </w:tcBorders>
            <w:vAlign w:val="center"/>
          </w:tcPr>
          <w:p w14:paraId="43203569" w14:textId="77777777" w:rsidR="00B21364" w:rsidRPr="00C63958" w:rsidRDefault="00945698">
            <w:pPr>
              <w:spacing w:after="0" w:line="259" w:lineRule="auto"/>
              <w:ind w:left="181" w:firstLine="0"/>
              <w:rPr>
                <w:lang w:val="en-GB"/>
                <w:rPrChange w:id="3196" w:author="Westerlund, Johan" w:date="2021-04-22T14:05:00Z">
                  <w:rPr/>
                </w:rPrChange>
              </w:rPr>
            </w:pPr>
            <w:r w:rsidRPr="00C63958">
              <w:rPr>
                <w:b/>
                <w:sz w:val="20"/>
                <w:lang w:val="en-GB"/>
                <w:rPrChange w:id="3197" w:author="Westerlund, Johan" w:date="2021-04-22T14:05:00Z">
                  <w:rPr>
                    <w:b/>
                    <w:sz w:val="20"/>
                  </w:rPr>
                </w:rPrChange>
              </w:rPr>
              <w:t xml:space="preserve">X </w:t>
            </w:r>
          </w:p>
        </w:tc>
        <w:tc>
          <w:tcPr>
            <w:tcW w:w="427" w:type="dxa"/>
            <w:tcBorders>
              <w:top w:val="single" w:sz="4" w:space="0" w:color="000000"/>
              <w:left w:val="single" w:sz="4" w:space="0" w:color="000000"/>
              <w:bottom w:val="single" w:sz="4" w:space="0" w:color="000000"/>
              <w:right w:val="single" w:sz="4" w:space="0" w:color="000000"/>
            </w:tcBorders>
          </w:tcPr>
          <w:p w14:paraId="45ADC63D" w14:textId="77777777" w:rsidR="00B21364" w:rsidRPr="00C63958" w:rsidRDefault="00945698">
            <w:pPr>
              <w:spacing w:after="0" w:line="259" w:lineRule="auto"/>
              <w:ind w:left="1" w:firstLine="0"/>
              <w:jc w:val="center"/>
              <w:rPr>
                <w:lang w:val="en-GB"/>
                <w:rPrChange w:id="3198" w:author="Westerlund, Johan" w:date="2021-04-22T14:05:00Z">
                  <w:rPr/>
                </w:rPrChange>
              </w:rPr>
            </w:pPr>
            <w:r w:rsidRPr="00C63958">
              <w:rPr>
                <w:b/>
                <w:sz w:val="20"/>
                <w:lang w:val="en-GB"/>
                <w:rPrChange w:id="3199" w:author="Westerlund, Johan" w:date="2021-04-22T14:05:00Z">
                  <w:rPr>
                    <w:b/>
                    <w:sz w:val="20"/>
                  </w:rPr>
                </w:rPrChange>
              </w:rPr>
              <w:t>‐</w:t>
            </w:r>
          </w:p>
          <w:p w14:paraId="369AE016" w14:textId="77777777" w:rsidR="00B21364" w:rsidRPr="00C63958" w:rsidRDefault="00945698">
            <w:pPr>
              <w:spacing w:after="0" w:line="259" w:lineRule="auto"/>
              <w:ind w:left="1" w:firstLine="0"/>
              <w:jc w:val="center"/>
              <w:rPr>
                <w:lang w:val="en-GB"/>
                <w:rPrChange w:id="3200" w:author="Westerlund, Johan" w:date="2021-04-22T14:05:00Z">
                  <w:rPr/>
                </w:rPrChange>
              </w:rPr>
            </w:pPr>
            <w:r w:rsidRPr="00C63958">
              <w:rPr>
                <w:b/>
                <w:sz w:val="20"/>
                <w:lang w:val="en-GB"/>
                <w:rPrChange w:id="3201" w:author="Westerlund, Johan" w:date="2021-04-22T14:05:00Z">
                  <w:rPr>
                    <w:b/>
                    <w:sz w:val="20"/>
                  </w:rPr>
                </w:rPrChange>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14:paraId="6E93823B" w14:textId="77777777" w:rsidR="00B21364" w:rsidRPr="00C63958" w:rsidRDefault="00945698">
            <w:pPr>
              <w:spacing w:after="0" w:line="259" w:lineRule="auto"/>
              <w:ind w:left="0" w:right="82" w:firstLine="0"/>
              <w:jc w:val="center"/>
              <w:rPr>
                <w:lang w:val="en-GB"/>
                <w:rPrChange w:id="3202" w:author="Westerlund, Johan" w:date="2021-04-22T14:05:00Z">
                  <w:rPr/>
                </w:rPrChange>
              </w:rPr>
            </w:pPr>
            <w:r w:rsidRPr="00C63958">
              <w:rPr>
                <w:b/>
                <w:sz w:val="20"/>
                <w:lang w:val="en-GB"/>
                <w:rPrChange w:id="3203" w:author="Westerlund, Johan" w:date="2021-04-22T14:05:00Z">
                  <w:rPr>
                    <w:b/>
                    <w:sz w:val="20"/>
                  </w:rPr>
                </w:rPrChange>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2BF81443" w14:textId="77777777" w:rsidR="00B21364" w:rsidRPr="00C63958" w:rsidRDefault="00945698">
            <w:pPr>
              <w:spacing w:after="0" w:line="259" w:lineRule="auto"/>
              <w:ind w:left="0" w:firstLine="0"/>
              <w:jc w:val="center"/>
              <w:rPr>
                <w:lang w:val="en-GB"/>
                <w:rPrChange w:id="3204" w:author="Westerlund, Johan" w:date="2021-04-22T14:05:00Z">
                  <w:rPr/>
                </w:rPrChange>
              </w:rPr>
            </w:pPr>
            <w:r w:rsidRPr="00C63958">
              <w:rPr>
                <w:b/>
                <w:sz w:val="20"/>
                <w:lang w:val="en-GB"/>
                <w:rPrChange w:id="3205" w:author="Westerlund, Johan" w:date="2021-04-22T14:05:00Z">
                  <w:rPr>
                    <w:b/>
                    <w:sz w:val="20"/>
                  </w:rPr>
                </w:rPrChange>
              </w:rPr>
              <w:t>‐</w:t>
            </w:r>
          </w:p>
          <w:p w14:paraId="672E0782" w14:textId="77777777" w:rsidR="00B21364" w:rsidRPr="00C63958" w:rsidRDefault="00945698">
            <w:pPr>
              <w:spacing w:after="0" w:line="259" w:lineRule="auto"/>
              <w:ind w:left="0" w:firstLine="0"/>
              <w:jc w:val="center"/>
              <w:rPr>
                <w:lang w:val="en-GB"/>
                <w:rPrChange w:id="3206" w:author="Westerlund, Johan" w:date="2021-04-22T14:05:00Z">
                  <w:rPr/>
                </w:rPrChange>
              </w:rPr>
            </w:pPr>
            <w:r w:rsidRPr="00C63958">
              <w:rPr>
                <w:b/>
                <w:sz w:val="20"/>
                <w:lang w:val="en-GB"/>
                <w:rPrChange w:id="3207" w:author="Westerlund, Johan" w:date="2021-04-22T14:05:00Z">
                  <w:rPr>
                    <w:b/>
                    <w:sz w:val="20"/>
                  </w:rPr>
                </w:rPrChange>
              </w:rPr>
              <w:t xml:space="preserve">‐ </w:t>
            </w:r>
          </w:p>
        </w:tc>
        <w:tc>
          <w:tcPr>
            <w:tcW w:w="568" w:type="dxa"/>
            <w:tcBorders>
              <w:top w:val="single" w:sz="4" w:space="0" w:color="000000"/>
              <w:left w:val="single" w:sz="4" w:space="0" w:color="000000"/>
              <w:bottom w:val="single" w:sz="4" w:space="0" w:color="000000"/>
              <w:right w:val="single" w:sz="4" w:space="0" w:color="000000"/>
            </w:tcBorders>
            <w:vAlign w:val="center"/>
          </w:tcPr>
          <w:p w14:paraId="6BE2F6C4" w14:textId="77777777" w:rsidR="00B21364" w:rsidRPr="00C63958" w:rsidRDefault="00945698">
            <w:pPr>
              <w:spacing w:after="0" w:line="259" w:lineRule="auto"/>
              <w:ind w:left="0" w:right="92" w:firstLine="0"/>
              <w:jc w:val="center"/>
              <w:rPr>
                <w:lang w:val="en-GB"/>
                <w:rPrChange w:id="3208" w:author="Westerlund, Johan" w:date="2021-04-22T14:05:00Z">
                  <w:rPr/>
                </w:rPrChange>
              </w:rPr>
            </w:pPr>
            <w:r w:rsidRPr="00C63958">
              <w:rPr>
                <w:b/>
                <w:sz w:val="20"/>
                <w:lang w:val="en-GB"/>
                <w:rPrChange w:id="3209" w:author="Westerlund, Johan" w:date="2021-04-22T14:05:00Z">
                  <w:rPr>
                    <w:b/>
                    <w:sz w:val="20"/>
                  </w:rPr>
                </w:rPrChange>
              </w:rPr>
              <w:t xml:space="preserve">X </w:t>
            </w:r>
          </w:p>
        </w:tc>
        <w:tc>
          <w:tcPr>
            <w:tcW w:w="566" w:type="dxa"/>
            <w:tcBorders>
              <w:top w:val="single" w:sz="4" w:space="0" w:color="000000"/>
              <w:left w:val="single" w:sz="4" w:space="0" w:color="000000"/>
              <w:bottom w:val="single" w:sz="4" w:space="0" w:color="000000"/>
              <w:right w:val="single" w:sz="4" w:space="0" w:color="000000"/>
            </w:tcBorders>
            <w:vAlign w:val="center"/>
          </w:tcPr>
          <w:p w14:paraId="7D21B6A9" w14:textId="77777777" w:rsidR="00B21364" w:rsidRPr="00C63958" w:rsidRDefault="00945698">
            <w:pPr>
              <w:spacing w:after="0" w:line="259" w:lineRule="auto"/>
              <w:ind w:left="0" w:right="82" w:firstLine="0"/>
              <w:jc w:val="center"/>
              <w:rPr>
                <w:lang w:val="en-GB"/>
                <w:rPrChange w:id="3210" w:author="Westerlund, Johan" w:date="2021-04-22T14:05:00Z">
                  <w:rPr/>
                </w:rPrChange>
              </w:rPr>
            </w:pPr>
            <w:r w:rsidRPr="00C63958">
              <w:rPr>
                <w:b/>
                <w:sz w:val="20"/>
                <w:lang w:val="en-GB"/>
                <w:rPrChange w:id="3211" w:author="Westerlund, Johan" w:date="2021-04-22T14:05:00Z">
                  <w:rPr>
                    <w:b/>
                    <w:sz w:val="20"/>
                  </w:rPr>
                </w:rPrChange>
              </w:rPr>
              <w:t xml:space="preserve">‐‐ </w:t>
            </w:r>
          </w:p>
        </w:tc>
        <w:tc>
          <w:tcPr>
            <w:tcW w:w="568" w:type="dxa"/>
            <w:tcBorders>
              <w:top w:val="single" w:sz="4" w:space="0" w:color="000000"/>
              <w:left w:val="single" w:sz="4" w:space="0" w:color="000000"/>
              <w:bottom w:val="single" w:sz="4" w:space="0" w:color="000000"/>
              <w:right w:val="single" w:sz="4" w:space="0" w:color="000000"/>
            </w:tcBorders>
            <w:vAlign w:val="center"/>
          </w:tcPr>
          <w:p w14:paraId="11695C2C" w14:textId="77777777" w:rsidR="00B21364" w:rsidRPr="00C63958" w:rsidRDefault="00945698">
            <w:pPr>
              <w:spacing w:after="0" w:line="259" w:lineRule="auto"/>
              <w:ind w:left="0" w:right="68" w:firstLine="0"/>
              <w:jc w:val="center"/>
              <w:rPr>
                <w:lang w:val="en-GB"/>
                <w:rPrChange w:id="3212" w:author="Westerlund, Johan" w:date="2021-04-22T14:05:00Z">
                  <w:rPr/>
                </w:rPrChange>
              </w:rPr>
            </w:pPr>
            <w:r w:rsidRPr="00C63958">
              <w:rPr>
                <w:b/>
                <w:sz w:val="20"/>
                <w:lang w:val="en-GB"/>
                <w:rPrChange w:id="3213" w:author="Westerlund, Johan" w:date="2021-04-22T14:05:00Z">
                  <w:rPr>
                    <w:b/>
                    <w:sz w:val="20"/>
                  </w:rPr>
                </w:rPrChange>
              </w:rPr>
              <w:t xml:space="preserve">O </w:t>
            </w:r>
          </w:p>
        </w:tc>
        <w:tc>
          <w:tcPr>
            <w:tcW w:w="4958" w:type="dxa"/>
            <w:tcBorders>
              <w:top w:val="single" w:sz="4" w:space="0" w:color="000000"/>
              <w:left w:val="single" w:sz="4" w:space="0" w:color="000000"/>
              <w:bottom w:val="single" w:sz="4" w:space="0" w:color="000000"/>
              <w:right w:val="single" w:sz="4" w:space="0" w:color="000000"/>
            </w:tcBorders>
            <w:vAlign w:val="center"/>
          </w:tcPr>
          <w:p w14:paraId="1201B152" w14:textId="77777777" w:rsidR="00B21364" w:rsidRPr="00C63958" w:rsidRDefault="00945698">
            <w:pPr>
              <w:spacing w:after="0" w:line="259" w:lineRule="auto"/>
              <w:ind w:left="0" w:right="4" w:firstLine="0"/>
              <w:jc w:val="center"/>
              <w:rPr>
                <w:lang w:val="en-GB"/>
                <w:rPrChange w:id="3214" w:author="Westerlund, Johan" w:date="2021-04-22T14:05:00Z">
                  <w:rPr/>
                </w:rPrChange>
              </w:rPr>
            </w:pPr>
            <w:r w:rsidRPr="00C63958">
              <w:rPr>
                <w:b/>
                <w:color w:val="3F7DC9"/>
                <w:sz w:val="20"/>
                <w:lang w:val="en-GB"/>
                <w:rPrChange w:id="3215" w:author="Westerlund, Johan" w:date="2021-04-22T14:05:00Z">
                  <w:rPr>
                    <w:b/>
                    <w:color w:val="3F7DC9"/>
                    <w:sz w:val="20"/>
                  </w:rPr>
                </w:rPrChange>
              </w:rPr>
              <w:t xml:space="preserve">IMPLEMENTATION OF AIDS </w:t>
            </w:r>
          </w:p>
        </w:tc>
        <w:tc>
          <w:tcPr>
            <w:tcW w:w="851" w:type="dxa"/>
            <w:tcBorders>
              <w:top w:val="single" w:sz="4" w:space="0" w:color="000000"/>
              <w:left w:val="single" w:sz="4" w:space="0" w:color="000000"/>
              <w:bottom w:val="single" w:sz="4" w:space="0" w:color="000000"/>
              <w:right w:val="single" w:sz="4" w:space="0" w:color="000000"/>
            </w:tcBorders>
            <w:vAlign w:val="center"/>
          </w:tcPr>
          <w:p w14:paraId="65FC4624" w14:textId="77777777" w:rsidR="00B21364" w:rsidRPr="00C63958" w:rsidRDefault="00945698">
            <w:pPr>
              <w:spacing w:after="0" w:line="259" w:lineRule="auto"/>
              <w:ind w:left="184" w:firstLine="0"/>
              <w:rPr>
                <w:lang w:val="en-GB"/>
                <w:rPrChange w:id="3216" w:author="Westerlund, Johan" w:date="2021-04-22T14:05:00Z">
                  <w:rPr/>
                </w:rPrChange>
              </w:rPr>
            </w:pPr>
            <w:r w:rsidRPr="00C63958">
              <w:rPr>
                <w:b/>
                <w:sz w:val="20"/>
                <w:lang w:val="en-GB"/>
                <w:rPrChange w:id="3217" w:author="Westerlund, Johan" w:date="2021-04-22T14:05:00Z">
                  <w:rPr>
                    <w:b/>
                    <w:sz w:val="20"/>
                  </w:rPr>
                </w:rPrChange>
              </w:rPr>
              <w:t xml:space="preserve">X </w:t>
            </w:r>
          </w:p>
        </w:tc>
        <w:tc>
          <w:tcPr>
            <w:tcW w:w="851" w:type="dxa"/>
            <w:tcBorders>
              <w:top w:val="single" w:sz="4" w:space="0" w:color="000000"/>
              <w:left w:val="single" w:sz="4" w:space="0" w:color="000000"/>
              <w:bottom w:val="single" w:sz="4" w:space="0" w:color="000000"/>
              <w:right w:val="single" w:sz="4" w:space="0" w:color="000000"/>
            </w:tcBorders>
            <w:vAlign w:val="center"/>
          </w:tcPr>
          <w:p w14:paraId="1A1BCB7E" w14:textId="77777777" w:rsidR="00B21364" w:rsidRPr="00C63958" w:rsidRDefault="00945698">
            <w:pPr>
              <w:spacing w:after="0" w:line="259" w:lineRule="auto"/>
              <w:ind w:left="182" w:firstLine="0"/>
              <w:rPr>
                <w:lang w:val="en-GB"/>
                <w:rPrChange w:id="3218" w:author="Westerlund, Johan" w:date="2021-04-22T14:05:00Z">
                  <w:rPr/>
                </w:rPrChange>
              </w:rPr>
            </w:pPr>
            <w:r w:rsidRPr="00C63958">
              <w:rPr>
                <w:b/>
                <w:sz w:val="20"/>
                <w:lang w:val="en-GB"/>
                <w:rPrChange w:id="3219" w:author="Westerlund, Johan" w:date="2021-04-22T14:05:00Z">
                  <w:rPr>
                    <w:b/>
                    <w:sz w:val="20"/>
                  </w:rPr>
                </w:rPrChange>
              </w:rPr>
              <w:t xml:space="preserve">O </w:t>
            </w:r>
          </w:p>
        </w:tc>
        <w:tc>
          <w:tcPr>
            <w:tcW w:w="568" w:type="dxa"/>
            <w:tcBorders>
              <w:top w:val="single" w:sz="4" w:space="0" w:color="000000"/>
              <w:left w:val="single" w:sz="4" w:space="0" w:color="000000"/>
              <w:bottom w:val="single" w:sz="4" w:space="0" w:color="000000"/>
              <w:right w:val="single" w:sz="4" w:space="0" w:color="000000"/>
            </w:tcBorders>
            <w:vAlign w:val="center"/>
          </w:tcPr>
          <w:p w14:paraId="375A5047" w14:textId="77777777" w:rsidR="00B21364" w:rsidRPr="00C63958" w:rsidRDefault="00945698">
            <w:pPr>
              <w:spacing w:after="0" w:line="259" w:lineRule="auto"/>
              <w:ind w:left="0" w:right="93" w:firstLine="0"/>
              <w:jc w:val="center"/>
              <w:rPr>
                <w:lang w:val="en-GB"/>
                <w:rPrChange w:id="3220" w:author="Westerlund, Johan" w:date="2021-04-22T14:05:00Z">
                  <w:rPr/>
                </w:rPrChange>
              </w:rPr>
            </w:pPr>
            <w:r w:rsidRPr="00C63958">
              <w:rPr>
                <w:b/>
                <w:sz w:val="20"/>
                <w:lang w:val="en-GB"/>
                <w:rPrChange w:id="3221" w:author="Westerlund, Johan" w:date="2021-04-22T14:05:00Z">
                  <w:rPr>
                    <w:b/>
                    <w:sz w:val="20"/>
                  </w:rPr>
                </w:rPrChange>
              </w:rPr>
              <w:t xml:space="preserve">X </w:t>
            </w:r>
          </w:p>
        </w:tc>
        <w:tc>
          <w:tcPr>
            <w:tcW w:w="425" w:type="dxa"/>
            <w:tcBorders>
              <w:top w:val="single" w:sz="4" w:space="0" w:color="000000"/>
              <w:left w:val="single" w:sz="4" w:space="0" w:color="000000"/>
              <w:bottom w:val="single" w:sz="4" w:space="0" w:color="000000"/>
              <w:right w:val="single" w:sz="4" w:space="0" w:color="000000"/>
            </w:tcBorders>
            <w:vAlign w:val="center"/>
          </w:tcPr>
          <w:p w14:paraId="1EC693C7" w14:textId="77777777" w:rsidR="00B21364" w:rsidRPr="00C63958" w:rsidRDefault="00945698">
            <w:pPr>
              <w:spacing w:after="0" w:line="259" w:lineRule="auto"/>
              <w:ind w:left="50" w:firstLine="0"/>
              <w:jc w:val="center"/>
              <w:rPr>
                <w:lang w:val="en-GB"/>
                <w:rPrChange w:id="3222" w:author="Westerlund, Johan" w:date="2021-04-22T14:05:00Z">
                  <w:rPr/>
                </w:rPrChange>
              </w:rPr>
            </w:pPr>
            <w:r w:rsidRPr="00C63958">
              <w:rPr>
                <w:b/>
                <w:sz w:val="20"/>
                <w:lang w:val="en-GB"/>
                <w:rPrChange w:id="3223" w:author="Westerlund, Johan" w:date="2021-04-22T14:05:00Z">
                  <w:rPr>
                    <w:b/>
                    <w:sz w:val="20"/>
                  </w:rPr>
                </w:rPrChange>
              </w:rPr>
              <w:t xml:space="preserve">X </w:t>
            </w:r>
          </w:p>
        </w:tc>
        <w:tc>
          <w:tcPr>
            <w:tcW w:w="425" w:type="dxa"/>
            <w:tcBorders>
              <w:top w:val="single" w:sz="4" w:space="0" w:color="000000"/>
              <w:left w:val="single" w:sz="4" w:space="0" w:color="000000"/>
              <w:bottom w:val="single" w:sz="4" w:space="0" w:color="000000"/>
              <w:right w:val="single" w:sz="4" w:space="0" w:color="000000"/>
            </w:tcBorders>
            <w:vAlign w:val="center"/>
          </w:tcPr>
          <w:p w14:paraId="432006EB" w14:textId="77777777" w:rsidR="00B21364" w:rsidRPr="00C63958" w:rsidRDefault="00945698">
            <w:pPr>
              <w:spacing w:after="0" w:line="259" w:lineRule="auto"/>
              <w:ind w:left="50" w:firstLine="0"/>
              <w:jc w:val="center"/>
              <w:rPr>
                <w:lang w:val="en-GB"/>
                <w:rPrChange w:id="3224" w:author="Westerlund, Johan" w:date="2021-04-22T14:05:00Z">
                  <w:rPr/>
                </w:rPrChange>
              </w:rPr>
            </w:pPr>
            <w:r w:rsidRPr="00C63958">
              <w:rPr>
                <w:b/>
                <w:sz w:val="20"/>
                <w:lang w:val="en-GB"/>
                <w:rPrChange w:id="3225" w:author="Westerlund, Johan" w:date="2021-04-22T14:05:00Z">
                  <w:rPr>
                    <w:b/>
                    <w:sz w:val="20"/>
                  </w:rPr>
                </w:rPrChange>
              </w:rPr>
              <w:t xml:space="preserve">X </w:t>
            </w:r>
          </w:p>
        </w:tc>
        <w:tc>
          <w:tcPr>
            <w:tcW w:w="568" w:type="dxa"/>
            <w:tcBorders>
              <w:top w:val="single" w:sz="4" w:space="0" w:color="000000"/>
              <w:left w:val="single" w:sz="4" w:space="0" w:color="000000"/>
              <w:bottom w:val="single" w:sz="4" w:space="0" w:color="000000"/>
              <w:right w:val="single" w:sz="4" w:space="0" w:color="000000"/>
            </w:tcBorders>
            <w:vAlign w:val="center"/>
          </w:tcPr>
          <w:p w14:paraId="3EB6461B" w14:textId="77777777" w:rsidR="00B21364" w:rsidRPr="00C63958" w:rsidRDefault="00945698">
            <w:pPr>
              <w:spacing w:after="0" w:line="259" w:lineRule="auto"/>
              <w:ind w:left="0" w:right="92" w:firstLine="0"/>
              <w:jc w:val="center"/>
              <w:rPr>
                <w:lang w:val="en-GB"/>
                <w:rPrChange w:id="3226" w:author="Westerlund, Johan" w:date="2021-04-22T14:05:00Z">
                  <w:rPr/>
                </w:rPrChange>
              </w:rPr>
            </w:pPr>
            <w:r w:rsidRPr="00C63958">
              <w:rPr>
                <w:b/>
                <w:sz w:val="20"/>
                <w:lang w:val="en-GB"/>
                <w:rPrChange w:id="3227" w:author="Westerlund, Johan" w:date="2021-04-22T14:05:00Z">
                  <w:rPr>
                    <w:b/>
                    <w:sz w:val="20"/>
                  </w:rPr>
                </w:rPrChange>
              </w:rPr>
              <w:t xml:space="preserve">X </w:t>
            </w:r>
          </w:p>
        </w:tc>
        <w:tc>
          <w:tcPr>
            <w:tcW w:w="568" w:type="dxa"/>
            <w:tcBorders>
              <w:top w:val="single" w:sz="4" w:space="0" w:color="000000"/>
              <w:left w:val="single" w:sz="4" w:space="0" w:color="000000"/>
              <w:bottom w:val="single" w:sz="4" w:space="0" w:color="000000"/>
              <w:right w:val="single" w:sz="4" w:space="0" w:color="000000"/>
            </w:tcBorders>
            <w:vAlign w:val="center"/>
          </w:tcPr>
          <w:p w14:paraId="71AC4063" w14:textId="77777777" w:rsidR="00B21364" w:rsidRPr="00C63958" w:rsidRDefault="00945698">
            <w:pPr>
              <w:spacing w:after="0" w:line="259" w:lineRule="auto"/>
              <w:ind w:left="0" w:right="95" w:firstLine="0"/>
              <w:jc w:val="center"/>
              <w:rPr>
                <w:lang w:val="en-GB"/>
                <w:rPrChange w:id="3228" w:author="Westerlund, Johan" w:date="2021-04-22T14:05:00Z">
                  <w:rPr/>
                </w:rPrChange>
              </w:rPr>
            </w:pPr>
            <w:r w:rsidRPr="00C63958">
              <w:rPr>
                <w:b/>
                <w:sz w:val="20"/>
                <w:lang w:val="en-GB"/>
                <w:rPrChange w:id="3229" w:author="Westerlund, Johan" w:date="2021-04-22T14:05:00Z">
                  <w:rPr>
                    <w:b/>
                    <w:sz w:val="20"/>
                  </w:rPr>
                </w:rPrChange>
              </w:rPr>
              <w:t xml:space="preserve">X </w:t>
            </w:r>
          </w:p>
        </w:tc>
        <w:tc>
          <w:tcPr>
            <w:tcW w:w="991" w:type="dxa"/>
            <w:tcBorders>
              <w:top w:val="single" w:sz="4" w:space="0" w:color="000000"/>
              <w:left w:val="single" w:sz="4" w:space="0" w:color="000000"/>
              <w:bottom w:val="single" w:sz="4" w:space="0" w:color="000000"/>
              <w:right w:val="single" w:sz="4" w:space="0" w:color="000000"/>
            </w:tcBorders>
            <w:vAlign w:val="center"/>
          </w:tcPr>
          <w:p w14:paraId="782F1A36" w14:textId="77777777" w:rsidR="00B21364" w:rsidRPr="00C63958" w:rsidRDefault="00945698">
            <w:pPr>
              <w:spacing w:after="0" w:line="259" w:lineRule="auto"/>
              <w:ind w:left="181" w:firstLine="0"/>
              <w:rPr>
                <w:lang w:val="en-GB"/>
                <w:rPrChange w:id="3230" w:author="Westerlund, Johan" w:date="2021-04-22T14:05:00Z">
                  <w:rPr/>
                </w:rPrChange>
              </w:rPr>
            </w:pPr>
            <w:r w:rsidRPr="00C63958">
              <w:rPr>
                <w:b/>
                <w:sz w:val="20"/>
                <w:lang w:val="en-GB"/>
                <w:rPrChange w:id="3231" w:author="Westerlund, Johan" w:date="2021-04-22T14:05:00Z">
                  <w:rPr>
                    <w:b/>
                    <w:sz w:val="20"/>
                  </w:rPr>
                </w:rPrChange>
              </w:rPr>
              <w:t xml:space="preserve">X </w:t>
            </w:r>
          </w:p>
        </w:tc>
      </w:tr>
      <w:tr w:rsidR="00B21364" w:rsidRPr="00C63958" w14:paraId="5FF4C88F" w14:textId="77777777">
        <w:trPr>
          <w:trHeight w:val="374"/>
        </w:trPr>
        <w:tc>
          <w:tcPr>
            <w:tcW w:w="776" w:type="dxa"/>
            <w:tcBorders>
              <w:top w:val="single" w:sz="4" w:space="0" w:color="000000"/>
              <w:left w:val="single" w:sz="4" w:space="0" w:color="000000"/>
              <w:bottom w:val="single" w:sz="4" w:space="0" w:color="000000"/>
              <w:right w:val="single" w:sz="4" w:space="0" w:color="000000"/>
            </w:tcBorders>
          </w:tcPr>
          <w:p w14:paraId="1A1CE9AE" w14:textId="77777777" w:rsidR="00B21364" w:rsidRPr="00C63958" w:rsidRDefault="00945698">
            <w:pPr>
              <w:spacing w:after="0" w:line="259" w:lineRule="auto"/>
              <w:ind w:left="181" w:firstLine="0"/>
              <w:rPr>
                <w:lang w:val="en-GB"/>
                <w:rPrChange w:id="3232" w:author="Westerlund, Johan" w:date="2021-04-22T14:05:00Z">
                  <w:rPr/>
                </w:rPrChange>
              </w:rPr>
            </w:pPr>
            <w:r w:rsidRPr="00C63958">
              <w:rPr>
                <w:b/>
                <w:sz w:val="20"/>
                <w:lang w:val="en-GB"/>
                <w:rPrChange w:id="3233" w:author="Westerlund, Johan" w:date="2021-04-22T14:05:00Z">
                  <w:rPr>
                    <w:b/>
                    <w:sz w:val="20"/>
                  </w:rPr>
                </w:rPrChange>
              </w:rPr>
              <w:t xml:space="preserve">O </w:t>
            </w:r>
          </w:p>
        </w:tc>
        <w:tc>
          <w:tcPr>
            <w:tcW w:w="427" w:type="dxa"/>
            <w:tcBorders>
              <w:top w:val="single" w:sz="4" w:space="0" w:color="000000"/>
              <w:left w:val="single" w:sz="4" w:space="0" w:color="000000"/>
              <w:bottom w:val="single" w:sz="4" w:space="0" w:color="000000"/>
              <w:right w:val="single" w:sz="4" w:space="0" w:color="000000"/>
            </w:tcBorders>
          </w:tcPr>
          <w:p w14:paraId="623D7726" w14:textId="77777777" w:rsidR="00B21364" w:rsidRPr="00C63958" w:rsidRDefault="00945698">
            <w:pPr>
              <w:spacing w:after="0" w:line="259" w:lineRule="auto"/>
              <w:ind w:left="50" w:firstLine="0"/>
              <w:jc w:val="center"/>
              <w:rPr>
                <w:lang w:val="en-GB"/>
                <w:rPrChange w:id="3234" w:author="Westerlund, Johan" w:date="2021-04-22T14:05:00Z">
                  <w:rPr/>
                </w:rPrChange>
              </w:rPr>
            </w:pPr>
            <w:r w:rsidRPr="00C63958">
              <w:rPr>
                <w:b/>
                <w:sz w:val="20"/>
                <w:lang w:val="en-GB"/>
                <w:rPrChange w:id="3235" w:author="Westerlund, Johan" w:date="2021-04-22T14:05:00Z">
                  <w:rPr>
                    <w:b/>
                    <w:sz w:val="20"/>
                  </w:rPr>
                </w:rPrChange>
              </w:rPr>
              <w:t xml:space="preserve">X </w:t>
            </w:r>
          </w:p>
        </w:tc>
        <w:tc>
          <w:tcPr>
            <w:tcW w:w="566" w:type="dxa"/>
            <w:tcBorders>
              <w:top w:val="single" w:sz="4" w:space="0" w:color="000000"/>
              <w:left w:val="single" w:sz="4" w:space="0" w:color="000000"/>
              <w:bottom w:val="single" w:sz="4" w:space="0" w:color="000000"/>
              <w:right w:val="single" w:sz="4" w:space="0" w:color="000000"/>
            </w:tcBorders>
          </w:tcPr>
          <w:p w14:paraId="6B10DCD2" w14:textId="77777777" w:rsidR="00B21364" w:rsidRPr="00C63958" w:rsidRDefault="00945698">
            <w:pPr>
              <w:spacing w:after="0" w:line="259" w:lineRule="auto"/>
              <w:ind w:left="0" w:right="94" w:firstLine="0"/>
              <w:jc w:val="center"/>
              <w:rPr>
                <w:lang w:val="en-GB"/>
                <w:rPrChange w:id="3236" w:author="Westerlund, Johan" w:date="2021-04-22T14:05:00Z">
                  <w:rPr/>
                </w:rPrChange>
              </w:rPr>
            </w:pPr>
            <w:r w:rsidRPr="00C63958">
              <w:rPr>
                <w:b/>
                <w:sz w:val="20"/>
                <w:lang w:val="en-GB"/>
                <w:rPrChange w:id="3237" w:author="Westerlund, Johan" w:date="2021-04-22T14:05:00Z">
                  <w:rPr>
                    <w:b/>
                    <w:sz w:val="20"/>
                  </w:rPr>
                </w:rPrChange>
              </w:rPr>
              <w:t xml:space="preserve">X </w:t>
            </w:r>
          </w:p>
        </w:tc>
        <w:tc>
          <w:tcPr>
            <w:tcW w:w="426" w:type="dxa"/>
            <w:tcBorders>
              <w:top w:val="single" w:sz="4" w:space="0" w:color="000000"/>
              <w:left w:val="single" w:sz="4" w:space="0" w:color="000000"/>
              <w:bottom w:val="single" w:sz="4" w:space="0" w:color="000000"/>
              <w:right w:val="single" w:sz="4" w:space="0" w:color="000000"/>
            </w:tcBorders>
          </w:tcPr>
          <w:p w14:paraId="00F45356" w14:textId="77777777" w:rsidR="00B21364" w:rsidRPr="00C63958" w:rsidRDefault="00945698">
            <w:pPr>
              <w:spacing w:after="0" w:line="259" w:lineRule="auto"/>
              <w:ind w:left="49" w:firstLine="0"/>
              <w:jc w:val="center"/>
              <w:rPr>
                <w:lang w:val="en-GB"/>
                <w:rPrChange w:id="3238" w:author="Westerlund, Johan" w:date="2021-04-22T14:05:00Z">
                  <w:rPr/>
                </w:rPrChange>
              </w:rPr>
            </w:pPr>
            <w:r w:rsidRPr="00C63958">
              <w:rPr>
                <w:b/>
                <w:sz w:val="20"/>
                <w:lang w:val="en-GB"/>
                <w:rPrChange w:id="3239" w:author="Westerlund, Johan" w:date="2021-04-22T14:05:00Z">
                  <w:rPr>
                    <w:b/>
                    <w:sz w:val="20"/>
                  </w:rPr>
                </w:rPrChange>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382DC536" w14:textId="77777777" w:rsidR="00B21364" w:rsidRPr="00C63958" w:rsidRDefault="00945698">
            <w:pPr>
              <w:spacing w:after="0" w:line="259" w:lineRule="auto"/>
              <w:ind w:left="0" w:right="93" w:firstLine="0"/>
              <w:jc w:val="center"/>
              <w:rPr>
                <w:lang w:val="en-GB"/>
                <w:rPrChange w:id="3240" w:author="Westerlund, Johan" w:date="2021-04-22T14:05:00Z">
                  <w:rPr/>
                </w:rPrChange>
              </w:rPr>
            </w:pPr>
            <w:r w:rsidRPr="00C63958">
              <w:rPr>
                <w:b/>
                <w:sz w:val="20"/>
                <w:lang w:val="en-GB"/>
                <w:rPrChange w:id="3241" w:author="Westerlund, Johan" w:date="2021-04-22T14:05:00Z">
                  <w:rPr>
                    <w:b/>
                    <w:sz w:val="20"/>
                  </w:rPr>
                </w:rPrChange>
              </w:rPr>
              <w:t xml:space="preserve">X </w:t>
            </w:r>
          </w:p>
        </w:tc>
        <w:tc>
          <w:tcPr>
            <w:tcW w:w="566" w:type="dxa"/>
            <w:tcBorders>
              <w:top w:val="single" w:sz="4" w:space="0" w:color="000000"/>
              <w:left w:val="single" w:sz="4" w:space="0" w:color="000000"/>
              <w:bottom w:val="single" w:sz="4" w:space="0" w:color="000000"/>
              <w:right w:val="single" w:sz="4" w:space="0" w:color="000000"/>
            </w:tcBorders>
          </w:tcPr>
          <w:p w14:paraId="4EF38095" w14:textId="77777777" w:rsidR="00B21364" w:rsidRPr="00C63958" w:rsidRDefault="00945698">
            <w:pPr>
              <w:spacing w:after="0" w:line="259" w:lineRule="auto"/>
              <w:ind w:left="0" w:right="82" w:firstLine="0"/>
              <w:jc w:val="center"/>
              <w:rPr>
                <w:lang w:val="en-GB"/>
                <w:rPrChange w:id="3242" w:author="Westerlund, Johan" w:date="2021-04-22T14:05:00Z">
                  <w:rPr/>
                </w:rPrChange>
              </w:rPr>
            </w:pPr>
            <w:r w:rsidRPr="00C63958">
              <w:rPr>
                <w:b/>
                <w:sz w:val="20"/>
                <w:lang w:val="en-GB"/>
                <w:rPrChange w:id="3243" w:author="Westerlund, Johan" w:date="2021-04-22T14:05:00Z">
                  <w:rPr>
                    <w:b/>
                    <w:sz w:val="20"/>
                  </w:rPr>
                </w:rPrChange>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6E98C2DF" w14:textId="77777777" w:rsidR="00B21364" w:rsidRPr="00C63958" w:rsidRDefault="00945698">
            <w:pPr>
              <w:spacing w:after="0" w:line="259" w:lineRule="auto"/>
              <w:ind w:left="0" w:right="68" w:firstLine="0"/>
              <w:jc w:val="center"/>
              <w:rPr>
                <w:lang w:val="en-GB"/>
                <w:rPrChange w:id="3244" w:author="Westerlund, Johan" w:date="2021-04-22T14:05:00Z">
                  <w:rPr/>
                </w:rPrChange>
              </w:rPr>
            </w:pPr>
            <w:r w:rsidRPr="00C63958">
              <w:rPr>
                <w:b/>
                <w:sz w:val="20"/>
                <w:lang w:val="en-GB"/>
                <w:rPrChange w:id="3245" w:author="Westerlund, Johan" w:date="2021-04-22T14:05:00Z">
                  <w:rPr>
                    <w:b/>
                    <w:sz w:val="20"/>
                  </w:rPr>
                </w:rPrChange>
              </w:rPr>
              <w:t xml:space="preserve">O </w:t>
            </w:r>
          </w:p>
        </w:tc>
        <w:tc>
          <w:tcPr>
            <w:tcW w:w="4958" w:type="dxa"/>
            <w:tcBorders>
              <w:top w:val="single" w:sz="4" w:space="0" w:color="000000"/>
              <w:left w:val="single" w:sz="4" w:space="0" w:color="000000"/>
              <w:bottom w:val="single" w:sz="4" w:space="0" w:color="000000"/>
              <w:right w:val="single" w:sz="4" w:space="0" w:color="000000"/>
            </w:tcBorders>
          </w:tcPr>
          <w:p w14:paraId="7578D0AE" w14:textId="77777777" w:rsidR="00B21364" w:rsidRPr="00C63958" w:rsidRDefault="00945698">
            <w:pPr>
              <w:spacing w:after="0" w:line="259" w:lineRule="auto"/>
              <w:ind w:left="0" w:right="3" w:firstLine="0"/>
              <w:jc w:val="center"/>
              <w:rPr>
                <w:lang w:val="en-GB"/>
                <w:rPrChange w:id="3246" w:author="Westerlund, Johan" w:date="2021-04-22T14:05:00Z">
                  <w:rPr/>
                </w:rPrChange>
              </w:rPr>
            </w:pPr>
            <w:r w:rsidRPr="00C63958">
              <w:rPr>
                <w:b/>
                <w:color w:val="3F7DC9"/>
                <w:sz w:val="20"/>
                <w:lang w:val="en-GB"/>
                <w:rPrChange w:id="3247" w:author="Westerlund, Johan" w:date="2021-04-22T14:05:00Z">
                  <w:rPr>
                    <w:b/>
                    <w:color w:val="3F7DC9"/>
                    <w:sz w:val="20"/>
                  </w:rPr>
                </w:rPrChange>
              </w:rPr>
              <w:t xml:space="preserve">SERVICE OPERATION </w:t>
            </w:r>
          </w:p>
        </w:tc>
        <w:tc>
          <w:tcPr>
            <w:tcW w:w="851" w:type="dxa"/>
            <w:tcBorders>
              <w:top w:val="single" w:sz="4" w:space="0" w:color="000000"/>
              <w:left w:val="single" w:sz="4" w:space="0" w:color="000000"/>
              <w:bottom w:val="single" w:sz="4" w:space="0" w:color="000000"/>
              <w:right w:val="single" w:sz="4" w:space="0" w:color="000000"/>
            </w:tcBorders>
          </w:tcPr>
          <w:p w14:paraId="36EAA42A" w14:textId="77777777" w:rsidR="00B21364" w:rsidRPr="00C63958" w:rsidRDefault="00945698">
            <w:pPr>
              <w:spacing w:after="0" w:line="259" w:lineRule="auto"/>
              <w:ind w:left="184" w:firstLine="0"/>
              <w:rPr>
                <w:lang w:val="en-GB"/>
                <w:rPrChange w:id="3248" w:author="Westerlund, Johan" w:date="2021-04-22T14:05:00Z">
                  <w:rPr/>
                </w:rPrChange>
              </w:rPr>
            </w:pPr>
            <w:r w:rsidRPr="00C63958">
              <w:rPr>
                <w:b/>
                <w:sz w:val="20"/>
                <w:lang w:val="en-GB"/>
                <w:rPrChange w:id="3249" w:author="Westerlund, Johan" w:date="2021-04-22T14:05:00Z">
                  <w:rPr>
                    <w:b/>
                    <w:sz w:val="20"/>
                  </w:rPr>
                </w:rPrChange>
              </w:rPr>
              <w:t xml:space="preserve">X </w:t>
            </w:r>
          </w:p>
        </w:tc>
        <w:tc>
          <w:tcPr>
            <w:tcW w:w="851" w:type="dxa"/>
            <w:tcBorders>
              <w:top w:val="single" w:sz="4" w:space="0" w:color="000000"/>
              <w:left w:val="single" w:sz="4" w:space="0" w:color="000000"/>
              <w:bottom w:val="single" w:sz="4" w:space="0" w:color="000000"/>
              <w:right w:val="single" w:sz="4" w:space="0" w:color="000000"/>
            </w:tcBorders>
          </w:tcPr>
          <w:p w14:paraId="62A8A9F6" w14:textId="77777777" w:rsidR="00B21364" w:rsidRPr="00C63958" w:rsidRDefault="00945698">
            <w:pPr>
              <w:spacing w:after="0" w:line="259" w:lineRule="auto"/>
              <w:ind w:left="182" w:firstLine="0"/>
              <w:rPr>
                <w:lang w:val="en-GB"/>
                <w:rPrChange w:id="3250" w:author="Westerlund, Johan" w:date="2021-04-22T14:05:00Z">
                  <w:rPr/>
                </w:rPrChange>
              </w:rPr>
            </w:pPr>
            <w:r w:rsidRPr="00C63958">
              <w:rPr>
                <w:b/>
                <w:sz w:val="20"/>
                <w:lang w:val="en-GB"/>
                <w:rPrChange w:id="3251" w:author="Westerlund, Johan" w:date="2021-04-22T14:05:00Z">
                  <w:rPr>
                    <w:b/>
                    <w:sz w:val="20"/>
                  </w:rPr>
                </w:rPrChange>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7B8D1FE0" w14:textId="77777777" w:rsidR="00B21364" w:rsidRPr="00C63958" w:rsidRDefault="00945698">
            <w:pPr>
              <w:spacing w:after="0" w:line="259" w:lineRule="auto"/>
              <w:ind w:left="0" w:right="92" w:firstLine="0"/>
              <w:jc w:val="center"/>
              <w:rPr>
                <w:lang w:val="en-GB"/>
                <w:rPrChange w:id="3252" w:author="Westerlund, Johan" w:date="2021-04-22T14:05:00Z">
                  <w:rPr/>
                </w:rPrChange>
              </w:rPr>
            </w:pPr>
            <w:r w:rsidRPr="00C63958">
              <w:rPr>
                <w:b/>
                <w:sz w:val="20"/>
                <w:lang w:val="en-GB"/>
                <w:rPrChange w:id="3253" w:author="Westerlund, Johan" w:date="2021-04-22T14:05:00Z">
                  <w:rPr>
                    <w:b/>
                    <w:sz w:val="20"/>
                  </w:rPr>
                </w:rPrChange>
              </w:rPr>
              <w:t xml:space="preserve">X </w:t>
            </w:r>
          </w:p>
        </w:tc>
        <w:tc>
          <w:tcPr>
            <w:tcW w:w="425" w:type="dxa"/>
            <w:tcBorders>
              <w:top w:val="single" w:sz="4" w:space="0" w:color="000000"/>
              <w:left w:val="single" w:sz="4" w:space="0" w:color="000000"/>
              <w:bottom w:val="single" w:sz="4" w:space="0" w:color="000000"/>
              <w:right w:val="single" w:sz="4" w:space="0" w:color="000000"/>
            </w:tcBorders>
          </w:tcPr>
          <w:p w14:paraId="700CC896" w14:textId="77777777" w:rsidR="00B21364" w:rsidRPr="00C63958" w:rsidRDefault="00945698">
            <w:pPr>
              <w:spacing w:after="0" w:line="259" w:lineRule="auto"/>
              <w:ind w:left="51" w:firstLine="0"/>
              <w:jc w:val="center"/>
              <w:rPr>
                <w:lang w:val="en-GB"/>
                <w:rPrChange w:id="3254" w:author="Westerlund, Johan" w:date="2021-04-22T14:05:00Z">
                  <w:rPr/>
                </w:rPrChange>
              </w:rPr>
            </w:pPr>
            <w:r w:rsidRPr="00C63958">
              <w:rPr>
                <w:b/>
                <w:sz w:val="20"/>
                <w:lang w:val="en-GB"/>
                <w:rPrChange w:id="3255" w:author="Westerlund, Johan" w:date="2021-04-22T14:05:00Z">
                  <w:rPr>
                    <w:b/>
                    <w:sz w:val="20"/>
                  </w:rPr>
                </w:rPrChange>
              </w:rPr>
              <w:t xml:space="preserve">X </w:t>
            </w:r>
          </w:p>
        </w:tc>
        <w:tc>
          <w:tcPr>
            <w:tcW w:w="425" w:type="dxa"/>
            <w:tcBorders>
              <w:top w:val="single" w:sz="4" w:space="0" w:color="000000"/>
              <w:left w:val="single" w:sz="4" w:space="0" w:color="000000"/>
              <w:bottom w:val="single" w:sz="4" w:space="0" w:color="000000"/>
              <w:right w:val="single" w:sz="4" w:space="0" w:color="000000"/>
            </w:tcBorders>
          </w:tcPr>
          <w:p w14:paraId="35781835" w14:textId="77777777" w:rsidR="00B21364" w:rsidRPr="00C63958" w:rsidRDefault="00945698">
            <w:pPr>
              <w:spacing w:after="0" w:line="259" w:lineRule="auto"/>
              <w:ind w:left="51" w:firstLine="0"/>
              <w:jc w:val="center"/>
              <w:rPr>
                <w:lang w:val="en-GB"/>
                <w:rPrChange w:id="3256" w:author="Westerlund, Johan" w:date="2021-04-22T14:05:00Z">
                  <w:rPr/>
                </w:rPrChange>
              </w:rPr>
            </w:pPr>
            <w:r w:rsidRPr="00C63958">
              <w:rPr>
                <w:b/>
                <w:sz w:val="20"/>
                <w:lang w:val="en-GB"/>
                <w:rPrChange w:id="3257" w:author="Westerlund, Johan" w:date="2021-04-22T14:05:00Z">
                  <w:rPr>
                    <w:b/>
                    <w:sz w:val="20"/>
                  </w:rPr>
                </w:rPrChange>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5B456A84" w14:textId="77777777" w:rsidR="00B21364" w:rsidRPr="00C63958" w:rsidRDefault="00945698">
            <w:pPr>
              <w:spacing w:after="0" w:line="259" w:lineRule="auto"/>
              <w:ind w:left="0" w:right="92" w:firstLine="0"/>
              <w:jc w:val="center"/>
              <w:rPr>
                <w:lang w:val="en-GB"/>
                <w:rPrChange w:id="3258" w:author="Westerlund, Johan" w:date="2021-04-22T14:05:00Z">
                  <w:rPr/>
                </w:rPrChange>
              </w:rPr>
            </w:pPr>
            <w:r w:rsidRPr="00C63958">
              <w:rPr>
                <w:b/>
                <w:sz w:val="20"/>
                <w:lang w:val="en-GB"/>
                <w:rPrChange w:id="3259" w:author="Westerlund, Johan" w:date="2021-04-22T14:05:00Z">
                  <w:rPr>
                    <w:b/>
                    <w:sz w:val="20"/>
                  </w:rPr>
                </w:rPrChange>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11142BD0" w14:textId="77777777" w:rsidR="00B21364" w:rsidRPr="00C63958" w:rsidRDefault="00945698">
            <w:pPr>
              <w:spacing w:after="0" w:line="259" w:lineRule="auto"/>
              <w:ind w:left="0" w:right="95" w:firstLine="0"/>
              <w:jc w:val="center"/>
              <w:rPr>
                <w:lang w:val="en-GB"/>
                <w:rPrChange w:id="3260" w:author="Westerlund, Johan" w:date="2021-04-22T14:05:00Z">
                  <w:rPr/>
                </w:rPrChange>
              </w:rPr>
            </w:pPr>
            <w:r w:rsidRPr="00C63958">
              <w:rPr>
                <w:b/>
                <w:sz w:val="20"/>
                <w:lang w:val="en-GB"/>
                <w:rPrChange w:id="3261" w:author="Westerlund, Johan" w:date="2021-04-22T14:05:00Z">
                  <w:rPr>
                    <w:b/>
                    <w:sz w:val="20"/>
                  </w:rPr>
                </w:rPrChange>
              </w:rPr>
              <w:t xml:space="preserve">X </w:t>
            </w:r>
          </w:p>
        </w:tc>
        <w:tc>
          <w:tcPr>
            <w:tcW w:w="991" w:type="dxa"/>
            <w:tcBorders>
              <w:top w:val="single" w:sz="4" w:space="0" w:color="000000"/>
              <w:left w:val="single" w:sz="4" w:space="0" w:color="000000"/>
              <w:bottom w:val="single" w:sz="4" w:space="0" w:color="000000"/>
              <w:right w:val="single" w:sz="4" w:space="0" w:color="000000"/>
            </w:tcBorders>
          </w:tcPr>
          <w:p w14:paraId="4DE18694" w14:textId="77777777" w:rsidR="00B21364" w:rsidRPr="00C63958" w:rsidRDefault="00945698">
            <w:pPr>
              <w:spacing w:after="0" w:line="259" w:lineRule="auto"/>
              <w:ind w:left="181" w:firstLine="0"/>
              <w:rPr>
                <w:lang w:val="en-GB"/>
                <w:rPrChange w:id="3262" w:author="Westerlund, Johan" w:date="2021-04-22T14:05:00Z">
                  <w:rPr/>
                </w:rPrChange>
              </w:rPr>
            </w:pPr>
            <w:r w:rsidRPr="00C63958">
              <w:rPr>
                <w:b/>
                <w:sz w:val="20"/>
                <w:lang w:val="en-GB"/>
                <w:rPrChange w:id="3263" w:author="Westerlund, Johan" w:date="2021-04-22T14:05:00Z">
                  <w:rPr>
                    <w:b/>
                    <w:sz w:val="20"/>
                  </w:rPr>
                </w:rPrChange>
              </w:rPr>
              <w:t xml:space="preserve">X </w:t>
            </w:r>
          </w:p>
        </w:tc>
      </w:tr>
      <w:tr w:rsidR="00B21364" w:rsidRPr="00C63958" w14:paraId="590ABD93" w14:textId="77777777">
        <w:trPr>
          <w:trHeight w:val="619"/>
        </w:trPr>
        <w:tc>
          <w:tcPr>
            <w:tcW w:w="776" w:type="dxa"/>
            <w:tcBorders>
              <w:top w:val="single" w:sz="4" w:space="0" w:color="000000"/>
              <w:left w:val="single" w:sz="4" w:space="0" w:color="000000"/>
              <w:bottom w:val="single" w:sz="4" w:space="0" w:color="000000"/>
              <w:right w:val="single" w:sz="4" w:space="0" w:color="000000"/>
            </w:tcBorders>
            <w:vAlign w:val="center"/>
          </w:tcPr>
          <w:p w14:paraId="4CBF0C43" w14:textId="77777777" w:rsidR="00B21364" w:rsidRPr="00C63958" w:rsidRDefault="00945698">
            <w:pPr>
              <w:spacing w:after="0" w:line="259" w:lineRule="auto"/>
              <w:ind w:left="181" w:firstLine="0"/>
              <w:rPr>
                <w:lang w:val="en-GB"/>
                <w:rPrChange w:id="3264" w:author="Westerlund, Johan" w:date="2021-04-22T14:05:00Z">
                  <w:rPr/>
                </w:rPrChange>
              </w:rPr>
            </w:pPr>
            <w:r w:rsidRPr="00C63958">
              <w:rPr>
                <w:b/>
                <w:sz w:val="20"/>
                <w:lang w:val="en-GB"/>
                <w:rPrChange w:id="3265" w:author="Westerlund, Johan" w:date="2021-04-22T14:05:00Z">
                  <w:rPr>
                    <w:b/>
                    <w:sz w:val="20"/>
                  </w:rPr>
                </w:rPrChange>
              </w:rPr>
              <w:t xml:space="preserve">O </w:t>
            </w:r>
          </w:p>
        </w:tc>
        <w:tc>
          <w:tcPr>
            <w:tcW w:w="427" w:type="dxa"/>
            <w:tcBorders>
              <w:top w:val="single" w:sz="4" w:space="0" w:color="000000"/>
              <w:left w:val="single" w:sz="4" w:space="0" w:color="000000"/>
              <w:bottom w:val="single" w:sz="4" w:space="0" w:color="000000"/>
              <w:right w:val="single" w:sz="4" w:space="0" w:color="000000"/>
            </w:tcBorders>
          </w:tcPr>
          <w:p w14:paraId="584638E9" w14:textId="77777777" w:rsidR="00B21364" w:rsidRPr="00C63958" w:rsidRDefault="00945698">
            <w:pPr>
              <w:spacing w:after="0" w:line="259" w:lineRule="auto"/>
              <w:ind w:left="1" w:firstLine="0"/>
              <w:jc w:val="center"/>
              <w:rPr>
                <w:lang w:val="en-GB"/>
                <w:rPrChange w:id="3266" w:author="Westerlund, Johan" w:date="2021-04-22T14:05:00Z">
                  <w:rPr/>
                </w:rPrChange>
              </w:rPr>
            </w:pPr>
            <w:r w:rsidRPr="00C63958">
              <w:rPr>
                <w:b/>
                <w:sz w:val="20"/>
                <w:lang w:val="en-GB"/>
                <w:rPrChange w:id="3267" w:author="Westerlund, Johan" w:date="2021-04-22T14:05:00Z">
                  <w:rPr>
                    <w:b/>
                    <w:sz w:val="20"/>
                  </w:rPr>
                </w:rPrChange>
              </w:rPr>
              <w:t>‐</w:t>
            </w:r>
          </w:p>
          <w:p w14:paraId="190222EE" w14:textId="77777777" w:rsidR="00B21364" w:rsidRPr="00C63958" w:rsidRDefault="00945698">
            <w:pPr>
              <w:spacing w:after="0" w:line="259" w:lineRule="auto"/>
              <w:ind w:left="1" w:firstLine="0"/>
              <w:jc w:val="center"/>
              <w:rPr>
                <w:lang w:val="en-GB"/>
                <w:rPrChange w:id="3268" w:author="Westerlund, Johan" w:date="2021-04-22T14:05:00Z">
                  <w:rPr/>
                </w:rPrChange>
              </w:rPr>
            </w:pPr>
            <w:r w:rsidRPr="00C63958">
              <w:rPr>
                <w:b/>
                <w:sz w:val="20"/>
                <w:lang w:val="en-GB"/>
                <w:rPrChange w:id="3269" w:author="Westerlund, Johan" w:date="2021-04-22T14:05:00Z">
                  <w:rPr>
                    <w:b/>
                    <w:sz w:val="20"/>
                  </w:rPr>
                </w:rPrChange>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14:paraId="0202C79A" w14:textId="77777777" w:rsidR="00B21364" w:rsidRPr="00C63958" w:rsidRDefault="00945698">
            <w:pPr>
              <w:spacing w:after="0" w:line="259" w:lineRule="auto"/>
              <w:ind w:left="0" w:right="82" w:firstLine="0"/>
              <w:jc w:val="center"/>
              <w:rPr>
                <w:lang w:val="en-GB"/>
                <w:rPrChange w:id="3270" w:author="Westerlund, Johan" w:date="2021-04-22T14:05:00Z">
                  <w:rPr/>
                </w:rPrChange>
              </w:rPr>
            </w:pPr>
            <w:r w:rsidRPr="00C63958">
              <w:rPr>
                <w:b/>
                <w:sz w:val="20"/>
                <w:lang w:val="en-GB"/>
                <w:rPrChange w:id="3271" w:author="Westerlund, Johan" w:date="2021-04-22T14:05:00Z">
                  <w:rPr>
                    <w:b/>
                    <w:sz w:val="20"/>
                  </w:rPr>
                </w:rPrChange>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3FB008D5" w14:textId="77777777" w:rsidR="00B21364" w:rsidRPr="00C63958" w:rsidRDefault="00945698">
            <w:pPr>
              <w:spacing w:after="0" w:line="259" w:lineRule="auto"/>
              <w:ind w:left="0" w:firstLine="0"/>
              <w:jc w:val="center"/>
              <w:rPr>
                <w:lang w:val="en-GB"/>
                <w:rPrChange w:id="3272" w:author="Westerlund, Johan" w:date="2021-04-22T14:05:00Z">
                  <w:rPr/>
                </w:rPrChange>
              </w:rPr>
            </w:pPr>
            <w:r w:rsidRPr="00C63958">
              <w:rPr>
                <w:b/>
                <w:sz w:val="20"/>
                <w:lang w:val="en-GB"/>
                <w:rPrChange w:id="3273" w:author="Westerlund, Johan" w:date="2021-04-22T14:05:00Z">
                  <w:rPr>
                    <w:b/>
                    <w:sz w:val="20"/>
                  </w:rPr>
                </w:rPrChange>
              </w:rPr>
              <w:t>‐</w:t>
            </w:r>
          </w:p>
          <w:p w14:paraId="5F4F9B76" w14:textId="77777777" w:rsidR="00B21364" w:rsidRPr="00C63958" w:rsidRDefault="00945698">
            <w:pPr>
              <w:spacing w:after="0" w:line="259" w:lineRule="auto"/>
              <w:ind w:left="0" w:firstLine="0"/>
              <w:jc w:val="center"/>
              <w:rPr>
                <w:lang w:val="en-GB"/>
                <w:rPrChange w:id="3274" w:author="Westerlund, Johan" w:date="2021-04-22T14:05:00Z">
                  <w:rPr/>
                </w:rPrChange>
              </w:rPr>
            </w:pPr>
            <w:r w:rsidRPr="00C63958">
              <w:rPr>
                <w:b/>
                <w:sz w:val="20"/>
                <w:lang w:val="en-GB"/>
                <w:rPrChange w:id="3275" w:author="Westerlund, Johan" w:date="2021-04-22T14:05:00Z">
                  <w:rPr>
                    <w:b/>
                    <w:sz w:val="20"/>
                  </w:rPr>
                </w:rPrChange>
              </w:rPr>
              <w:t xml:space="preserve">‐ </w:t>
            </w:r>
          </w:p>
        </w:tc>
        <w:tc>
          <w:tcPr>
            <w:tcW w:w="568" w:type="dxa"/>
            <w:tcBorders>
              <w:top w:val="single" w:sz="4" w:space="0" w:color="000000"/>
              <w:left w:val="single" w:sz="4" w:space="0" w:color="000000"/>
              <w:bottom w:val="single" w:sz="4" w:space="0" w:color="000000"/>
              <w:right w:val="single" w:sz="4" w:space="0" w:color="000000"/>
            </w:tcBorders>
            <w:vAlign w:val="center"/>
          </w:tcPr>
          <w:p w14:paraId="0C0BE4AC" w14:textId="77777777" w:rsidR="00B21364" w:rsidRPr="00C63958" w:rsidRDefault="00945698">
            <w:pPr>
              <w:spacing w:after="0" w:line="259" w:lineRule="auto"/>
              <w:ind w:left="0" w:right="92" w:firstLine="0"/>
              <w:jc w:val="center"/>
              <w:rPr>
                <w:lang w:val="en-GB"/>
                <w:rPrChange w:id="3276" w:author="Westerlund, Johan" w:date="2021-04-22T14:05:00Z">
                  <w:rPr/>
                </w:rPrChange>
              </w:rPr>
            </w:pPr>
            <w:r w:rsidRPr="00C63958">
              <w:rPr>
                <w:b/>
                <w:sz w:val="20"/>
                <w:lang w:val="en-GB"/>
                <w:rPrChange w:id="3277" w:author="Westerlund, Johan" w:date="2021-04-22T14:05:00Z">
                  <w:rPr>
                    <w:b/>
                    <w:sz w:val="20"/>
                  </w:rPr>
                </w:rPrChange>
              </w:rPr>
              <w:t xml:space="preserve">X </w:t>
            </w:r>
          </w:p>
        </w:tc>
        <w:tc>
          <w:tcPr>
            <w:tcW w:w="566" w:type="dxa"/>
            <w:tcBorders>
              <w:top w:val="single" w:sz="4" w:space="0" w:color="000000"/>
              <w:left w:val="single" w:sz="4" w:space="0" w:color="000000"/>
              <w:bottom w:val="single" w:sz="4" w:space="0" w:color="000000"/>
              <w:right w:val="single" w:sz="4" w:space="0" w:color="000000"/>
            </w:tcBorders>
            <w:vAlign w:val="center"/>
          </w:tcPr>
          <w:p w14:paraId="3F50560E" w14:textId="77777777" w:rsidR="00B21364" w:rsidRPr="00C63958" w:rsidRDefault="00945698">
            <w:pPr>
              <w:spacing w:after="0" w:line="259" w:lineRule="auto"/>
              <w:ind w:left="0" w:right="82" w:firstLine="0"/>
              <w:jc w:val="center"/>
              <w:rPr>
                <w:lang w:val="en-GB"/>
                <w:rPrChange w:id="3278" w:author="Westerlund, Johan" w:date="2021-04-22T14:05:00Z">
                  <w:rPr/>
                </w:rPrChange>
              </w:rPr>
            </w:pPr>
            <w:r w:rsidRPr="00C63958">
              <w:rPr>
                <w:b/>
                <w:sz w:val="20"/>
                <w:lang w:val="en-GB"/>
                <w:rPrChange w:id="3279" w:author="Westerlund, Johan" w:date="2021-04-22T14:05:00Z">
                  <w:rPr>
                    <w:b/>
                    <w:sz w:val="20"/>
                  </w:rPr>
                </w:rPrChange>
              </w:rPr>
              <w:t xml:space="preserve">‐‐ </w:t>
            </w:r>
          </w:p>
        </w:tc>
        <w:tc>
          <w:tcPr>
            <w:tcW w:w="568" w:type="dxa"/>
            <w:tcBorders>
              <w:top w:val="single" w:sz="4" w:space="0" w:color="000000"/>
              <w:left w:val="single" w:sz="4" w:space="0" w:color="000000"/>
              <w:bottom w:val="single" w:sz="4" w:space="0" w:color="000000"/>
              <w:right w:val="single" w:sz="4" w:space="0" w:color="000000"/>
            </w:tcBorders>
            <w:vAlign w:val="center"/>
          </w:tcPr>
          <w:p w14:paraId="08021A13" w14:textId="77777777" w:rsidR="00B21364" w:rsidRPr="00C63958" w:rsidRDefault="00945698">
            <w:pPr>
              <w:spacing w:after="0" w:line="259" w:lineRule="auto"/>
              <w:ind w:left="0" w:right="81" w:firstLine="0"/>
              <w:jc w:val="center"/>
              <w:rPr>
                <w:lang w:val="en-GB"/>
                <w:rPrChange w:id="3280" w:author="Westerlund, Johan" w:date="2021-04-22T14:05:00Z">
                  <w:rPr/>
                </w:rPrChange>
              </w:rPr>
            </w:pPr>
            <w:r w:rsidRPr="00C63958">
              <w:rPr>
                <w:b/>
                <w:sz w:val="20"/>
                <w:lang w:val="en-GB"/>
                <w:rPrChange w:id="3281" w:author="Westerlund, Johan" w:date="2021-04-22T14:05:00Z">
                  <w:rPr>
                    <w:b/>
                    <w:sz w:val="20"/>
                  </w:rPr>
                </w:rPrChange>
              </w:rPr>
              <w:t xml:space="preserve">‐‐ </w:t>
            </w:r>
          </w:p>
        </w:tc>
        <w:tc>
          <w:tcPr>
            <w:tcW w:w="4958" w:type="dxa"/>
            <w:tcBorders>
              <w:top w:val="single" w:sz="4" w:space="0" w:color="000000"/>
              <w:left w:val="single" w:sz="4" w:space="0" w:color="000000"/>
              <w:bottom w:val="single" w:sz="4" w:space="0" w:color="000000"/>
              <w:right w:val="single" w:sz="4" w:space="0" w:color="000000"/>
            </w:tcBorders>
            <w:vAlign w:val="center"/>
          </w:tcPr>
          <w:p w14:paraId="53AF0D37" w14:textId="77777777" w:rsidR="00B21364" w:rsidRPr="00C63958" w:rsidRDefault="00945698">
            <w:pPr>
              <w:spacing w:after="0" w:line="259" w:lineRule="auto"/>
              <w:ind w:left="0" w:right="3" w:firstLine="0"/>
              <w:jc w:val="center"/>
              <w:rPr>
                <w:lang w:val="en-GB"/>
                <w:rPrChange w:id="3282" w:author="Westerlund, Johan" w:date="2021-04-22T14:05:00Z">
                  <w:rPr/>
                </w:rPrChange>
              </w:rPr>
            </w:pPr>
            <w:r w:rsidRPr="00C63958">
              <w:rPr>
                <w:b/>
                <w:color w:val="3F7DC9"/>
                <w:sz w:val="20"/>
                <w:lang w:val="en-GB"/>
                <w:rPrChange w:id="3283" w:author="Westerlund, Johan" w:date="2021-04-22T14:05:00Z">
                  <w:rPr>
                    <w:b/>
                    <w:color w:val="3F7DC9"/>
                    <w:sz w:val="20"/>
                  </w:rPr>
                </w:rPrChange>
              </w:rPr>
              <w:t xml:space="preserve">INSPECTION AND MONITORING </w:t>
            </w:r>
          </w:p>
        </w:tc>
        <w:tc>
          <w:tcPr>
            <w:tcW w:w="851" w:type="dxa"/>
            <w:tcBorders>
              <w:top w:val="single" w:sz="4" w:space="0" w:color="000000"/>
              <w:left w:val="single" w:sz="4" w:space="0" w:color="000000"/>
              <w:bottom w:val="single" w:sz="4" w:space="0" w:color="000000"/>
              <w:right w:val="single" w:sz="4" w:space="0" w:color="000000"/>
            </w:tcBorders>
            <w:vAlign w:val="center"/>
          </w:tcPr>
          <w:p w14:paraId="7D9AC74D" w14:textId="77777777" w:rsidR="00B21364" w:rsidRPr="00C63958" w:rsidRDefault="00945698">
            <w:pPr>
              <w:spacing w:after="0" w:line="259" w:lineRule="auto"/>
              <w:ind w:left="184" w:firstLine="0"/>
              <w:rPr>
                <w:lang w:val="en-GB"/>
                <w:rPrChange w:id="3284" w:author="Westerlund, Johan" w:date="2021-04-22T14:05:00Z">
                  <w:rPr/>
                </w:rPrChange>
              </w:rPr>
            </w:pPr>
            <w:r w:rsidRPr="00C63958">
              <w:rPr>
                <w:b/>
                <w:sz w:val="20"/>
                <w:lang w:val="en-GB"/>
                <w:rPrChange w:id="3285" w:author="Westerlund, Johan" w:date="2021-04-22T14:05:00Z">
                  <w:rPr>
                    <w:b/>
                    <w:sz w:val="20"/>
                  </w:rPr>
                </w:rPrChange>
              </w:rPr>
              <w:t xml:space="preserve">O </w:t>
            </w:r>
          </w:p>
        </w:tc>
        <w:tc>
          <w:tcPr>
            <w:tcW w:w="851" w:type="dxa"/>
            <w:tcBorders>
              <w:top w:val="single" w:sz="4" w:space="0" w:color="000000"/>
              <w:left w:val="single" w:sz="4" w:space="0" w:color="000000"/>
              <w:bottom w:val="single" w:sz="4" w:space="0" w:color="000000"/>
              <w:right w:val="single" w:sz="4" w:space="0" w:color="000000"/>
            </w:tcBorders>
            <w:vAlign w:val="center"/>
          </w:tcPr>
          <w:p w14:paraId="35DCCA63" w14:textId="77777777" w:rsidR="00B21364" w:rsidRPr="00C63958" w:rsidRDefault="00945698">
            <w:pPr>
              <w:spacing w:after="0" w:line="259" w:lineRule="auto"/>
              <w:ind w:left="182" w:firstLine="0"/>
              <w:rPr>
                <w:lang w:val="en-GB"/>
                <w:rPrChange w:id="3286" w:author="Westerlund, Johan" w:date="2021-04-22T14:05:00Z">
                  <w:rPr/>
                </w:rPrChange>
              </w:rPr>
            </w:pPr>
            <w:r w:rsidRPr="00C63958">
              <w:rPr>
                <w:b/>
                <w:sz w:val="20"/>
                <w:lang w:val="en-GB"/>
                <w:rPrChange w:id="3287" w:author="Westerlund, Johan" w:date="2021-04-22T14:05:00Z">
                  <w:rPr>
                    <w:b/>
                    <w:sz w:val="20"/>
                  </w:rPr>
                </w:rPrChange>
              </w:rPr>
              <w:t xml:space="preserve">O </w:t>
            </w:r>
          </w:p>
        </w:tc>
        <w:tc>
          <w:tcPr>
            <w:tcW w:w="568" w:type="dxa"/>
            <w:tcBorders>
              <w:top w:val="single" w:sz="4" w:space="0" w:color="000000"/>
              <w:left w:val="single" w:sz="4" w:space="0" w:color="000000"/>
              <w:bottom w:val="single" w:sz="4" w:space="0" w:color="000000"/>
              <w:right w:val="single" w:sz="4" w:space="0" w:color="000000"/>
            </w:tcBorders>
            <w:vAlign w:val="center"/>
          </w:tcPr>
          <w:p w14:paraId="724D03B7" w14:textId="77777777" w:rsidR="00B21364" w:rsidRPr="00C63958" w:rsidRDefault="00945698">
            <w:pPr>
              <w:spacing w:after="0" w:line="259" w:lineRule="auto"/>
              <w:ind w:left="0" w:right="93" w:firstLine="0"/>
              <w:jc w:val="center"/>
              <w:rPr>
                <w:lang w:val="en-GB"/>
                <w:rPrChange w:id="3288" w:author="Westerlund, Johan" w:date="2021-04-22T14:05:00Z">
                  <w:rPr/>
                </w:rPrChange>
              </w:rPr>
            </w:pPr>
            <w:r w:rsidRPr="00C63958">
              <w:rPr>
                <w:b/>
                <w:sz w:val="20"/>
                <w:lang w:val="en-GB"/>
                <w:rPrChange w:id="3289" w:author="Westerlund, Johan" w:date="2021-04-22T14:05:00Z">
                  <w:rPr>
                    <w:b/>
                    <w:sz w:val="20"/>
                  </w:rPr>
                </w:rPrChange>
              </w:rPr>
              <w:t xml:space="preserve">X </w:t>
            </w:r>
          </w:p>
        </w:tc>
        <w:tc>
          <w:tcPr>
            <w:tcW w:w="425" w:type="dxa"/>
            <w:tcBorders>
              <w:top w:val="single" w:sz="4" w:space="0" w:color="000000"/>
              <w:left w:val="single" w:sz="4" w:space="0" w:color="000000"/>
              <w:bottom w:val="single" w:sz="4" w:space="0" w:color="000000"/>
              <w:right w:val="single" w:sz="4" w:space="0" w:color="000000"/>
            </w:tcBorders>
          </w:tcPr>
          <w:p w14:paraId="0F9475D3" w14:textId="77777777" w:rsidR="00B21364" w:rsidRPr="00C63958" w:rsidRDefault="00945698">
            <w:pPr>
              <w:spacing w:after="0" w:line="259" w:lineRule="auto"/>
              <w:ind w:left="1" w:firstLine="0"/>
              <w:jc w:val="center"/>
              <w:rPr>
                <w:lang w:val="en-GB"/>
                <w:rPrChange w:id="3290" w:author="Westerlund, Johan" w:date="2021-04-22T14:05:00Z">
                  <w:rPr/>
                </w:rPrChange>
              </w:rPr>
            </w:pPr>
            <w:r w:rsidRPr="00C63958">
              <w:rPr>
                <w:b/>
                <w:sz w:val="20"/>
                <w:lang w:val="en-GB"/>
                <w:rPrChange w:id="3291" w:author="Westerlund, Johan" w:date="2021-04-22T14:05:00Z">
                  <w:rPr>
                    <w:b/>
                    <w:sz w:val="20"/>
                  </w:rPr>
                </w:rPrChange>
              </w:rPr>
              <w:t>‐</w:t>
            </w:r>
          </w:p>
          <w:p w14:paraId="4D78DA52" w14:textId="77777777" w:rsidR="00B21364" w:rsidRPr="00C63958" w:rsidRDefault="00945698">
            <w:pPr>
              <w:spacing w:after="0" w:line="259" w:lineRule="auto"/>
              <w:ind w:left="1" w:firstLine="0"/>
              <w:jc w:val="center"/>
              <w:rPr>
                <w:lang w:val="en-GB"/>
                <w:rPrChange w:id="3292" w:author="Westerlund, Johan" w:date="2021-04-22T14:05:00Z">
                  <w:rPr/>
                </w:rPrChange>
              </w:rPr>
            </w:pPr>
            <w:r w:rsidRPr="00C63958">
              <w:rPr>
                <w:b/>
                <w:sz w:val="20"/>
                <w:lang w:val="en-GB"/>
                <w:rPrChange w:id="3293" w:author="Westerlund, Johan" w:date="2021-04-22T14:05:00Z">
                  <w:rPr>
                    <w:b/>
                    <w:sz w:val="20"/>
                  </w:rPr>
                </w:rPrChange>
              </w:rPr>
              <w:t xml:space="preserve">‐ </w:t>
            </w:r>
          </w:p>
        </w:tc>
        <w:tc>
          <w:tcPr>
            <w:tcW w:w="425" w:type="dxa"/>
            <w:tcBorders>
              <w:top w:val="single" w:sz="4" w:space="0" w:color="000000"/>
              <w:left w:val="single" w:sz="4" w:space="0" w:color="000000"/>
              <w:bottom w:val="single" w:sz="4" w:space="0" w:color="000000"/>
              <w:right w:val="single" w:sz="4" w:space="0" w:color="000000"/>
            </w:tcBorders>
            <w:vAlign w:val="center"/>
          </w:tcPr>
          <w:p w14:paraId="305C5E3F" w14:textId="77777777" w:rsidR="00B21364" w:rsidRPr="00C63958" w:rsidRDefault="00945698">
            <w:pPr>
              <w:spacing w:after="0" w:line="259" w:lineRule="auto"/>
              <w:ind w:left="50" w:firstLine="0"/>
              <w:jc w:val="center"/>
              <w:rPr>
                <w:lang w:val="en-GB"/>
                <w:rPrChange w:id="3294" w:author="Westerlund, Johan" w:date="2021-04-22T14:05:00Z">
                  <w:rPr/>
                </w:rPrChange>
              </w:rPr>
            </w:pPr>
            <w:r w:rsidRPr="00C63958">
              <w:rPr>
                <w:b/>
                <w:sz w:val="20"/>
                <w:lang w:val="en-GB"/>
                <w:rPrChange w:id="3295" w:author="Westerlund, Johan" w:date="2021-04-22T14:05:00Z">
                  <w:rPr>
                    <w:b/>
                    <w:sz w:val="20"/>
                  </w:rPr>
                </w:rPrChange>
              </w:rPr>
              <w:t xml:space="preserve">X </w:t>
            </w:r>
          </w:p>
        </w:tc>
        <w:tc>
          <w:tcPr>
            <w:tcW w:w="568" w:type="dxa"/>
            <w:tcBorders>
              <w:top w:val="single" w:sz="4" w:space="0" w:color="000000"/>
              <w:left w:val="single" w:sz="4" w:space="0" w:color="000000"/>
              <w:bottom w:val="single" w:sz="4" w:space="0" w:color="000000"/>
              <w:right w:val="single" w:sz="4" w:space="0" w:color="000000"/>
            </w:tcBorders>
            <w:vAlign w:val="center"/>
          </w:tcPr>
          <w:p w14:paraId="62986449" w14:textId="77777777" w:rsidR="00B21364" w:rsidRPr="00C63958" w:rsidRDefault="00945698">
            <w:pPr>
              <w:spacing w:after="0" w:line="259" w:lineRule="auto"/>
              <w:ind w:left="0" w:right="92" w:firstLine="0"/>
              <w:jc w:val="center"/>
              <w:rPr>
                <w:lang w:val="en-GB"/>
                <w:rPrChange w:id="3296" w:author="Westerlund, Johan" w:date="2021-04-22T14:05:00Z">
                  <w:rPr/>
                </w:rPrChange>
              </w:rPr>
            </w:pPr>
            <w:r w:rsidRPr="00C63958">
              <w:rPr>
                <w:b/>
                <w:sz w:val="20"/>
                <w:lang w:val="en-GB"/>
                <w:rPrChange w:id="3297" w:author="Westerlund, Johan" w:date="2021-04-22T14:05:00Z">
                  <w:rPr>
                    <w:b/>
                    <w:sz w:val="20"/>
                  </w:rPr>
                </w:rPrChange>
              </w:rPr>
              <w:t xml:space="preserve">X </w:t>
            </w:r>
          </w:p>
        </w:tc>
        <w:tc>
          <w:tcPr>
            <w:tcW w:w="568" w:type="dxa"/>
            <w:tcBorders>
              <w:top w:val="single" w:sz="4" w:space="0" w:color="000000"/>
              <w:left w:val="single" w:sz="4" w:space="0" w:color="000000"/>
              <w:bottom w:val="single" w:sz="4" w:space="0" w:color="000000"/>
              <w:right w:val="single" w:sz="4" w:space="0" w:color="000000"/>
            </w:tcBorders>
            <w:vAlign w:val="center"/>
          </w:tcPr>
          <w:p w14:paraId="0B4C36B7" w14:textId="77777777" w:rsidR="00B21364" w:rsidRPr="00C63958" w:rsidRDefault="00945698">
            <w:pPr>
              <w:spacing w:after="0" w:line="259" w:lineRule="auto"/>
              <w:ind w:left="0" w:right="95" w:firstLine="0"/>
              <w:jc w:val="center"/>
              <w:rPr>
                <w:lang w:val="en-GB"/>
                <w:rPrChange w:id="3298" w:author="Westerlund, Johan" w:date="2021-04-22T14:05:00Z">
                  <w:rPr/>
                </w:rPrChange>
              </w:rPr>
            </w:pPr>
            <w:r w:rsidRPr="00C63958">
              <w:rPr>
                <w:b/>
                <w:sz w:val="20"/>
                <w:lang w:val="en-GB"/>
                <w:rPrChange w:id="3299" w:author="Westerlund, Johan" w:date="2021-04-22T14:05:00Z">
                  <w:rPr>
                    <w:b/>
                    <w:sz w:val="20"/>
                  </w:rPr>
                </w:rPrChange>
              </w:rPr>
              <w:t xml:space="preserve">X </w:t>
            </w:r>
          </w:p>
        </w:tc>
        <w:tc>
          <w:tcPr>
            <w:tcW w:w="991" w:type="dxa"/>
            <w:tcBorders>
              <w:top w:val="single" w:sz="4" w:space="0" w:color="000000"/>
              <w:left w:val="single" w:sz="4" w:space="0" w:color="000000"/>
              <w:bottom w:val="single" w:sz="4" w:space="0" w:color="000000"/>
              <w:right w:val="single" w:sz="4" w:space="0" w:color="000000"/>
            </w:tcBorders>
            <w:vAlign w:val="center"/>
          </w:tcPr>
          <w:p w14:paraId="05DBB711" w14:textId="77777777" w:rsidR="00B21364" w:rsidRPr="00C63958" w:rsidRDefault="00945698">
            <w:pPr>
              <w:spacing w:after="0" w:line="259" w:lineRule="auto"/>
              <w:ind w:left="181" w:firstLine="0"/>
              <w:rPr>
                <w:lang w:val="en-GB"/>
                <w:rPrChange w:id="3300" w:author="Westerlund, Johan" w:date="2021-04-22T14:05:00Z">
                  <w:rPr/>
                </w:rPrChange>
              </w:rPr>
            </w:pPr>
            <w:r w:rsidRPr="00C63958">
              <w:rPr>
                <w:b/>
                <w:sz w:val="20"/>
                <w:lang w:val="en-GB"/>
                <w:rPrChange w:id="3301" w:author="Westerlund, Johan" w:date="2021-04-22T14:05:00Z">
                  <w:rPr>
                    <w:b/>
                    <w:sz w:val="20"/>
                  </w:rPr>
                </w:rPrChange>
              </w:rPr>
              <w:t xml:space="preserve">X </w:t>
            </w:r>
          </w:p>
        </w:tc>
      </w:tr>
      <w:tr w:rsidR="00B21364" w:rsidRPr="00C63958" w14:paraId="6C5D141C" w14:textId="77777777">
        <w:trPr>
          <w:trHeight w:val="372"/>
        </w:trPr>
        <w:tc>
          <w:tcPr>
            <w:tcW w:w="776" w:type="dxa"/>
            <w:tcBorders>
              <w:top w:val="single" w:sz="4" w:space="0" w:color="000000"/>
              <w:left w:val="single" w:sz="4" w:space="0" w:color="000000"/>
              <w:bottom w:val="single" w:sz="4" w:space="0" w:color="000000"/>
              <w:right w:val="single" w:sz="4" w:space="0" w:color="000000"/>
            </w:tcBorders>
            <w:shd w:val="clear" w:color="auto" w:fill="3F7DC9"/>
          </w:tcPr>
          <w:p w14:paraId="0C17854D" w14:textId="77777777" w:rsidR="00B21364" w:rsidRPr="00C63958" w:rsidRDefault="00945698">
            <w:pPr>
              <w:spacing w:after="0" w:line="259" w:lineRule="auto"/>
              <w:ind w:left="181" w:firstLine="0"/>
              <w:rPr>
                <w:lang w:val="en-GB"/>
                <w:rPrChange w:id="3302" w:author="Westerlund, Johan" w:date="2021-04-22T14:05:00Z">
                  <w:rPr/>
                </w:rPrChange>
              </w:rPr>
            </w:pPr>
            <w:r w:rsidRPr="00C63958">
              <w:rPr>
                <w:b/>
                <w:color w:val="0070BF"/>
                <w:sz w:val="20"/>
                <w:lang w:val="en-GB"/>
                <w:rPrChange w:id="3303" w:author="Westerlund, Johan" w:date="2021-04-22T14:05:00Z">
                  <w:rPr>
                    <w:b/>
                    <w:color w:val="0070BF"/>
                    <w:sz w:val="20"/>
                  </w:rPr>
                </w:rPrChange>
              </w:rPr>
              <w:t xml:space="preserve"> </w:t>
            </w:r>
          </w:p>
        </w:tc>
        <w:tc>
          <w:tcPr>
            <w:tcW w:w="427" w:type="dxa"/>
            <w:tcBorders>
              <w:top w:val="single" w:sz="4" w:space="0" w:color="000000"/>
              <w:left w:val="single" w:sz="4" w:space="0" w:color="000000"/>
              <w:bottom w:val="single" w:sz="4" w:space="0" w:color="000000"/>
              <w:right w:val="nil"/>
            </w:tcBorders>
          </w:tcPr>
          <w:p w14:paraId="7D6186BA" w14:textId="77777777" w:rsidR="00B21364" w:rsidRPr="00C63958" w:rsidRDefault="00B21364">
            <w:pPr>
              <w:spacing w:after="160" w:line="259" w:lineRule="auto"/>
              <w:ind w:left="0" w:firstLine="0"/>
              <w:rPr>
                <w:lang w:val="en-GB"/>
                <w:rPrChange w:id="3304" w:author="Westerlund, Johan" w:date="2021-04-22T14:05:00Z">
                  <w:rPr/>
                </w:rPrChange>
              </w:rPr>
            </w:pPr>
          </w:p>
        </w:tc>
        <w:tc>
          <w:tcPr>
            <w:tcW w:w="2695" w:type="dxa"/>
            <w:gridSpan w:val="5"/>
            <w:tcBorders>
              <w:top w:val="single" w:sz="4" w:space="0" w:color="000000"/>
              <w:left w:val="nil"/>
              <w:bottom w:val="single" w:sz="4" w:space="0" w:color="000000"/>
              <w:right w:val="single" w:sz="4" w:space="0" w:color="000000"/>
            </w:tcBorders>
          </w:tcPr>
          <w:p w14:paraId="217A90C6" w14:textId="77777777" w:rsidR="00B21364" w:rsidRPr="00C63958" w:rsidRDefault="00945698">
            <w:pPr>
              <w:spacing w:after="0" w:line="259" w:lineRule="auto"/>
              <w:ind w:left="185" w:firstLine="0"/>
              <w:rPr>
                <w:lang w:val="en-GB"/>
                <w:rPrChange w:id="3305" w:author="Westerlund, Johan" w:date="2021-04-22T14:05:00Z">
                  <w:rPr/>
                </w:rPrChange>
              </w:rPr>
            </w:pPr>
            <w:r w:rsidRPr="00C63958">
              <w:rPr>
                <w:b/>
                <w:color w:val="3F7DC9"/>
                <w:sz w:val="20"/>
                <w:lang w:val="en-GB"/>
                <w:rPrChange w:id="3306" w:author="Westerlund, Johan" w:date="2021-04-22T14:05:00Z">
                  <w:rPr>
                    <w:b/>
                    <w:color w:val="3F7DC9"/>
                    <w:sz w:val="20"/>
                  </w:rPr>
                </w:rPrChange>
              </w:rPr>
              <w:t xml:space="preserve">STRATEGIC PROCESSES </w:t>
            </w:r>
          </w:p>
        </w:tc>
        <w:tc>
          <w:tcPr>
            <w:tcW w:w="4958" w:type="dxa"/>
            <w:tcBorders>
              <w:top w:val="single" w:sz="4" w:space="0" w:color="000000"/>
              <w:left w:val="single" w:sz="4" w:space="0" w:color="000000"/>
              <w:bottom w:val="single" w:sz="4" w:space="0" w:color="000000"/>
              <w:right w:val="single" w:sz="4" w:space="0" w:color="000000"/>
            </w:tcBorders>
            <w:shd w:val="clear" w:color="auto" w:fill="3F7DC9"/>
          </w:tcPr>
          <w:p w14:paraId="7610B180" w14:textId="77777777" w:rsidR="00B21364" w:rsidRPr="00C63958" w:rsidRDefault="00945698">
            <w:pPr>
              <w:spacing w:after="0" w:line="259" w:lineRule="auto"/>
              <w:ind w:left="181" w:firstLine="0"/>
              <w:rPr>
                <w:lang w:val="en-GB"/>
                <w:rPrChange w:id="3307" w:author="Westerlund, Johan" w:date="2021-04-22T14:05:00Z">
                  <w:rPr/>
                </w:rPrChange>
              </w:rPr>
            </w:pPr>
            <w:r w:rsidRPr="00C63958">
              <w:rPr>
                <w:b/>
                <w:color w:val="3F7DC9"/>
                <w:sz w:val="20"/>
                <w:lang w:val="en-GB"/>
                <w:rPrChange w:id="3308" w:author="Westerlund, Johan" w:date="2021-04-22T14:05:00Z">
                  <w:rPr>
                    <w:b/>
                    <w:color w:val="3F7DC9"/>
                    <w:sz w:val="20"/>
                  </w:rPr>
                </w:rPrChange>
              </w:rPr>
              <w:t xml:space="preserve"> </w:t>
            </w:r>
          </w:p>
        </w:tc>
        <w:tc>
          <w:tcPr>
            <w:tcW w:w="851" w:type="dxa"/>
            <w:tcBorders>
              <w:top w:val="single" w:sz="4" w:space="0" w:color="000000"/>
              <w:left w:val="single" w:sz="4" w:space="0" w:color="000000"/>
              <w:bottom w:val="single" w:sz="4" w:space="0" w:color="000000"/>
              <w:right w:val="nil"/>
            </w:tcBorders>
          </w:tcPr>
          <w:p w14:paraId="797676D4" w14:textId="77777777" w:rsidR="00B21364" w:rsidRPr="00C63958" w:rsidRDefault="00B21364">
            <w:pPr>
              <w:spacing w:after="160" w:line="259" w:lineRule="auto"/>
              <w:ind w:left="0" w:firstLine="0"/>
              <w:rPr>
                <w:lang w:val="en-GB"/>
                <w:rPrChange w:id="3309" w:author="Westerlund, Johan" w:date="2021-04-22T14:05:00Z">
                  <w:rPr/>
                </w:rPrChange>
              </w:rPr>
            </w:pPr>
          </w:p>
        </w:tc>
        <w:tc>
          <w:tcPr>
            <w:tcW w:w="2268" w:type="dxa"/>
            <w:gridSpan w:val="4"/>
            <w:tcBorders>
              <w:top w:val="single" w:sz="4" w:space="0" w:color="000000"/>
              <w:left w:val="nil"/>
              <w:bottom w:val="single" w:sz="4" w:space="0" w:color="000000"/>
              <w:right w:val="nil"/>
            </w:tcBorders>
          </w:tcPr>
          <w:p w14:paraId="50B9A29E" w14:textId="77777777" w:rsidR="00B21364" w:rsidRPr="00C63958" w:rsidRDefault="00945698">
            <w:pPr>
              <w:spacing w:after="0" w:line="259" w:lineRule="auto"/>
              <w:ind w:left="0" w:right="108" w:firstLine="0"/>
              <w:jc w:val="right"/>
              <w:rPr>
                <w:lang w:val="en-GB"/>
                <w:rPrChange w:id="3310" w:author="Westerlund, Johan" w:date="2021-04-22T14:05:00Z">
                  <w:rPr/>
                </w:rPrChange>
              </w:rPr>
            </w:pPr>
            <w:r w:rsidRPr="00C63958">
              <w:rPr>
                <w:b/>
                <w:color w:val="3F7DC9"/>
                <w:sz w:val="20"/>
                <w:lang w:val="en-GB"/>
                <w:rPrChange w:id="3311" w:author="Westerlund, Johan" w:date="2021-04-22T14:05:00Z">
                  <w:rPr>
                    <w:b/>
                    <w:color w:val="3F7DC9"/>
                    <w:sz w:val="20"/>
                  </w:rPr>
                </w:rPrChange>
              </w:rPr>
              <w:t xml:space="preserve">SUPPORT PROCESSES </w:t>
            </w:r>
          </w:p>
        </w:tc>
        <w:tc>
          <w:tcPr>
            <w:tcW w:w="1135" w:type="dxa"/>
            <w:gridSpan w:val="2"/>
            <w:tcBorders>
              <w:top w:val="single" w:sz="4" w:space="0" w:color="000000"/>
              <w:left w:val="nil"/>
              <w:bottom w:val="single" w:sz="4" w:space="0" w:color="000000"/>
              <w:right w:val="single" w:sz="4" w:space="0" w:color="000000"/>
            </w:tcBorders>
          </w:tcPr>
          <w:p w14:paraId="7CA06E1F" w14:textId="77777777" w:rsidR="00B21364" w:rsidRPr="00C63958" w:rsidRDefault="00B21364">
            <w:pPr>
              <w:spacing w:after="160" w:line="259" w:lineRule="auto"/>
              <w:ind w:left="0" w:firstLine="0"/>
              <w:rPr>
                <w:lang w:val="en-GB"/>
                <w:rPrChange w:id="3312" w:author="Westerlund, Johan" w:date="2021-04-22T14:05:00Z">
                  <w:rPr/>
                </w:rPrChange>
              </w:rPr>
            </w:pPr>
          </w:p>
        </w:tc>
        <w:tc>
          <w:tcPr>
            <w:tcW w:w="991" w:type="dxa"/>
            <w:tcBorders>
              <w:top w:val="single" w:sz="4" w:space="0" w:color="000000"/>
              <w:left w:val="single" w:sz="4" w:space="0" w:color="000000"/>
              <w:bottom w:val="single" w:sz="4" w:space="0" w:color="000000"/>
              <w:right w:val="single" w:sz="4" w:space="0" w:color="000000"/>
            </w:tcBorders>
            <w:shd w:val="clear" w:color="auto" w:fill="3F7DC9"/>
          </w:tcPr>
          <w:p w14:paraId="31AD9C97" w14:textId="77777777" w:rsidR="00B21364" w:rsidRPr="00C63958" w:rsidRDefault="00945698">
            <w:pPr>
              <w:spacing w:after="0" w:line="259" w:lineRule="auto"/>
              <w:ind w:left="181" w:firstLine="0"/>
              <w:rPr>
                <w:lang w:val="en-GB"/>
                <w:rPrChange w:id="3313" w:author="Westerlund, Johan" w:date="2021-04-22T14:05:00Z">
                  <w:rPr/>
                </w:rPrChange>
              </w:rPr>
            </w:pPr>
            <w:r w:rsidRPr="00C63958">
              <w:rPr>
                <w:b/>
                <w:color w:val="3F7DC9"/>
                <w:sz w:val="20"/>
                <w:lang w:val="en-GB"/>
                <w:rPrChange w:id="3314" w:author="Westerlund, Johan" w:date="2021-04-22T14:05:00Z">
                  <w:rPr>
                    <w:b/>
                    <w:color w:val="3F7DC9"/>
                    <w:sz w:val="20"/>
                  </w:rPr>
                </w:rPrChange>
              </w:rPr>
              <w:t xml:space="preserve"> </w:t>
            </w:r>
          </w:p>
        </w:tc>
      </w:tr>
    </w:tbl>
    <w:p w14:paraId="49D96C69" w14:textId="77777777" w:rsidR="00B21364" w:rsidRPr="00C63958" w:rsidRDefault="00945698">
      <w:pPr>
        <w:spacing w:after="114" w:line="259" w:lineRule="auto"/>
        <w:ind w:left="91" w:firstLine="0"/>
        <w:jc w:val="center"/>
        <w:rPr>
          <w:lang w:val="en-GB"/>
          <w:rPrChange w:id="3315" w:author="Westerlund, Johan" w:date="2021-04-22T14:05:00Z">
            <w:rPr/>
          </w:rPrChange>
        </w:rPr>
      </w:pPr>
      <w:r w:rsidRPr="00C63958">
        <w:rPr>
          <w:lang w:val="en-GB"/>
          <w:rPrChange w:id="3316" w:author="Westerlund, Johan" w:date="2021-04-22T14:05:00Z">
            <w:rPr/>
          </w:rPrChange>
        </w:rPr>
        <w:t xml:space="preserve"> </w:t>
      </w:r>
    </w:p>
    <w:p w14:paraId="3520C3E6" w14:textId="77777777" w:rsidR="00B21364" w:rsidRPr="00C63958" w:rsidRDefault="00945698">
      <w:pPr>
        <w:tabs>
          <w:tab w:val="center" w:pos="2025"/>
          <w:tab w:val="center" w:pos="3917"/>
          <w:tab w:val="center" w:pos="5379"/>
        </w:tabs>
        <w:spacing w:after="234" w:line="259" w:lineRule="auto"/>
        <w:ind w:left="0" w:firstLine="0"/>
        <w:rPr>
          <w:lang w:val="en-GB"/>
          <w:rPrChange w:id="3317" w:author="Westerlund, Johan" w:date="2021-04-22T14:05:00Z">
            <w:rPr/>
          </w:rPrChange>
        </w:rPr>
      </w:pPr>
      <w:r w:rsidRPr="00C63958">
        <w:rPr>
          <w:lang w:val="en-GB"/>
          <w:rPrChange w:id="3318" w:author="Westerlund, Johan" w:date="2021-04-22T14:05:00Z">
            <w:rPr/>
          </w:rPrChange>
        </w:rPr>
        <w:tab/>
      </w:r>
      <w:r w:rsidRPr="00C63958">
        <w:rPr>
          <w:b/>
          <w:lang w:val="en-GB"/>
          <w:rPrChange w:id="3319" w:author="Westerlund, Johan" w:date="2021-04-22T14:05:00Z">
            <w:rPr>
              <w:b/>
            </w:rPr>
          </w:rPrChange>
        </w:rPr>
        <w:t xml:space="preserve">X=High </w:t>
      </w:r>
      <w:r w:rsidRPr="00C63958">
        <w:rPr>
          <w:b/>
          <w:lang w:val="en-GB"/>
          <w:rPrChange w:id="3320" w:author="Westerlund, Johan" w:date="2021-04-22T14:05:00Z">
            <w:rPr>
              <w:b/>
            </w:rPr>
          </w:rPrChange>
        </w:rPr>
        <w:tab/>
        <w:t xml:space="preserve">O=Medium </w:t>
      </w:r>
      <w:r w:rsidRPr="00C63958">
        <w:rPr>
          <w:b/>
          <w:lang w:val="en-GB"/>
          <w:rPrChange w:id="3321" w:author="Westerlund, Johan" w:date="2021-04-22T14:05:00Z">
            <w:rPr>
              <w:b/>
            </w:rPr>
          </w:rPrChange>
        </w:rPr>
        <w:tab/>
        <w:t xml:space="preserve">‐=Low </w:t>
      </w:r>
    </w:p>
    <w:p w14:paraId="45081A88" w14:textId="03D9C994" w:rsidR="00B21364" w:rsidRPr="00C63958" w:rsidDel="00841D6E" w:rsidRDefault="00945698">
      <w:pPr>
        <w:spacing w:after="614" w:line="259" w:lineRule="auto"/>
        <w:ind w:left="0" w:firstLine="0"/>
        <w:rPr>
          <w:del w:id="3322" w:author="Westerlund, Johan" w:date="2020-10-15T12:11:00Z"/>
          <w:lang w:val="en-GB"/>
          <w:rPrChange w:id="3323" w:author="Westerlund, Johan" w:date="2021-04-22T14:05:00Z">
            <w:rPr>
              <w:del w:id="3324" w:author="Westerlund, Johan" w:date="2020-10-15T12:11:00Z"/>
            </w:rPr>
          </w:rPrChange>
        </w:rPr>
      </w:pPr>
      <w:del w:id="3325" w:author="Westerlund, Johan" w:date="2020-10-15T12:10:00Z">
        <w:r w:rsidRPr="00C63958" w:rsidDel="00841D6E">
          <w:rPr>
            <w:lang w:val="en-GB"/>
            <w:rPrChange w:id="3326" w:author="Westerlund, Johan" w:date="2021-04-22T14:05:00Z">
              <w:rPr/>
            </w:rPrChange>
          </w:rPr>
          <w:delText xml:space="preserve"> </w:delText>
        </w:r>
        <w:r w:rsidRPr="00C63958" w:rsidDel="00841D6E">
          <w:rPr>
            <w:lang w:val="en-GB"/>
            <w:rPrChange w:id="3327" w:author="Westerlund, Johan" w:date="2021-04-22T14:05:00Z">
              <w:rPr/>
            </w:rPrChange>
          </w:rPr>
          <w:tab/>
          <w:delText xml:space="preserve"> </w:delText>
        </w:r>
      </w:del>
    </w:p>
    <w:p w14:paraId="62EEB449" w14:textId="685F0EAE" w:rsidR="00B21364" w:rsidRPr="00C63958" w:rsidDel="00841D6E" w:rsidRDefault="00945698">
      <w:pPr>
        <w:spacing w:after="614" w:line="259" w:lineRule="auto"/>
        <w:ind w:left="0" w:firstLine="0"/>
        <w:rPr>
          <w:del w:id="3328" w:author="Westerlund, Johan" w:date="2020-10-15T12:08:00Z"/>
          <w:lang w:val="en-GB"/>
          <w:rPrChange w:id="3329" w:author="Westerlund, Johan" w:date="2021-04-22T14:05:00Z">
            <w:rPr>
              <w:del w:id="3330" w:author="Westerlund, Johan" w:date="2020-10-15T12:08:00Z"/>
            </w:rPr>
          </w:rPrChange>
        </w:rPr>
        <w:pPrChange w:id="3331" w:author="Westerlund, Johan" w:date="2020-10-15T12:11:00Z">
          <w:pPr>
            <w:spacing w:after="0" w:line="259" w:lineRule="auto"/>
            <w:ind w:left="0" w:firstLine="0"/>
          </w:pPr>
        </w:pPrChange>
      </w:pPr>
      <w:del w:id="3332" w:author="Westerlund, Johan" w:date="2020-10-15T12:08:00Z">
        <w:r w:rsidRPr="00C63958" w:rsidDel="00841D6E">
          <w:rPr>
            <w:sz w:val="20"/>
            <w:lang w:val="en-GB"/>
            <w:rPrChange w:id="3333" w:author="Westerlund, Johan" w:date="2021-04-22T14:05:00Z">
              <w:rPr>
                <w:sz w:val="20"/>
              </w:rPr>
            </w:rPrChange>
          </w:rPr>
          <w:lastRenderedPageBreak/>
          <w:delText xml:space="preserve"> </w:delText>
        </w:r>
      </w:del>
    </w:p>
    <w:p w14:paraId="7A874F66" w14:textId="77777777" w:rsidR="00B21364" w:rsidRPr="00C63958" w:rsidRDefault="00945698">
      <w:pPr>
        <w:spacing w:after="0" w:line="259" w:lineRule="auto"/>
        <w:ind w:left="0" w:firstLine="0"/>
        <w:rPr>
          <w:lang w:val="en-GB"/>
          <w:rPrChange w:id="3334" w:author="Westerlund, Johan" w:date="2021-04-22T14:05:00Z">
            <w:rPr/>
          </w:rPrChange>
        </w:rPr>
        <w:pPrChange w:id="3335" w:author="Westerlund, Johan" w:date="2020-10-15T12:08:00Z">
          <w:pPr>
            <w:spacing w:after="83" w:line="259" w:lineRule="auto"/>
            <w:ind w:left="-30" w:right="-73" w:firstLine="0"/>
          </w:pPr>
        </w:pPrChange>
      </w:pPr>
      <w:r w:rsidRPr="00C03868">
        <w:rPr>
          <w:noProof/>
          <w:lang w:val="sv-SE" w:eastAsia="sv-SE"/>
        </w:rPr>
        <mc:AlternateContent>
          <mc:Choice Requires="wpg">
            <w:drawing>
              <wp:inline distT="0" distB="0" distL="0" distR="0" wp14:anchorId="6A1DE3FE" wp14:editId="17C0702D">
                <wp:extent cx="10010394" cy="6097"/>
                <wp:effectExtent l="0" t="0" r="0" b="0"/>
                <wp:docPr id="29713" name="Group 29713"/>
                <wp:cNvGraphicFramePr/>
                <a:graphic xmlns:a="http://schemas.openxmlformats.org/drawingml/2006/main">
                  <a:graphicData uri="http://schemas.microsoft.com/office/word/2010/wordprocessingGroup">
                    <wpg:wgp>
                      <wpg:cNvGrpSpPr/>
                      <wpg:grpSpPr>
                        <a:xfrm>
                          <a:off x="0" y="0"/>
                          <a:ext cx="10010394" cy="6097"/>
                          <a:chOff x="0" y="0"/>
                          <a:chExt cx="10010394" cy="6097"/>
                        </a:xfrm>
                      </wpg:grpSpPr>
                      <wps:wsp>
                        <wps:cNvPr id="32191" name="Shape 32191"/>
                        <wps:cNvSpPr/>
                        <wps:spPr>
                          <a:xfrm>
                            <a:off x="0" y="0"/>
                            <a:ext cx="10010394" cy="9144"/>
                          </a:xfrm>
                          <a:custGeom>
                            <a:avLst/>
                            <a:gdLst/>
                            <a:ahLst/>
                            <a:cxnLst/>
                            <a:rect l="0" t="0" r="0" b="0"/>
                            <a:pathLst>
                              <a:path w="10010394" h="9144">
                                <a:moveTo>
                                  <a:pt x="0" y="0"/>
                                </a:moveTo>
                                <a:lnTo>
                                  <a:pt x="10010394" y="1"/>
                                </a:lnTo>
                                <a:lnTo>
                                  <a:pt x="100103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9713" style="width:788.22pt;height:0.480103pt;mso-position-horizontal-relative:char;mso-position-vertical-relative:line" coordsize="100103,60">
                <v:shape id="Shape 32192" style="position:absolute;width:100103;height:91;left:0;top:0;" coordsize="10010394,9144" path="m0,0l10010394,1l10010394,9144l0,9144l0,0">
                  <v:stroke weight="0pt" endcap="flat" joinstyle="miter" miterlimit="10" on="false" color="#000000" opacity="0"/>
                  <v:fill on="true" color="#000000"/>
                </v:shape>
              </v:group>
            </w:pict>
          </mc:Fallback>
        </mc:AlternateContent>
      </w:r>
    </w:p>
    <w:p w14:paraId="33FDF810" w14:textId="77777777" w:rsidR="00B21364" w:rsidRPr="00C63958" w:rsidRDefault="00945698">
      <w:pPr>
        <w:spacing w:after="28" w:line="259" w:lineRule="auto"/>
        <w:ind w:left="0" w:firstLine="0"/>
        <w:rPr>
          <w:lang w:val="en-GB"/>
          <w:rPrChange w:id="3336" w:author="Westerlund, Johan" w:date="2021-04-22T14:05:00Z">
            <w:rPr/>
          </w:rPrChange>
        </w:rPr>
      </w:pPr>
      <w:r w:rsidRPr="00C63958">
        <w:rPr>
          <w:b/>
          <w:color w:val="00548C"/>
          <w:sz w:val="15"/>
          <w:lang w:val="en-GB"/>
          <w:rPrChange w:id="3337" w:author="Westerlund, Johan" w:date="2021-04-22T14:05:00Z">
            <w:rPr>
              <w:b/>
              <w:color w:val="00548C"/>
              <w:sz w:val="15"/>
            </w:rPr>
          </w:rPrChange>
        </w:rPr>
        <w:t xml:space="preserve"> </w:t>
      </w:r>
    </w:p>
    <w:p w14:paraId="312248F8" w14:textId="77777777" w:rsidR="00B21364" w:rsidRPr="00C63958" w:rsidDel="00841D6E" w:rsidRDefault="00945698">
      <w:pPr>
        <w:tabs>
          <w:tab w:val="center" w:pos="9638"/>
        </w:tabs>
        <w:spacing w:after="28" w:line="259" w:lineRule="auto"/>
        <w:ind w:left="-15" w:firstLine="0"/>
        <w:rPr>
          <w:del w:id="3338" w:author="Westerlund, Johan" w:date="2020-10-15T12:11:00Z"/>
          <w:lang w:val="en-GB"/>
          <w:rPrChange w:id="3339" w:author="Westerlund, Johan" w:date="2021-04-22T14:05:00Z">
            <w:rPr>
              <w:del w:id="3340" w:author="Westerlund, Johan" w:date="2020-10-15T12:11:00Z"/>
              <w:lang w:val="en-US"/>
            </w:rPr>
          </w:rPrChange>
        </w:rPr>
      </w:pPr>
      <w:r w:rsidRPr="00C63958">
        <w:rPr>
          <w:color w:val="00548C"/>
          <w:sz w:val="15"/>
          <w:lang w:val="en-GB"/>
          <w:rPrChange w:id="3341" w:author="Westerlund, Johan" w:date="2021-04-22T14:05:00Z">
            <w:rPr>
              <w:color w:val="00548C"/>
              <w:sz w:val="15"/>
              <w:lang w:val="en-US"/>
            </w:rPr>
          </w:rPrChange>
        </w:rPr>
        <w:t>IALA Guideline</w:t>
      </w:r>
      <w:r w:rsidRPr="00C63958">
        <w:rPr>
          <w:b/>
          <w:color w:val="00548C"/>
          <w:sz w:val="15"/>
          <w:lang w:val="en-GB"/>
          <w:rPrChange w:id="3342" w:author="Westerlund, Johan" w:date="2021-04-22T14:05:00Z">
            <w:rPr>
              <w:b/>
              <w:color w:val="00548C"/>
              <w:sz w:val="15"/>
              <w:lang w:val="en-US"/>
            </w:rPr>
          </w:rPrChange>
        </w:rPr>
        <w:t xml:space="preserve"> </w:t>
      </w:r>
      <w:r w:rsidRPr="00C63958">
        <w:rPr>
          <w:color w:val="00548C"/>
          <w:sz w:val="15"/>
          <w:lang w:val="en-GB"/>
          <w:rPrChange w:id="3343" w:author="Westerlund, Johan" w:date="2021-04-22T14:05:00Z">
            <w:rPr>
              <w:color w:val="00548C"/>
              <w:sz w:val="15"/>
              <w:lang w:val="en-US"/>
            </w:rPr>
          </w:rPrChange>
        </w:rPr>
        <w:t>1052</w:t>
      </w:r>
      <w:r w:rsidRPr="00C63958">
        <w:rPr>
          <w:b/>
          <w:color w:val="00548C"/>
          <w:sz w:val="15"/>
          <w:lang w:val="en-GB"/>
          <w:rPrChange w:id="3344" w:author="Westerlund, Johan" w:date="2021-04-22T14:05:00Z">
            <w:rPr>
              <w:b/>
              <w:color w:val="00548C"/>
              <w:sz w:val="15"/>
              <w:lang w:val="en-US"/>
            </w:rPr>
          </w:rPrChange>
        </w:rPr>
        <w:t xml:space="preserve"> – </w:t>
      </w:r>
      <w:r w:rsidRPr="00C63958">
        <w:rPr>
          <w:color w:val="00548C"/>
          <w:sz w:val="15"/>
          <w:lang w:val="en-GB"/>
          <w:rPrChange w:id="3345" w:author="Westerlund, Johan" w:date="2021-04-22T14:05:00Z">
            <w:rPr>
              <w:color w:val="00548C"/>
              <w:sz w:val="15"/>
              <w:lang w:val="en-US"/>
            </w:rPr>
          </w:rPrChange>
        </w:rPr>
        <w:t>Quality Management Systems for Aids to Navigation Service Delivery</w:t>
      </w:r>
      <w:r w:rsidRPr="00C63958">
        <w:rPr>
          <w:b/>
          <w:color w:val="00548C"/>
          <w:sz w:val="15"/>
          <w:lang w:val="en-GB"/>
          <w:rPrChange w:id="3346" w:author="Westerlund, Johan" w:date="2021-04-22T14:05:00Z">
            <w:rPr>
              <w:b/>
              <w:color w:val="00548C"/>
              <w:sz w:val="15"/>
              <w:lang w:val="en-US"/>
            </w:rPr>
          </w:rPrChange>
        </w:rPr>
        <w:t xml:space="preserve"> </w:t>
      </w:r>
      <w:r w:rsidRPr="00C63958">
        <w:rPr>
          <w:b/>
          <w:color w:val="00548C"/>
          <w:sz w:val="15"/>
          <w:lang w:val="en-GB"/>
          <w:rPrChange w:id="3347" w:author="Westerlund, Johan" w:date="2021-04-22T14:05:00Z">
            <w:rPr>
              <w:b/>
              <w:color w:val="00548C"/>
              <w:sz w:val="15"/>
              <w:lang w:val="en-US"/>
            </w:rPr>
          </w:rPrChange>
        </w:rPr>
        <w:tab/>
        <w:t xml:space="preserve"> </w:t>
      </w:r>
    </w:p>
    <w:p w14:paraId="0B560CB1" w14:textId="63710CF0" w:rsidR="00B21364" w:rsidRPr="00C63958" w:rsidDel="00841D6E" w:rsidRDefault="00945698">
      <w:pPr>
        <w:tabs>
          <w:tab w:val="center" w:pos="9506"/>
        </w:tabs>
        <w:spacing w:after="28" w:line="259" w:lineRule="auto"/>
        <w:ind w:left="-15" w:firstLine="0"/>
        <w:rPr>
          <w:del w:id="3348" w:author="Westerlund, Johan" w:date="2020-10-15T12:11:00Z"/>
          <w:lang w:val="en-GB"/>
          <w:rPrChange w:id="3349" w:author="Westerlund, Johan" w:date="2021-04-22T14:05:00Z">
            <w:rPr>
              <w:del w:id="3350" w:author="Westerlund, Johan" w:date="2020-10-15T12:11:00Z"/>
            </w:rPr>
          </w:rPrChange>
        </w:rPr>
      </w:pPr>
      <w:del w:id="3351" w:author="Westerlund, Johan" w:date="2020-10-15T12:11:00Z">
        <w:r w:rsidRPr="00C63958" w:rsidDel="00841D6E">
          <w:rPr>
            <w:color w:val="00548C"/>
            <w:sz w:val="15"/>
            <w:lang w:val="en-GB"/>
            <w:rPrChange w:id="3352" w:author="Westerlund, Johan" w:date="2021-04-22T14:05:00Z">
              <w:rPr>
                <w:color w:val="00548C"/>
                <w:sz w:val="15"/>
              </w:rPr>
            </w:rPrChange>
          </w:rPr>
          <w:delText>Edition 3.0</w:delText>
        </w:r>
        <w:r w:rsidRPr="00C63958" w:rsidDel="00841D6E">
          <w:rPr>
            <w:b/>
            <w:color w:val="00548C"/>
            <w:sz w:val="15"/>
            <w:lang w:val="en-GB"/>
            <w:rPrChange w:id="3353" w:author="Westerlund, Johan" w:date="2021-04-22T14:05:00Z">
              <w:rPr>
                <w:b/>
                <w:color w:val="00548C"/>
                <w:sz w:val="15"/>
              </w:rPr>
            </w:rPrChange>
          </w:rPr>
          <w:delText xml:space="preserve">  </w:delText>
        </w:r>
        <w:r w:rsidRPr="00C63958" w:rsidDel="00841D6E">
          <w:rPr>
            <w:color w:val="00548C"/>
            <w:sz w:val="15"/>
            <w:lang w:val="en-GB"/>
            <w:rPrChange w:id="3354" w:author="Westerlund, Johan" w:date="2021-04-22T14:05:00Z">
              <w:rPr>
                <w:color w:val="00548C"/>
                <w:sz w:val="15"/>
              </w:rPr>
            </w:rPrChange>
          </w:rPr>
          <w:delText>December 2013</w:delText>
        </w:r>
        <w:r w:rsidRPr="00C63958" w:rsidDel="00841D6E">
          <w:rPr>
            <w:b/>
            <w:color w:val="00548C"/>
            <w:sz w:val="15"/>
            <w:lang w:val="en-GB"/>
            <w:rPrChange w:id="3355" w:author="Westerlund, Johan" w:date="2021-04-22T14:05:00Z">
              <w:rPr>
                <w:b/>
                <w:color w:val="00548C"/>
                <w:sz w:val="15"/>
              </w:rPr>
            </w:rPrChange>
          </w:rPr>
          <w:delText xml:space="preserve"> </w:delText>
        </w:r>
        <w:r w:rsidRPr="00C63958" w:rsidDel="00841D6E">
          <w:rPr>
            <w:b/>
            <w:color w:val="00548C"/>
            <w:sz w:val="15"/>
            <w:lang w:val="en-GB"/>
            <w:rPrChange w:id="3356" w:author="Westerlund, Johan" w:date="2021-04-22T14:05:00Z">
              <w:rPr>
                <w:b/>
                <w:color w:val="00548C"/>
                <w:sz w:val="15"/>
              </w:rPr>
            </w:rPrChange>
          </w:rPr>
          <w:tab/>
          <w:delText xml:space="preserve">P 20 </w:delText>
        </w:r>
      </w:del>
    </w:p>
    <w:p w14:paraId="7F31976C" w14:textId="030A34AC" w:rsidR="00B21364" w:rsidRPr="00C63958" w:rsidRDefault="00945698">
      <w:pPr>
        <w:tabs>
          <w:tab w:val="center" w:pos="9638"/>
        </w:tabs>
        <w:spacing w:after="28" w:line="259" w:lineRule="auto"/>
        <w:ind w:left="-15" w:firstLine="0"/>
        <w:rPr>
          <w:lang w:val="en-GB"/>
          <w:rPrChange w:id="3357" w:author="Westerlund, Johan" w:date="2021-04-22T14:05:00Z">
            <w:rPr/>
          </w:rPrChange>
        </w:rPr>
        <w:pPrChange w:id="3358" w:author="Westerlund, Johan" w:date="2020-10-15T12:11:00Z">
          <w:pPr>
            <w:spacing w:after="28" w:line="259" w:lineRule="auto"/>
            <w:ind w:left="0" w:firstLine="0"/>
          </w:pPr>
        </w:pPrChange>
      </w:pPr>
      <w:del w:id="3359" w:author="Westerlund, Johan" w:date="2020-10-15T12:11:00Z">
        <w:r w:rsidRPr="00C63958" w:rsidDel="00841D6E">
          <w:rPr>
            <w:sz w:val="20"/>
            <w:lang w:val="en-GB"/>
            <w:rPrChange w:id="3360" w:author="Westerlund, Johan" w:date="2021-04-22T14:05:00Z">
              <w:rPr>
                <w:sz w:val="20"/>
              </w:rPr>
            </w:rPrChange>
          </w:rPr>
          <w:delText xml:space="preserve"> </w:delText>
        </w:r>
      </w:del>
    </w:p>
    <w:p w14:paraId="2C8B021F" w14:textId="77777777" w:rsidR="00B21364" w:rsidRPr="00C63958" w:rsidRDefault="00945698">
      <w:pPr>
        <w:tabs>
          <w:tab w:val="center" w:pos="3055"/>
        </w:tabs>
        <w:spacing w:after="0" w:line="259" w:lineRule="auto"/>
        <w:ind w:left="-15" w:firstLine="0"/>
        <w:rPr>
          <w:lang w:val="en-GB"/>
          <w:rPrChange w:id="3361" w:author="Westerlund, Johan" w:date="2021-04-22T14:05:00Z">
            <w:rPr/>
          </w:rPrChange>
        </w:rPr>
      </w:pPr>
      <w:r w:rsidRPr="00C63958">
        <w:rPr>
          <w:b/>
          <w:color w:val="3F7DD9"/>
          <w:sz w:val="24"/>
          <w:lang w:val="en-GB"/>
          <w:rPrChange w:id="3362" w:author="Westerlund, Johan" w:date="2021-04-22T14:05:00Z">
            <w:rPr>
              <w:b/>
              <w:color w:val="3F7DD9"/>
              <w:sz w:val="24"/>
            </w:rPr>
          </w:rPrChange>
        </w:rPr>
        <w:t>A 2.1.</w:t>
      </w:r>
      <w:r w:rsidRPr="00C63958">
        <w:rPr>
          <w:rFonts w:ascii="Arial" w:eastAsia="Arial" w:hAnsi="Arial" w:cs="Arial"/>
          <w:b/>
          <w:color w:val="3F7DD9"/>
          <w:sz w:val="24"/>
          <w:lang w:val="en-GB"/>
          <w:rPrChange w:id="3363" w:author="Westerlund, Johan" w:date="2021-04-22T14:05:00Z">
            <w:rPr>
              <w:rFonts w:ascii="Arial" w:eastAsia="Arial" w:hAnsi="Arial" w:cs="Arial"/>
              <w:b/>
              <w:color w:val="3F7DD9"/>
              <w:sz w:val="24"/>
            </w:rPr>
          </w:rPrChange>
        </w:rPr>
        <w:t xml:space="preserve"> </w:t>
      </w:r>
      <w:r w:rsidRPr="00C63958">
        <w:rPr>
          <w:rFonts w:ascii="Arial" w:eastAsia="Arial" w:hAnsi="Arial" w:cs="Arial"/>
          <w:b/>
          <w:color w:val="3F7DD9"/>
          <w:sz w:val="24"/>
          <w:lang w:val="en-GB"/>
          <w:rPrChange w:id="3364" w:author="Westerlund, Johan" w:date="2021-04-22T14:05:00Z">
            <w:rPr>
              <w:rFonts w:ascii="Arial" w:eastAsia="Arial" w:hAnsi="Arial" w:cs="Arial"/>
              <w:b/>
              <w:color w:val="3F7DD9"/>
              <w:sz w:val="24"/>
            </w:rPr>
          </w:rPrChange>
        </w:rPr>
        <w:tab/>
      </w:r>
      <w:r w:rsidRPr="00C63958">
        <w:rPr>
          <w:b/>
          <w:color w:val="3F7DC9"/>
          <w:sz w:val="24"/>
          <w:lang w:val="en-GB"/>
          <w:rPrChange w:id="3365" w:author="Westerlund, Johan" w:date="2021-04-22T14:05:00Z">
            <w:rPr>
              <w:b/>
              <w:color w:val="3F7DC9"/>
              <w:sz w:val="24"/>
            </w:rPr>
          </w:rPrChange>
        </w:rPr>
        <w:t xml:space="preserve">SPAIN – PUERTOS DEL ESTADO – EXAMPLE 1 </w:t>
      </w:r>
    </w:p>
    <w:p w14:paraId="6BDD2AB6" w14:textId="77777777" w:rsidR="00B21364" w:rsidRPr="00C63958" w:rsidRDefault="00945698">
      <w:pPr>
        <w:spacing w:after="31" w:line="259" w:lineRule="auto"/>
        <w:ind w:left="-30" w:firstLine="0"/>
        <w:rPr>
          <w:lang w:val="en-GB"/>
          <w:rPrChange w:id="3366" w:author="Westerlund, Johan" w:date="2021-04-22T14:05:00Z">
            <w:rPr/>
          </w:rPrChange>
        </w:rPr>
      </w:pPr>
      <w:r w:rsidRPr="00C03868">
        <w:rPr>
          <w:noProof/>
          <w:lang w:val="sv-SE" w:eastAsia="sv-SE"/>
        </w:rPr>
        <mc:AlternateContent>
          <mc:Choice Requires="wpg">
            <w:drawing>
              <wp:inline distT="0" distB="0" distL="0" distR="0" wp14:anchorId="4C9C2D36" wp14:editId="1E7F59AB">
                <wp:extent cx="4430268" cy="6096"/>
                <wp:effectExtent l="0" t="0" r="0" b="0"/>
                <wp:docPr id="27270" name="Group 27270"/>
                <wp:cNvGraphicFramePr/>
                <a:graphic xmlns:a="http://schemas.openxmlformats.org/drawingml/2006/main">
                  <a:graphicData uri="http://schemas.microsoft.com/office/word/2010/wordprocessingGroup">
                    <wpg:wgp>
                      <wpg:cNvGrpSpPr/>
                      <wpg:grpSpPr>
                        <a:xfrm>
                          <a:off x="0" y="0"/>
                          <a:ext cx="4430268" cy="6096"/>
                          <a:chOff x="0" y="0"/>
                          <a:chExt cx="4430268" cy="6096"/>
                        </a:xfrm>
                      </wpg:grpSpPr>
                      <wps:wsp>
                        <wps:cNvPr id="32193" name="Shape 32193"/>
                        <wps:cNvSpPr/>
                        <wps:spPr>
                          <a:xfrm>
                            <a:off x="0" y="0"/>
                            <a:ext cx="4430268" cy="9144"/>
                          </a:xfrm>
                          <a:custGeom>
                            <a:avLst/>
                            <a:gdLst/>
                            <a:ahLst/>
                            <a:cxnLst/>
                            <a:rect l="0" t="0" r="0" b="0"/>
                            <a:pathLst>
                              <a:path w="4430268" h="9144">
                                <a:moveTo>
                                  <a:pt x="0" y="0"/>
                                </a:moveTo>
                                <a:lnTo>
                                  <a:pt x="4430268" y="0"/>
                                </a:lnTo>
                                <a:lnTo>
                                  <a:pt x="4430268"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7270" style="width:348.84pt;height:0.480019pt;mso-position-horizontal-relative:char;mso-position-vertical-relative:line" coordsize="44302,60">
                <v:shape id="Shape 32194" style="position:absolute;width:44302;height:91;left:0;top:0;" coordsize="4430268,9144" path="m0,0l4430268,0l4430268,9144l0,9144l0,0">
                  <v:stroke weight="0pt" endcap="flat" joinstyle="miter" miterlimit="10" on="false" color="#000000" opacity="0"/>
                  <v:fill on="true" color="#575755"/>
                </v:shape>
              </v:group>
            </w:pict>
          </mc:Fallback>
        </mc:AlternateContent>
      </w:r>
      <w:r w:rsidRPr="00C63958">
        <w:rPr>
          <w:lang w:val="en-GB"/>
          <w:rPrChange w:id="3367" w:author="Westerlund, Johan" w:date="2021-04-22T14:05:00Z">
            <w:rPr/>
          </w:rPrChange>
        </w:rPr>
        <w:t xml:space="preserve"> </w:t>
      </w:r>
    </w:p>
    <w:p w14:paraId="1EBC84F3" w14:textId="426E287D" w:rsidR="00B21364" w:rsidRPr="00C63958" w:rsidRDefault="00945698">
      <w:pPr>
        <w:spacing w:after="292" w:line="259" w:lineRule="auto"/>
        <w:ind w:left="0" w:firstLine="0"/>
        <w:rPr>
          <w:lang w:val="en-GB"/>
          <w:rPrChange w:id="3368" w:author="Westerlund, Johan" w:date="2021-04-22T14:05:00Z">
            <w:rPr/>
          </w:rPrChange>
        </w:rPr>
      </w:pPr>
      <w:del w:id="3369" w:author="Westerlund, Johan" w:date="2020-10-15T12:08:00Z">
        <w:r w:rsidRPr="00C63958" w:rsidDel="00841D6E">
          <w:rPr>
            <w:lang w:val="en-GB"/>
            <w:rPrChange w:id="3370" w:author="Westerlund, Johan" w:date="2021-04-22T14:05:00Z">
              <w:rPr/>
            </w:rPrChange>
          </w:rPr>
          <w:delText xml:space="preserve"> </w:delText>
        </w:r>
      </w:del>
    </w:p>
    <w:p w14:paraId="4145296E" w14:textId="77777777" w:rsidR="00B21364" w:rsidRPr="00C63958" w:rsidRDefault="00945698">
      <w:pPr>
        <w:pBdr>
          <w:top w:val="single" w:sz="6" w:space="0" w:color="000000"/>
          <w:left w:val="single" w:sz="6" w:space="0" w:color="000000"/>
          <w:bottom w:val="single" w:sz="6" w:space="0" w:color="000000"/>
          <w:right w:val="single" w:sz="6" w:space="0" w:color="000000"/>
        </w:pBdr>
        <w:spacing w:after="323" w:line="234" w:lineRule="auto"/>
        <w:ind w:left="1960" w:right="4470" w:firstLine="0"/>
        <w:rPr>
          <w:lang w:val="en-GB"/>
          <w:rPrChange w:id="3371" w:author="Westerlund, Johan" w:date="2021-04-22T14:05:00Z">
            <w:rPr>
              <w:lang w:val="en-US"/>
            </w:rPr>
          </w:rPrChange>
        </w:rPr>
      </w:pPr>
      <w:r w:rsidRPr="00C03868">
        <w:rPr>
          <w:noProof/>
          <w:lang w:val="sv-SE" w:eastAsia="sv-SE"/>
        </w:rPr>
        <w:drawing>
          <wp:anchor distT="0" distB="0" distL="114300" distR="114300" simplePos="0" relativeHeight="251661312" behindDoc="0" locked="0" layoutInCell="1" allowOverlap="0" wp14:anchorId="169FC1ED" wp14:editId="09DF5B8C">
            <wp:simplePos x="0" y="0"/>
            <wp:positionH relativeFrom="page">
              <wp:posOffset>6855598</wp:posOffset>
            </wp:positionH>
            <wp:positionV relativeFrom="page">
              <wp:posOffset>0</wp:posOffset>
            </wp:positionV>
            <wp:extent cx="722376" cy="697992"/>
            <wp:effectExtent l="0" t="0" r="0" b="0"/>
            <wp:wrapTopAndBottom/>
            <wp:docPr id="29817" name="Picture 29817"/>
            <wp:cNvGraphicFramePr/>
            <a:graphic xmlns:a="http://schemas.openxmlformats.org/drawingml/2006/main">
              <a:graphicData uri="http://schemas.openxmlformats.org/drawingml/2006/picture">
                <pic:pic xmlns:pic="http://schemas.openxmlformats.org/drawingml/2006/picture">
                  <pic:nvPicPr>
                    <pic:cNvPr id="29817" name="Picture 29817"/>
                    <pic:cNvPicPr/>
                  </pic:nvPicPr>
                  <pic:blipFill>
                    <a:blip r:embed="rId29"/>
                    <a:stretch>
                      <a:fillRect/>
                    </a:stretch>
                  </pic:blipFill>
                  <pic:spPr>
                    <a:xfrm>
                      <a:off x="0" y="0"/>
                      <a:ext cx="722376" cy="697992"/>
                    </a:xfrm>
                    <a:prstGeom prst="rect">
                      <a:avLst/>
                    </a:prstGeom>
                  </pic:spPr>
                </pic:pic>
              </a:graphicData>
            </a:graphic>
          </wp:anchor>
        </w:drawing>
      </w:r>
      <w:r w:rsidRPr="00C63958">
        <w:rPr>
          <w:sz w:val="20"/>
          <w:lang w:val="en-GB"/>
          <w:rPrChange w:id="3372" w:author="Westerlund, Johan" w:date="2021-04-22T14:05:00Z">
            <w:rPr>
              <w:sz w:val="20"/>
              <w:lang w:val="en-US"/>
            </w:rPr>
          </w:rPrChange>
        </w:rPr>
        <w:t>Normative, Regulating and Reference Framework – IMO, IALA, Puertos del Estado, General Legislation, Safety and Environment</w:t>
      </w:r>
      <w:r w:rsidRPr="00C63958">
        <w:rPr>
          <w:rFonts w:ascii="Arial" w:eastAsia="Arial" w:hAnsi="Arial" w:cs="Arial"/>
          <w:sz w:val="24"/>
          <w:lang w:val="en-GB"/>
          <w:rPrChange w:id="3373" w:author="Westerlund, Johan" w:date="2021-04-22T14:05:00Z">
            <w:rPr>
              <w:rFonts w:ascii="Arial" w:eastAsia="Arial" w:hAnsi="Arial" w:cs="Arial"/>
              <w:sz w:val="24"/>
              <w:lang w:val="en-US"/>
            </w:rPr>
          </w:rPrChange>
        </w:rPr>
        <w:t xml:space="preserve"> </w:t>
      </w:r>
    </w:p>
    <w:p w14:paraId="155341EC" w14:textId="77777777" w:rsidR="00B21364" w:rsidRPr="00C63958" w:rsidRDefault="00945698">
      <w:pPr>
        <w:spacing w:after="117" w:line="259" w:lineRule="auto"/>
        <w:ind w:left="70" w:firstLine="0"/>
        <w:rPr>
          <w:lang w:val="en-GB"/>
          <w:rPrChange w:id="3374" w:author="Westerlund, Johan" w:date="2021-04-22T14:05:00Z">
            <w:rPr/>
          </w:rPrChange>
        </w:rPr>
      </w:pPr>
      <w:r w:rsidRPr="00C03868">
        <w:rPr>
          <w:noProof/>
          <w:lang w:val="sv-SE" w:eastAsia="sv-SE"/>
        </w:rPr>
        <mc:AlternateContent>
          <mc:Choice Requires="wpg">
            <w:drawing>
              <wp:inline distT="0" distB="0" distL="0" distR="0" wp14:anchorId="58C7B10C" wp14:editId="5B9720A9">
                <wp:extent cx="9128097" cy="3204376"/>
                <wp:effectExtent l="0" t="0" r="0" b="0"/>
                <wp:docPr id="27271" name="Group 27271"/>
                <wp:cNvGraphicFramePr/>
                <a:graphic xmlns:a="http://schemas.openxmlformats.org/drawingml/2006/main">
                  <a:graphicData uri="http://schemas.microsoft.com/office/word/2010/wordprocessingGroup">
                    <wpg:wgp>
                      <wpg:cNvGrpSpPr/>
                      <wpg:grpSpPr>
                        <a:xfrm>
                          <a:off x="0" y="0"/>
                          <a:ext cx="9128097" cy="3204376"/>
                          <a:chOff x="0" y="0"/>
                          <a:chExt cx="9847314" cy="3503351"/>
                        </a:xfrm>
                      </wpg:grpSpPr>
                      <wps:wsp>
                        <wps:cNvPr id="2098" name="Rectangle 2098"/>
                        <wps:cNvSpPr/>
                        <wps:spPr>
                          <a:xfrm>
                            <a:off x="3132576" y="2455736"/>
                            <a:ext cx="960448" cy="172388"/>
                          </a:xfrm>
                          <a:prstGeom prst="rect">
                            <a:avLst/>
                          </a:prstGeom>
                          <a:ln>
                            <a:noFill/>
                          </a:ln>
                        </wps:spPr>
                        <wps:txbx>
                          <w:txbxContent>
                            <w:p w14:paraId="13064CDF" w14:textId="77777777" w:rsidR="009A779E" w:rsidRDefault="009A779E">
                              <w:pPr>
                                <w:spacing w:after="160" w:line="259" w:lineRule="auto"/>
                                <w:ind w:left="0" w:firstLine="0"/>
                              </w:pPr>
                              <w:r>
                                <w:rPr>
                                  <w:sz w:val="20"/>
                                </w:rPr>
                                <w:t>Key Processes</w:t>
                              </w:r>
                            </w:p>
                          </w:txbxContent>
                        </wps:txbx>
                        <wps:bodyPr horzOverflow="overflow" vert="horz" lIns="0" tIns="0" rIns="0" bIns="0" rtlCol="0">
                          <a:noAutofit/>
                        </wps:bodyPr>
                      </wps:wsp>
                      <wps:wsp>
                        <wps:cNvPr id="2101" name="Rectangle 2101"/>
                        <wps:cNvSpPr/>
                        <wps:spPr>
                          <a:xfrm>
                            <a:off x="3768084" y="3322511"/>
                            <a:ext cx="1132155" cy="240518"/>
                          </a:xfrm>
                          <a:prstGeom prst="rect">
                            <a:avLst/>
                          </a:prstGeom>
                          <a:ln>
                            <a:noFill/>
                          </a:ln>
                        </wps:spPr>
                        <wps:txbx>
                          <w:txbxContent>
                            <w:p w14:paraId="75EEA503" w14:textId="77777777" w:rsidR="009A779E" w:rsidRDefault="009A779E">
                              <w:pPr>
                                <w:spacing w:after="160" w:line="259" w:lineRule="auto"/>
                                <w:ind w:left="0" w:firstLine="0"/>
                              </w:pPr>
                              <w:r>
                                <w:rPr>
                                  <w:sz w:val="28"/>
                                </w:rPr>
                                <w:t>RESOURCES</w:t>
                              </w:r>
                            </w:p>
                          </w:txbxContent>
                        </wps:txbx>
                        <wps:bodyPr horzOverflow="overflow" vert="horz" lIns="0" tIns="0" rIns="0" bIns="0" rtlCol="0">
                          <a:noAutofit/>
                        </wps:bodyPr>
                      </wps:wsp>
                      <wps:wsp>
                        <wps:cNvPr id="2102" name="Rectangle 2102"/>
                        <wps:cNvSpPr/>
                        <wps:spPr>
                          <a:xfrm>
                            <a:off x="4619238" y="3344719"/>
                            <a:ext cx="56348" cy="190519"/>
                          </a:xfrm>
                          <a:prstGeom prst="rect">
                            <a:avLst/>
                          </a:prstGeom>
                          <a:ln>
                            <a:noFill/>
                          </a:ln>
                        </wps:spPr>
                        <wps:txbx>
                          <w:txbxContent>
                            <w:p w14:paraId="1A17F425"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04" name="Shape 2104"/>
                        <wps:cNvSpPr/>
                        <wps:spPr>
                          <a:xfrm>
                            <a:off x="8029944" y="67818"/>
                            <a:ext cx="909072" cy="3152394"/>
                          </a:xfrm>
                          <a:custGeom>
                            <a:avLst/>
                            <a:gdLst/>
                            <a:ahLst/>
                            <a:cxnLst/>
                            <a:rect l="0" t="0" r="0" b="0"/>
                            <a:pathLst>
                              <a:path w="909072" h="3152394">
                                <a:moveTo>
                                  <a:pt x="0" y="0"/>
                                </a:moveTo>
                                <a:lnTo>
                                  <a:pt x="909072" y="0"/>
                                </a:lnTo>
                                <a:lnTo>
                                  <a:pt x="909072" y="28194"/>
                                </a:lnTo>
                                <a:lnTo>
                                  <a:pt x="28969" y="28194"/>
                                </a:lnTo>
                                <a:lnTo>
                                  <a:pt x="28969" y="3124200"/>
                                </a:lnTo>
                                <a:lnTo>
                                  <a:pt x="909072" y="3124200"/>
                                </a:lnTo>
                                <a:lnTo>
                                  <a:pt x="909072" y="3152394"/>
                                </a:lnTo>
                                <a:lnTo>
                                  <a:pt x="0" y="31523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5" name="Shape 2105"/>
                        <wps:cNvSpPr/>
                        <wps:spPr>
                          <a:xfrm>
                            <a:off x="8939016" y="67818"/>
                            <a:ext cx="908297" cy="3152394"/>
                          </a:xfrm>
                          <a:custGeom>
                            <a:avLst/>
                            <a:gdLst/>
                            <a:ahLst/>
                            <a:cxnLst/>
                            <a:rect l="0" t="0" r="0" b="0"/>
                            <a:pathLst>
                              <a:path w="908297" h="3152394">
                                <a:moveTo>
                                  <a:pt x="0" y="0"/>
                                </a:moveTo>
                                <a:lnTo>
                                  <a:pt x="908297" y="0"/>
                                </a:lnTo>
                                <a:lnTo>
                                  <a:pt x="908297" y="3152394"/>
                                </a:lnTo>
                                <a:lnTo>
                                  <a:pt x="0" y="3152394"/>
                                </a:lnTo>
                                <a:lnTo>
                                  <a:pt x="0" y="3124200"/>
                                </a:lnTo>
                                <a:lnTo>
                                  <a:pt x="880104" y="3124200"/>
                                </a:lnTo>
                                <a:lnTo>
                                  <a:pt x="880104" y="28194"/>
                                </a:lnTo>
                                <a:lnTo>
                                  <a:pt x="0" y="281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6" name="Rectangle 2106"/>
                        <wps:cNvSpPr/>
                        <wps:spPr>
                          <a:xfrm rot="-5399999">
                            <a:off x="8056702" y="1460920"/>
                            <a:ext cx="504387" cy="240517"/>
                          </a:xfrm>
                          <a:prstGeom prst="rect">
                            <a:avLst/>
                          </a:prstGeom>
                          <a:ln>
                            <a:noFill/>
                          </a:ln>
                        </wps:spPr>
                        <wps:txbx>
                          <w:txbxContent>
                            <w:p w14:paraId="2A2DE04B" w14:textId="77777777" w:rsidR="009A779E" w:rsidRDefault="009A779E">
                              <w:pPr>
                                <w:spacing w:after="160" w:line="259" w:lineRule="auto"/>
                                <w:ind w:left="0" w:firstLine="0"/>
                              </w:pPr>
                              <w:r>
                                <w:rPr>
                                  <w:sz w:val="28"/>
                                </w:rPr>
                                <w:t>USER</w:t>
                              </w:r>
                            </w:p>
                          </w:txbxContent>
                        </wps:txbx>
                        <wps:bodyPr horzOverflow="overflow" vert="horz" lIns="0" tIns="0" rIns="0" bIns="0" rtlCol="0">
                          <a:noAutofit/>
                        </wps:bodyPr>
                      </wps:wsp>
                      <wps:wsp>
                        <wps:cNvPr id="2107" name="Rectangle 2107"/>
                        <wps:cNvSpPr/>
                        <wps:spPr>
                          <a:xfrm rot="-5399999">
                            <a:off x="8277931" y="1330463"/>
                            <a:ext cx="56348" cy="190519"/>
                          </a:xfrm>
                          <a:prstGeom prst="rect">
                            <a:avLst/>
                          </a:prstGeom>
                          <a:ln>
                            <a:noFill/>
                          </a:ln>
                        </wps:spPr>
                        <wps:txbx>
                          <w:txbxContent>
                            <w:p w14:paraId="43337F9E"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5" name="Shape 32195"/>
                        <wps:cNvSpPr/>
                        <wps:spPr>
                          <a:xfrm>
                            <a:off x="8507718" y="288036"/>
                            <a:ext cx="895350" cy="302514"/>
                          </a:xfrm>
                          <a:custGeom>
                            <a:avLst/>
                            <a:gdLst/>
                            <a:ahLst/>
                            <a:cxnLst/>
                            <a:rect l="0" t="0" r="0" b="0"/>
                            <a:pathLst>
                              <a:path w="895350" h="302514">
                                <a:moveTo>
                                  <a:pt x="0" y="0"/>
                                </a:moveTo>
                                <a:lnTo>
                                  <a:pt x="895350" y="0"/>
                                </a:lnTo>
                                <a:lnTo>
                                  <a:pt x="895350" y="302514"/>
                                </a:lnTo>
                                <a:lnTo>
                                  <a:pt x="0" y="30251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09" name="Shape 2109"/>
                        <wps:cNvSpPr/>
                        <wps:spPr>
                          <a:xfrm>
                            <a:off x="8500872" y="281940"/>
                            <a:ext cx="454527" cy="314706"/>
                          </a:xfrm>
                          <a:custGeom>
                            <a:avLst/>
                            <a:gdLst/>
                            <a:ahLst/>
                            <a:cxnLst/>
                            <a:rect l="0" t="0" r="0" b="0"/>
                            <a:pathLst>
                              <a:path w="454527" h="314706">
                                <a:moveTo>
                                  <a:pt x="0" y="0"/>
                                </a:moveTo>
                                <a:lnTo>
                                  <a:pt x="454527" y="0"/>
                                </a:lnTo>
                                <a:lnTo>
                                  <a:pt x="454527" y="12954"/>
                                </a:lnTo>
                                <a:lnTo>
                                  <a:pt x="12941" y="12954"/>
                                </a:lnTo>
                                <a:lnTo>
                                  <a:pt x="12941" y="302514"/>
                                </a:lnTo>
                                <a:lnTo>
                                  <a:pt x="454527" y="302514"/>
                                </a:lnTo>
                                <a:lnTo>
                                  <a:pt x="454527" y="314706"/>
                                </a:lnTo>
                                <a:lnTo>
                                  <a:pt x="0" y="3147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0" name="Shape 2110"/>
                        <wps:cNvSpPr/>
                        <wps:spPr>
                          <a:xfrm>
                            <a:off x="8955399" y="281940"/>
                            <a:ext cx="453778" cy="314706"/>
                          </a:xfrm>
                          <a:custGeom>
                            <a:avLst/>
                            <a:gdLst/>
                            <a:ahLst/>
                            <a:cxnLst/>
                            <a:rect l="0" t="0" r="0" b="0"/>
                            <a:pathLst>
                              <a:path w="453778" h="314706">
                                <a:moveTo>
                                  <a:pt x="0" y="0"/>
                                </a:moveTo>
                                <a:lnTo>
                                  <a:pt x="453778" y="0"/>
                                </a:lnTo>
                                <a:lnTo>
                                  <a:pt x="453778" y="314706"/>
                                </a:lnTo>
                                <a:lnTo>
                                  <a:pt x="0" y="314706"/>
                                </a:lnTo>
                                <a:lnTo>
                                  <a:pt x="0" y="302514"/>
                                </a:lnTo>
                                <a:lnTo>
                                  <a:pt x="441585" y="302514"/>
                                </a:lnTo>
                                <a:lnTo>
                                  <a:pt x="441585" y="12954"/>
                                </a:lnTo>
                                <a:lnTo>
                                  <a:pt x="0" y="1295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1" name="Rectangle 2111"/>
                        <wps:cNvSpPr/>
                        <wps:spPr>
                          <a:xfrm>
                            <a:off x="8604498" y="366332"/>
                            <a:ext cx="569536" cy="172388"/>
                          </a:xfrm>
                          <a:prstGeom prst="rect">
                            <a:avLst/>
                          </a:prstGeom>
                          <a:ln>
                            <a:noFill/>
                          </a:ln>
                        </wps:spPr>
                        <wps:txbx>
                          <w:txbxContent>
                            <w:p w14:paraId="7D474922" w14:textId="77777777" w:rsidR="009A779E" w:rsidRDefault="009A779E">
                              <w:pPr>
                                <w:spacing w:after="160" w:line="259" w:lineRule="auto"/>
                                <w:ind w:left="0" w:firstLine="0"/>
                              </w:pPr>
                              <w:r>
                                <w:rPr>
                                  <w:sz w:val="20"/>
                                </w:rPr>
                                <w:t>SOCIETY</w:t>
                              </w:r>
                            </w:p>
                          </w:txbxContent>
                        </wps:txbx>
                        <wps:bodyPr horzOverflow="overflow" vert="horz" lIns="0" tIns="0" rIns="0" bIns="0" rtlCol="0">
                          <a:noAutofit/>
                        </wps:bodyPr>
                      </wps:wsp>
                      <wps:wsp>
                        <wps:cNvPr id="2112" name="Rectangle 2112"/>
                        <wps:cNvSpPr/>
                        <wps:spPr>
                          <a:xfrm>
                            <a:off x="9032742" y="350821"/>
                            <a:ext cx="56348" cy="190519"/>
                          </a:xfrm>
                          <a:prstGeom prst="rect">
                            <a:avLst/>
                          </a:prstGeom>
                          <a:ln>
                            <a:noFill/>
                          </a:ln>
                        </wps:spPr>
                        <wps:txbx>
                          <w:txbxContent>
                            <w:p w14:paraId="7F7EB92E"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6" name="Shape 32196"/>
                        <wps:cNvSpPr/>
                        <wps:spPr>
                          <a:xfrm>
                            <a:off x="8660118" y="1038606"/>
                            <a:ext cx="403860" cy="1041654"/>
                          </a:xfrm>
                          <a:custGeom>
                            <a:avLst/>
                            <a:gdLst/>
                            <a:ahLst/>
                            <a:cxnLst/>
                            <a:rect l="0" t="0" r="0" b="0"/>
                            <a:pathLst>
                              <a:path w="403860" h="1041654">
                                <a:moveTo>
                                  <a:pt x="0" y="0"/>
                                </a:moveTo>
                                <a:lnTo>
                                  <a:pt x="403860" y="0"/>
                                </a:lnTo>
                                <a:lnTo>
                                  <a:pt x="403860" y="1041654"/>
                                </a:lnTo>
                                <a:lnTo>
                                  <a:pt x="0" y="104165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14" name="Shape 2114"/>
                        <wps:cNvSpPr/>
                        <wps:spPr>
                          <a:xfrm>
                            <a:off x="8650987" y="1028700"/>
                            <a:ext cx="211455" cy="1060704"/>
                          </a:xfrm>
                          <a:custGeom>
                            <a:avLst/>
                            <a:gdLst/>
                            <a:ahLst/>
                            <a:cxnLst/>
                            <a:rect l="0" t="0" r="0" b="0"/>
                            <a:pathLst>
                              <a:path w="211455" h="1060704">
                                <a:moveTo>
                                  <a:pt x="0" y="0"/>
                                </a:moveTo>
                                <a:lnTo>
                                  <a:pt x="211455" y="0"/>
                                </a:lnTo>
                                <a:lnTo>
                                  <a:pt x="211455" y="19050"/>
                                </a:lnTo>
                                <a:lnTo>
                                  <a:pt x="19050" y="19050"/>
                                </a:lnTo>
                                <a:lnTo>
                                  <a:pt x="19050" y="1041654"/>
                                </a:lnTo>
                                <a:lnTo>
                                  <a:pt x="211455" y="1041654"/>
                                </a:lnTo>
                                <a:lnTo>
                                  <a:pt x="211455" y="1060704"/>
                                </a:lnTo>
                                <a:lnTo>
                                  <a:pt x="0" y="106070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5" name="Shape 2115"/>
                        <wps:cNvSpPr/>
                        <wps:spPr>
                          <a:xfrm>
                            <a:off x="8862442" y="1028700"/>
                            <a:ext cx="211455" cy="1060704"/>
                          </a:xfrm>
                          <a:custGeom>
                            <a:avLst/>
                            <a:gdLst/>
                            <a:ahLst/>
                            <a:cxnLst/>
                            <a:rect l="0" t="0" r="0" b="0"/>
                            <a:pathLst>
                              <a:path w="211455" h="1060704">
                                <a:moveTo>
                                  <a:pt x="0" y="0"/>
                                </a:moveTo>
                                <a:lnTo>
                                  <a:pt x="211455" y="0"/>
                                </a:lnTo>
                                <a:lnTo>
                                  <a:pt x="211455" y="1060704"/>
                                </a:lnTo>
                                <a:lnTo>
                                  <a:pt x="0" y="1060704"/>
                                </a:lnTo>
                                <a:lnTo>
                                  <a:pt x="0" y="1041654"/>
                                </a:lnTo>
                                <a:lnTo>
                                  <a:pt x="192405" y="1041654"/>
                                </a:lnTo>
                                <a:lnTo>
                                  <a:pt x="192405" y="19050"/>
                                </a:lnTo>
                                <a:lnTo>
                                  <a:pt x="0" y="1905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6" name="Rectangle 2116"/>
                        <wps:cNvSpPr/>
                        <wps:spPr>
                          <a:xfrm rot="-5399999">
                            <a:off x="8543764" y="1390890"/>
                            <a:ext cx="660760" cy="172388"/>
                          </a:xfrm>
                          <a:prstGeom prst="rect">
                            <a:avLst/>
                          </a:prstGeom>
                          <a:ln>
                            <a:noFill/>
                          </a:ln>
                        </wps:spPr>
                        <wps:txbx>
                          <w:txbxContent>
                            <w:p w14:paraId="3DB3EB90" w14:textId="77777777" w:rsidR="009A779E" w:rsidRDefault="009A779E">
                              <w:pPr>
                                <w:spacing w:after="160" w:line="259" w:lineRule="auto"/>
                                <w:ind w:left="0" w:firstLine="0"/>
                              </w:pPr>
                              <w:r>
                                <w:rPr>
                                  <w:sz w:val="20"/>
                                </w:rPr>
                                <w:t>MARINER</w:t>
                              </w:r>
                            </w:p>
                          </w:txbxContent>
                        </wps:txbx>
                        <wps:bodyPr horzOverflow="overflow" vert="horz" lIns="0" tIns="0" rIns="0" bIns="0" rtlCol="0">
                          <a:noAutofit/>
                        </wps:bodyPr>
                      </wps:wsp>
                      <wps:wsp>
                        <wps:cNvPr id="2117" name="Rectangle 2117"/>
                        <wps:cNvSpPr/>
                        <wps:spPr>
                          <a:xfrm rot="-5399999">
                            <a:off x="8839522" y="1187969"/>
                            <a:ext cx="56349" cy="190519"/>
                          </a:xfrm>
                          <a:prstGeom prst="rect">
                            <a:avLst/>
                          </a:prstGeom>
                          <a:ln>
                            <a:noFill/>
                          </a:ln>
                        </wps:spPr>
                        <wps:txbx>
                          <w:txbxContent>
                            <w:p w14:paraId="2BB04AEE"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7" name="Shape 32197"/>
                        <wps:cNvSpPr/>
                        <wps:spPr>
                          <a:xfrm>
                            <a:off x="8507718" y="2370583"/>
                            <a:ext cx="1139952" cy="273558"/>
                          </a:xfrm>
                          <a:custGeom>
                            <a:avLst/>
                            <a:gdLst/>
                            <a:ahLst/>
                            <a:cxnLst/>
                            <a:rect l="0" t="0" r="0" b="0"/>
                            <a:pathLst>
                              <a:path w="1139952" h="273558">
                                <a:moveTo>
                                  <a:pt x="0" y="0"/>
                                </a:moveTo>
                                <a:lnTo>
                                  <a:pt x="1139952" y="0"/>
                                </a:lnTo>
                                <a:lnTo>
                                  <a:pt x="1139952" y="273558"/>
                                </a:lnTo>
                                <a:lnTo>
                                  <a:pt x="0" y="27355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19" name="Shape 2119"/>
                        <wps:cNvSpPr/>
                        <wps:spPr>
                          <a:xfrm>
                            <a:off x="8500872" y="2364486"/>
                            <a:ext cx="576828" cy="286512"/>
                          </a:xfrm>
                          <a:custGeom>
                            <a:avLst/>
                            <a:gdLst/>
                            <a:ahLst/>
                            <a:cxnLst/>
                            <a:rect l="0" t="0" r="0" b="0"/>
                            <a:pathLst>
                              <a:path w="576828" h="286512">
                                <a:moveTo>
                                  <a:pt x="0" y="0"/>
                                </a:moveTo>
                                <a:lnTo>
                                  <a:pt x="576828" y="0"/>
                                </a:lnTo>
                                <a:lnTo>
                                  <a:pt x="576828" y="12954"/>
                                </a:lnTo>
                                <a:lnTo>
                                  <a:pt x="12941" y="12954"/>
                                </a:lnTo>
                                <a:lnTo>
                                  <a:pt x="12941" y="273558"/>
                                </a:lnTo>
                                <a:lnTo>
                                  <a:pt x="576828" y="273558"/>
                                </a:lnTo>
                                <a:lnTo>
                                  <a:pt x="576828" y="286512"/>
                                </a:lnTo>
                                <a:lnTo>
                                  <a:pt x="0" y="28651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0" name="Shape 2120"/>
                        <wps:cNvSpPr/>
                        <wps:spPr>
                          <a:xfrm>
                            <a:off x="9077700" y="2364486"/>
                            <a:ext cx="576078" cy="286512"/>
                          </a:xfrm>
                          <a:custGeom>
                            <a:avLst/>
                            <a:gdLst/>
                            <a:ahLst/>
                            <a:cxnLst/>
                            <a:rect l="0" t="0" r="0" b="0"/>
                            <a:pathLst>
                              <a:path w="576078" h="286512">
                                <a:moveTo>
                                  <a:pt x="0" y="0"/>
                                </a:moveTo>
                                <a:lnTo>
                                  <a:pt x="576078" y="0"/>
                                </a:lnTo>
                                <a:lnTo>
                                  <a:pt x="576078" y="286512"/>
                                </a:lnTo>
                                <a:lnTo>
                                  <a:pt x="0" y="286512"/>
                                </a:lnTo>
                                <a:lnTo>
                                  <a:pt x="0" y="273558"/>
                                </a:lnTo>
                                <a:lnTo>
                                  <a:pt x="563887" y="273558"/>
                                </a:lnTo>
                                <a:lnTo>
                                  <a:pt x="563887" y="12954"/>
                                </a:lnTo>
                                <a:lnTo>
                                  <a:pt x="0" y="1295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1" name="Rectangle 2121"/>
                        <wps:cNvSpPr/>
                        <wps:spPr>
                          <a:xfrm>
                            <a:off x="8604498" y="2447354"/>
                            <a:ext cx="1060456" cy="172388"/>
                          </a:xfrm>
                          <a:prstGeom prst="rect">
                            <a:avLst/>
                          </a:prstGeom>
                          <a:ln>
                            <a:noFill/>
                          </a:ln>
                        </wps:spPr>
                        <wps:txbx>
                          <w:txbxContent>
                            <w:p w14:paraId="1BFAC07A" w14:textId="77777777" w:rsidR="009A779E" w:rsidRDefault="009A779E">
                              <w:pPr>
                                <w:spacing w:after="160" w:line="259" w:lineRule="auto"/>
                                <w:ind w:left="0" w:firstLine="0"/>
                              </w:pPr>
                              <w:r>
                                <w:rPr>
                                  <w:sz w:val="20"/>
                                </w:rPr>
                                <w:t>ENVIRONMENT</w:t>
                              </w:r>
                            </w:p>
                          </w:txbxContent>
                        </wps:txbx>
                        <wps:bodyPr horzOverflow="overflow" vert="horz" lIns="0" tIns="0" rIns="0" bIns="0" rtlCol="0">
                          <a:noAutofit/>
                        </wps:bodyPr>
                      </wps:wsp>
                      <wps:wsp>
                        <wps:cNvPr id="2122" name="Rectangle 2122"/>
                        <wps:cNvSpPr/>
                        <wps:spPr>
                          <a:xfrm>
                            <a:off x="9401550" y="2431843"/>
                            <a:ext cx="56348" cy="190519"/>
                          </a:xfrm>
                          <a:prstGeom prst="rect">
                            <a:avLst/>
                          </a:prstGeom>
                          <a:ln>
                            <a:noFill/>
                          </a:ln>
                        </wps:spPr>
                        <wps:txbx>
                          <w:txbxContent>
                            <w:p w14:paraId="64E6A7B3"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24" name="Shape 2124"/>
                        <wps:cNvSpPr/>
                        <wps:spPr>
                          <a:xfrm>
                            <a:off x="0" y="67818"/>
                            <a:ext cx="242697" cy="3048000"/>
                          </a:xfrm>
                          <a:custGeom>
                            <a:avLst/>
                            <a:gdLst/>
                            <a:ahLst/>
                            <a:cxnLst/>
                            <a:rect l="0" t="0" r="0" b="0"/>
                            <a:pathLst>
                              <a:path w="242697" h="3048000">
                                <a:moveTo>
                                  <a:pt x="0" y="0"/>
                                </a:moveTo>
                                <a:lnTo>
                                  <a:pt x="242697" y="0"/>
                                </a:lnTo>
                                <a:lnTo>
                                  <a:pt x="242697" y="28194"/>
                                </a:lnTo>
                                <a:lnTo>
                                  <a:pt x="28194" y="28194"/>
                                </a:lnTo>
                                <a:lnTo>
                                  <a:pt x="28194" y="3019806"/>
                                </a:lnTo>
                                <a:lnTo>
                                  <a:pt x="242697" y="3019806"/>
                                </a:lnTo>
                                <a:lnTo>
                                  <a:pt x="242697" y="3048000"/>
                                </a:lnTo>
                                <a:lnTo>
                                  <a:pt x="0" y="3048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5" name="Shape 2125"/>
                        <wps:cNvSpPr/>
                        <wps:spPr>
                          <a:xfrm>
                            <a:off x="242697" y="67818"/>
                            <a:ext cx="242697" cy="3048000"/>
                          </a:xfrm>
                          <a:custGeom>
                            <a:avLst/>
                            <a:gdLst/>
                            <a:ahLst/>
                            <a:cxnLst/>
                            <a:rect l="0" t="0" r="0" b="0"/>
                            <a:pathLst>
                              <a:path w="242697" h="3048000">
                                <a:moveTo>
                                  <a:pt x="0" y="0"/>
                                </a:moveTo>
                                <a:lnTo>
                                  <a:pt x="242697" y="0"/>
                                </a:lnTo>
                                <a:lnTo>
                                  <a:pt x="242697" y="3048000"/>
                                </a:lnTo>
                                <a:lnTo>
                                  <a:pt x="0" y="3048000"/>
                                </a:lnTo>
                                <a:lnTo>
                                  <a:pt x="0" y="3019806"/>
                                </a:lnTo>
                                <a:lnTo>
                                  <a:pt x="214503" y="3019806"/>
                                </a:lnTo>
                                <a:lnTo>
                                  <a:pt x="214503" y="28194"/>
                                </a:lnTo>
                                <a:lnTo>
                                  <a:pt x="0" y="281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6" name="Rectangle 2126"/>
                        <wps:cNvSpPr/>
                        <wps:spPr>
                          <a:xfrm rot="-5399999">
                            <a:off x="14679" y="1406181"/>
                            <a:ext cx="528520" cy="240517"/>
                          </a:xfrm>
                          <a:prstGeom prst="rect">
                            <a:avLst/>
                          </a:prstGeom>
                          <a:ln>
                            <a:noFill/>
                          </a:ln>
                        </wps:spPr>
                        <wps:txbx>
                          <w:txbxContent>
                            <w:p w14:paraId="1623557E" w14:textId="77777777" w:rsidR="009A779E" w:rsidRDefault="009A779E">
                              <w:pPr>
                                <w:spacing w:after="160" w:line="259" w:lineRule="auto"/>
                                <w:ind w:left="0" w:firstLine="0"/>
                              </w:pPr>
                              <w:r>
                                <w:rPr>
                                  <w:sz w:val="28"/>
                                </w:rPr>
                                <w:t>NEED</w:t>
                              </w:r>
                            </w:p>
                          </w:txbxContent>
                        </wps:txbx>
                        <wps:bodyPr horzOverflow="overflow" vert="horz" lIns="0" tIns="0" rIns="0" bIns="0" rtlCol="0">
                          <a:noAutofit/>
                        </wps:bodyPr>
                      </wps:wsp>
                      <wps:wsp>
                        <wps:cNvPr id="2127" name="Rectangle 2127"/>
                        <wps:cNvSpPr/>
                        <wps:spPr>
                          <a:xfrm rot="-5399999">
                            <a:off x="247974" y="1269502"/>
                            <a:ext cx="56348" cy="190519"/>
                          </a:xfrm>
                          <a:prstGeom prst="rect">
                            <a:avLst/>
                          </a:prstGeom>
                          <a:ln>
                            <a:noFill/>
                          </a:ln>
                        </wps:spPr>
                        <wps:txbx>
                          <w:txbxContent>
                            <w:p w14:paraId="7282E3F7"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28" name="Shape 2128"/>
                        <wps:cNvSpPr/>
                        <wps:spPr>
                          <a:xfrm>
                            <a:off x="471678" y="1245108"/>
                            <a:ext cx="457200" cy="442722"/>
                          </a:xfrm>
                          <a:custGeom>
                            <a:avLst/>
                            <a:gdLst/>
                            <a:ahLst/>
                            <a:cxnLst/>
                            <a:rect l="0" t="0" r="0" b="0"/>
                            <a:pathLst>
                              <a:path w="457200" h="442722">
                                <a:moveTo>
                                  <a:pt x="342900" y="0"/>
                                </a:moveTo>
                                <a:lnTo>
                                  <a:pt x="457200" y="221742"/>
                                </a:lnTo>
                                <a:lnTo>
                                  <a:pt x="342900" y="442722"/>
                                </a:lnTo>
                                <a:lnTo>
                                  <a:pt x="342900" y="332232"/>
                                </a:lnTo>
                                <a:lnTo>
                                  <a:pt x="0" y="332232"/>
                                </a:lnTo>
                                <a:lnTo>
                                  <a:pt x="0" y="110490"/>
                                </a:lnTo>
                                <a:lnTo>
                                  <a:pt x="342900" y="110490"/>
                                </a:lnTo>
                                <a:lnTo>
                                  <a:pt x="3429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9" name="Shape 2129"/>
                        <wps:cNvSpPr/>
                        <wps:spPr>
                          <a:xfrm>
                            <a:off x="467106" y="1351026"/>
                            <a:ext cx="233441" cy="230886"/>
                          </a:xfrm>
                          <a:custGeom>
                            <a:avLst/>
                            <a:gdLst/>
                            <a:ahLst/>
                            <a:cxnLst/>
                            <a:rect l="0" t="0" r="0" b="0"/>
                            <a:pathLst>
                              <a:path w="233441" h="230886">
                                <a:moveTo>
                                  <a:pt x="0" y="0"/>
                                </a:moveTo>
                                <a:lnTo>
                                  <a:pt x="233441" y="0"/>
                                </a:lnTo>
                                <a:lnTo>
                                  <a:pt x="233441" y="9906"/>
                                </a:lnTo>
                                <a:lnTo>
                                  <a:pt x="9906" y="9906"/>
                                </a:lnTo>
                                <a:lnTo>
                                  <a:pt x="9906" y="220980"/>
                                </a:lnTo>
                                <a:lnTo>
                                  <a:pt x="233441" y="220980"/>
                                </a:lnTo>
                                <a:lnTo>
                                  <a:pt x="233441" y="230886"/>
                                </a:lnTo>
                                <a:lnTo>
                                  <a:pt x="0" y="2308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0" name="Shape 2130"/>
                        <wps:cNvSpPr/>
                        <wps:spPr>
                          <a:xfrm>
                            <a:off x="700547" y="1226058"/>
                            <a:ext cx="233665" cy="481584"/>
                          </a:xfrm>
                          <a:custGeom>
                            <a:avLst/>
                            <a:gdLst/>
                            <a:ahLst/>
                            <a:cxnLst/>
                            <a:rect l="0" t="0" r="0" b="0"/>
                            <a:pathLst>
                              <a:path w="233665" h="481584">
                                <a:moveTo>
                                  <a:pt x="109459" y="0"/>
                                </a:moveTo>
                                <a:lnTo>
                                  <a:pt x="119294" y="19067"/>
                                </a:lnTo>
                                <a:lnTo>
                                  <a:pt x="119365" y="19050"/>
                                </a:lnTo>
                                <a:lnTo>
                                  <a:pt x="119365" y="19204"/>
                                </a:lnTo>
                                <a:lnTo>
                                  <a:pt x="233665" y="240792"/>
                                </a:lnTo>
                                <a:lnTo>
                                  <a:pt x="109459" y="481584"/>
                                </a:lnTo>
                                <a:lnTo>
                                  <a:pt x="109459" y="355854"/>
                                </a:lnTo>
                                <a:lnTo>
                                  <a:pt x="0" y="355854"/>
                                </a:lnTo>
                                <a:lnTo>
                                  <a:pt x="0" y="345948"/>
                                </a:lnTo>
                                <a:lnTo>
                                  <a:pt x="119365" y="345948"/>
                                </a:lnTo>
                                <a:lnTo>
                                  <a:pt x="119365" y="441808"/>
                                </a:lnTo>
                                <a:lnTo>
                                  <a:pt x="223535" y="240411"/>
                                </a:lnTo>
                                <a:lnTo>
                                  <a:pt x="119365" y="39014"/>
                                </a:lnTo>
                                <a:lnTo>
                                  <a:pt x="119365" y="134874"/>
                                </a:lnTo>
                                <a:lnTo>
                                  <a:pt x="0" y="134874"/>
                                </a:lnTo>
                                <a:lnTo>
                                  <a:pt x="0" y="124968"/>
                                </a:lnTo>
                                <a:lnTo>
                                  <a:pt x="109459" y="124968"/>
                                </a:lnTo>
                                <a:lnTo>
                                  <a:pt x="10945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1" name="Shape 2131"/>
                        <wps:cNvSpPr/>
                        <wps:spPr>
                          <a:xfrm>
                            <a:off x="7599414" y="1370838"/>
                            <a:ext cx="438150" cy="441960"/>
                          </a:xfrm>
                          <a:custGeom>
                            <a:avLst/>
                            <a:gdLst/>
                            <a:ahLst/>
                            <a:cxnLst/>
                            <a:rect l="0" t="0" r="0" b="0"/>
                            <a:pathLst>
                              <a:path w="438150" h="441960">
                                <a:moveTo>
                                  <a:pt x="328422" y="0"/>
                                </a:moveTo>
                                <a:lnTo>
                                  <a:pt x="438150" y="220980"/>
                                </a:lnTo>
                                <a:lnTo>
                                  <a:pt x="328422" y="441960"/>
                                </a:lnTo>
                                <a:lnTo>
                                  <a:pt x="328422" y="331470"/>
                                </a:lnTo>
                                <a:lnTo>
                                  <a:pt x="0" y="331470"/>
                                </a:lnTo>
                                <a:lnTo>
                                  <a:pt x="0" y="110490"/>
                                </a:lnTo>
                                <a:lnTo>
                                  <a:pt x="328422" y="110490"/>
                                </a:lnTo>
                                <a:lnTo>
                                  <a:pt x="3284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2" name="Shape 2132"/>
                        <wps:cNvSpPr/>
                        <wps:spPr>
                          <a:xfrm>
                            <a:off x="7594842" y="1476756"/>
                            <a:ext cx="223080" cy="230886"/>
                          </a:xfrm>
                          <a:custGeom>
                            <a:avLst/>
                            <a:gdLst/>
                            <a:ahLst/>
                            <a:cxnLst/>
                            <a:rect l="0" t="0" r="0" b="0"/>
                            <a:pathLst>
                              <a:path w="223080" h="230886">
                                <a:moveTo>
                                  <a:pt x="0" y="0"/>
                                </a:moveTo>
                                <a:lnTo>
                                  <a:pt x="223080" y="0"/>
                                </a:lnTo>
                                <a:lnTo>
                                  <a:pt x="223080" y="9144"/>
                                </a:lnTo>
                                <a:lnTo>
                                  <a:pt x="9144" y="9144"/>
                                </a:lnTo>
                                <a:lnTo>
                                  <a:pt x="9144" y="220980"/>
                                </a:lnTo>
                                <a:lnTo>
                                  <a:pt x="223080" y="220980"/>
                                </a:lnTo>
                                <a:lnTo>
                                  <a:pt x="223080" y="230886"/>
                                </a:lnTo>
                                <a:lnTo>
                                  <a:pt x="0" y="2308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3" name="Shape 2133"/>
                        <wps:cNvSpPr/>
                        <wps:spPr>
                          <a:xfrm>
                            <a:off x="7817922" y="1350265"/>
                            <a:ext cx="224976" cy="483108"/>
                          </a:xfrm>
                          <a:custGeom>
                            <a:avLst/>
                            <a:gdLst/>
                            <a:ahLst/>
                            <a:cxnLst/>
                            <a:rect l="0" t="0" r="0" b="0"/>
                            <a:pathLst>
                              <a:path w="224976" h="483108">
                                <a:moveTo>
                                  <a:pt x="105342" y="0"/>
                                </a:moveTo>
                                <a:lnTo>
                                  <a:pt x="224976" y="241554"/>
                                </a:lnTo>
                                <a:lnTo>
                                  <a:pt x="105342" y="483108"/>
                                </a:lnTo>
                                <a:lnTo>
                                  <a:pt x="105342" y="461010"/>
                                </a:lnTo>
                                <a:lnTo>
                                  <a:pt x="105342" y="357378"/>
                                </a:lnTo>
                                <a:lnTo>
                                  <a:pt x="0" y="357378"/>
                                </a:lnTo>
                                <a:lnTo>
                                  <a:pt x="0" y="347472"/>
                                </a:lnTo>
                                <a:lnTo>
                                  <a:pt x="114486" y="347472"/>
                                </a:lnTo>
                                <a:lnTo>
                                  <a:pt x="114486" y="442531"/>
                                </a:lnTo>
                                <a:lnTo>
                                  <a:pt x="213937" y="241558"/>
                                </a:lnTo>
                                <a:lnTo>
                                  <a:pt x="114486" y="41276"/>
                                </a:lnTo>
                                <a:lnTo>
                                  <a:pt x="114486" y="135636"/>
                                </a:lnTo>
                                <a:lnTo>
                                  <a:pt x="0" y="135636"/>
                                </a:lnTo>
                                <a:lnTo>
                                  <a:pt x="0" y="126492"/>
                                </a:lnTo>
                                <a:lnTo>
                                  <a:pt x="105342" y="126492"/>
                                </a:lnTo>
                                <a:lnTo>
                                  <a:pt x="105342" y="22860"/>
                                </a:lnTo>
                                <a:lnTo>
                                  <a:pt x="10534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 name="Shape 2134"/>
                        <wps:cNvSpPr/>
                        <wps:spPr>
                          <a:xfrm>
                            <a:off x="2399538" y="1210056"/>
                            <a:ext cx="479298" cy="512826"/>
                          </a:xfrm>
                          <a:custGeom>
                            <a:avLst/>
                            <a:gdLst/>
                            <a:ahLst/>
                            <a:cxnLst/>
                            <a:rect l="0" t="0" r="0" b="0"/>
                            <a:pathLst>
                              <a:path w="479298" h="512826">
                                <a:moveTo>
                                  <a:pt x="359664" y="0"/>
                                </a:moveTo>
                                <a:lnTo>
                                  <a:pt x="479298" y="256794"/>
                                </a:lnTo>
                                <a:lnTo>
                                  <a:pt x="359664" y="512826"/>
                                </a:lnTo>
                                <a:lnTo>
                                  <a:pt x="359664" y="384810"/>
                                </a:lnTo>
                                <a:lnTo>
                                  <a:pt x="0" y="384810"/>
                                </a:lnTo>
                                <a:lnTo>
                                  <a:pt x="0" y="128778"/>
                                </a:lnTo>
                                <a:lnTo>
                                  <a:pt x="359664" y="128778"/>
                                </a:lnTo>
                                <a:lnTo>
                                  <a:pt x="3596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 name="Shape 2135"/>
                        <wps:cNvSpPr/>
                        <wps:spPr>
                          <a:xfrm>
                            <a:off x="2394204" y="1333500"/>
                            <a:ext cx="244538" cy="265938"/>
                          </a:xfrm>
                          <a:custGeom>
                            <a:avLst/>
                            <a:gdLst/>
                            <a:ahLst/>
                            <a:cxnLst/>
                            <a:rect l="0" t="0" r="0" b="0"/>
                            <a:pathLst>
                              <a:path w="244538" h="265938">
                                <a:moveTo>
                                  <a:pt x="0" y="0"/>
                                </a:moveTo>
                                <a:lnTo>
                                  <a:pt x="244538" y="0"/>
                                </a:lnTo>
                                <a:lnTo>
                                  <a:pt x="244538" y="9906"/>
                                </a:lnTo>
                                <a:lnTo>
                                  <a:pt x="9906" y="9906"/>
                                </a:lnTo>
                                <a:lnTo>
                                  <a:pt x="9906" y="256032"/>
                                </a:lnTo>
                                <a:lnTo>
                                  <a:pt x="244538" y="256032"/>
                                </a:lnTo>
                                <a:lnTo>
                                  <a:pt x="244538" y="265938"/>
                                </a:lnTo>
                                <a:lnTo>
                                  <a:pt x="0" y="26593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6" name="Shape 2136"/>
                        <wps:cNvSpPr/>
                        <wps:spPr>
                          <a:xfrm>
                            <a:off x="2638742" y="1188720"/>
                            <a:ext cx="245428" cy="555498"/>
                          </a:xfrm>
                          <a:custGeom>
                            <a:avLst/>
                            <a:gdLst/>
                            <a:ahLst/>
                            <a:cxnLst/>
                            <a:rect l="0" t="0" r="0" b="0"/>
                            <a:pathLst>
                              <a:path w="245428" h="555498">
                                <a:moveTo>
                                  <a:pt x="115888" y="0"/>
                                </a:moveTo>
                                <a:lnTo>
                                  <a:pt x="245428" y="278130"/>
                                </a:lnTo>
                                <a:lnTo>
                                  <a:pt x="115888" y="555498"/>
                                </a:lnTo>
                                <a:lnTo>
                                  <a:pt x="115888" y="531876"/>
                                </a:lnTo>
                                <a:lnTo>
                                  <a:pt x="115888" y="410718"/>
                                </a:lnTo>
                                <a:lnTo>
                                  <a:pt x="0" y="410718"/>
                                </a:lnTo>
                                <a:lnTo>
                                  <a:pt x="0" y="400812"/>
                                </a:lnTo>
                                <a:lnTo>
                                  <a:pt x="125032" y="400812"/>
                                </a:lnTo>
                                <a:lnTo>
                                  <a:pt x="125032" y="512307"/>
                                </a:lnTo>
                                <a:lnTo>
                                  <a:pt x="234632" y="277749"/>
                                </a:lnTo>
                                <a:lnTo>
                                  <a:pt x="125032" y="43191"/>
                                </a:lnTo>
                                <a:lnTo>
                                  <a:pt x="125032" y="154686"/>
                                </a:lnTo>
                                <a:lnTo>
                                  <a:pt x="0" y="154686"/>
                                </a:lnTo>
                                <a:lnTo>
                                  <a:pt x="0" y="144780"/>
                                </a:lnTo>
                                <a:lnTo>
                                  <a:pt x="115888" y="144780"/>
                                </a:lnTo>
                                <a:lnTo>
                                  <a:pt x="115888" y="23622"/>
                                </a:lnTo>
                                <a:lnTo>
                                  <a:pt x="11588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7" name="Shape 2137"/>
                        <wps:cNvSpPr/>
                        <wps:spPr>
                          <a:xfrm>
                            <a:off x="3810001" y="877824"/>
                            <a:ext cx="771144" cy="442722"/>
                          </a:xfrm>
                          <a:custGeom>
                            <a:avLst/>
                            <a:gdLst/>
                            <a:ahLst/>
                            <a:cxnLst/>
                            <a:rect l="0" t="0" r="0" b="0"/>
                            <a:pathLst>
                              <a:path w="771144" h="442722">
                                <a:moveTo>
                                  <a:pt x="578358" y="0"/>
                                </a:moveTo>
                                <a:lnTo>
                                  <a:pt x="771144" y="220980"/>
                                </a:lnTo>
                                <a:lnTo>
                                  <a:pt x="578358" y="442722"/>
                                </a:lnTo>
                                <a:lnTo>
                                  <a:pt x="578358" y="332232"/>
                                </a:lnTo>
                                <a:lnTo>
                                  <a:pt x="0" y="332232"/>
                                </a:lnTo>
                                <a:lnTo>
                                  <a:pt x="0" y="110490"/>
                                </a:lnTo>
                                <a:lnTo>
                                  <a:pt x="578358" y="110490"/>
                                </a:lnTo>
                                <a:lnTo>
                                  <a:pt x="57835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8" name="Shape 2138"/>
                        <wps:cNvSpPr/>
                        <wps:spPr>
                          <a:xfrm>
                            <a:off x="3804666" y="983742"/>
                            <a:ext cx="389960" cy="230886"/>
                          </a:xfrm>
                          <a:custGeom>
                            <a:avLst/>
                            <a:gdLst/>
                            <a:ahLst/>
                            <a:cxnLst/>
                            <a:rect l="0" t="0" r="0" b="0"/>
                            <a:pathLst>
                              <a:path w="389960" h="230886">
                                <a:moveTo>
                                  <a:pt x="0" y="0"/>
                                </a:moveTo>
                                <a:lnTo>
                                  <a:pt x="389960" y="0"/>
                                </a:lnTo>
                                <a:lnTo>
                                  <a:pt x="389960" y="9144"/>
                                </a:lnTo>
                                <a:lnTo>
                                  <a:pt x="9906" y="9144"/>
                                </a:lnTo>
                                <a:lnTo>
                                  <a:pt x="9906" y="220980"/>
                                </a:lnTo>
                                <a:lnTo>
                                  <a:pt x="389960" y="220980"/>
                                </a:lnTo>
                                <a:lnTo>
                                  <a:pt x="389960" y="230886"/>
                                </a:lnTo>
                                <a:lnTo>
                                  <a:pt x="0" y="2308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9" name="Shape 2139"/>
                        <wps:cNvSpPr/>
                        <wps:spPr>
                          <a:xfrm>
                            <a:off x="4194626" y="864870"/>
                            <a:ext cx="392614" cy="467868"/>
                          </a:xfrm>
                          <a:custGeom>
                            <a:avLst/>
                            <a:gdLst/>
                            <a:ahLst/>
                            <a:cxnLst/>
                            <a:rect l="0" t="0" r="0" b="0"/>
                            <a:pathLst>
                              <a:path w="392614" h="467868">
                                <a:moveTo>
                                  <a:pt x="189161" y="0"/>
                                </a:moveTo>
                                <a:lnTo>
                                  <a:pt x="392614" y="233934"/>
                                </a:lnTo>
                                <a:lnTo>
                                  <a:pt x="189161" y="467868"/>
                                </a:lnTo>
                                <a:lnTo>
                                  <a:pt x="189161" y="349758"/>
                                </a:lnTo>
                                <a:lnTo>
                                  <a:pt x="0" y="349758"/>
                                </a:lnTo>
                                <a:lnTo>
                                  <a:pt x="0" y="339852"/>
                                </a:lnTo>
                                <a:lnTo>
                                  <a:pt x="198305" y="339852"/>
                                </a:lnTo>
                                <a:lnTo>
                                  <a:pt x="198305" y="442987"/>
                                </a:lnTo>
                                <a:lnTo>
                                  <a:pt x="380054" y="233939"/>
                                </a:lnTo>
                                <a:lnTo>
                                  <a:pt x="198305" y="25610"/>
                                </a:lnTo>
                                <a:lnTo>
                                  <a:pt x="198305" y="128016"/>
                                </a:lnTo>
                                <a:lnTo>
                                  <a:pt x="0" y="128016"/>
                                </a:lnTo>
                                <a:lnTo>
                                  <a:pt x="0" y="118872"/>
                                </a:lnTo>
                                <a:lnTo>
                                  <a:pt x="189161" y="118872"/>
                                </a:lnTo>
                                <a:lnTo>
                                  <a:pt x="18916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0" name="Shape 2140"/>
                        <wps:cNvSpPr/>
                        <wps:spPr>
                          <a:xfrm>
                            <a:off x="5244084" y="1239774"/>
                            <a:ext cx="609600" cy="442722"/>
                          </a:xfrm>
                          <a:custGeom>
                            <a:avLst/>
                            <a:gdLst/>
                            <a:ahLst/>
                            <a:cxnLst/>
                            <a:rect l="0" t="0" r="0" b="0"/>
                            <a:pathLst>
                              <a:path w="609600" h="442722">
                                <a:moveTo>
                                  <a:pt x="457200" y="0"/>
                                </a:moveTo>
                                <a:lnTo>
                                  <a:pt x="609600" y="221742"/>
                                </a:lnTo>
                                <a:lnTo>
                                  <a:pt x="457200" y="442722"/>
                                </a:lnTo>
                                <a:lnTo>
                                  <a:pt x="457200" y="332232"/>
                                </a:lnTo>
                                <a:lnTo>
                                  <a:pt x="0" y="332232"/>
                                </a:lnTo>
                                <a:lnTo>
                                  <a:pt x="0" y="110490"/>
                                </a:lnTo>
                                <a:lnTo>
                                  <a:pt x="457200" y="110490"/>
                                </a:lnTo>
                                <a:lnTo>
                                  <a:pt x="4572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1" name="Shape 2141"/>
                        <wps:cNvSpPr/>
                        <wps:spPr>
                          <a:xfrm>
                            <a:off x="5238751" y="1345692"/>
                            <a:ext cx="309219" cy="230886"/>
                          </a:xfrm>
                          <a:custGeom>
                            <a:avLst/>
                            <a:gdLst/>
                            <a:ahLst/>
                            <a:cxnLst/>
                            <a:rect l="0" t="0" r="0" b="0"/>
                            <a:pathLst>
                              <a:path w="309219" h="230886">
                                <a:moveTo>
                                  <a:pt x="0" y="0"/>
                                </a:moveTo>
                                <a:lnTo>
                                  <a:pt x="309219" y="0"/>
                                </a:lnTo>
                                <a:lnTo>
                                  <a:pt x="309219" y="9906"/>
                                </a:lnTo>
                                <a:lnTo>
                                  <a:pt x="9906" y="9906"/>
                                </a:lnTo>
                                <a:lnTo>
                                  <a:pt x="9906" y="220980"/>
                                </a:lnTo>
                                <a:lnTo>
                                  <a:pt x="309219" y="220980"/>
                                </a:lnTo>
                                <a:lnTo>
                                  <a:pt x="309219" y="230886"/>
                                </a:lnTo>
                                <a:lnTo>
                                  <a:pt x="0" y="2308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2" name="Shape 2142"/>
                        <wps:cNvSpPr/>
                        <wps:spPr>
                          <a:xfrm>
                            <a:off x="5547970" y="1224534"/>
                            <a:ext cx="311049" cy="473202"/>
                          </a:xfrm>
                          <a:custGeom>
                            <a:avLst/>
                            <a:gdLst/>
                            <a:ahLst/>
                            <a:cxnLst/>
                            <a:rect l="0" t="0" r="0" b="0"/>
                            <a:pathLst>
                              <a:path w="311049" h="473202">
                                <a:moveTo>
                                  <a:pt x="147981" y="0"/>
                                </a:moveTo>
                                <a:lnTo>
                                  <a:pt x="311049" y="236982"/>
                                </a:lnTo>
                                <a:lnTo>
                                  <a:pt x="147981" y="473202"/>
                                </a:lnTo>
                                <a:lnTo>
                                  <a:pt x="147981" y="352044"/>
                                </a:lnTo>
                                <a:lnTo>
                                  <a:pt x="0" y="352044"/>
                                </a:lnTo>
                                <a:lnTo>
                                  <a:pt x="0" y="342138"/>
                                </a:lnTo>
                                <a:lnTo>
                                  <a:pt x="157887" y="342138"/>
                                </a:lnTo>
                                <a:lnTo>
                                  <a:pt x="157887" y="442699"/>
                                </a:lnTo>
                                <a:lnTo>
                                  <a:pt x="299313" y="236601"/>
                                </a:lnTo>
                                <a:lnTo>
                                  <a:pt x="157887" y="30503"/>
                                </a:lnTo>
                                <a:lnTo>
                                  <a:pt x="157887" y="131064"/>
                                </a:lnTo>
                                <a:lnTo>
                                  <a:pt x="0" y="131064"/>
                                </a:lnTo>
                                <a:lnTo>
                                  <a:pt x="0" y="121158"/>
                                </a:lnTo>
                                <a:lnTo>
                                  <a:pt x="147981" y="121158"/>
                                </a:lnTo>
                                <a:lnTo>
                                  <a:pt x="14798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3" name="Shape 2143"/>
                        <wps:cNvSpPr/>
                        <wps:spPr>
                          <a:xfrm>
                            <a:off x="3900678" y="2080260"/>
                            <a:ext cx="585216" cy="390906"/>
                          </a:xfrm>
                          <a:custGeom>
                            <a:avLst/>
                            <a:gdLst/>
                            <a:ahLst/>
                            <a:cxnLst/>
                            <a:rect l="0" t="0" r="0" b="0"/>
                            <a:pathLst>
                              <a:path w="585216" h="390906">
                                <a:moveTo>
                                  <a:pt x="358140" y="0"/>
                                </a:moveTo>
                                <a:lnTo>
                                  <a:pt x="585216" y="195072"/>
                                </a:lnTo>
                                <a:lnTo>
                                  <a:pt x="358140" y="390906"/>
                                </a:lnTo>
                                <a:lnTo>
                                  <a:pt x="358140" y="302514"/>
                                </a:lnTo>
                                <a:lnTo>
                                  <a:pt x="0" y="302514"/>
                                </a:lnTo>
                                <a:lnTo>
                                  <a:pt x="0" y="88392"/>
                                </a:lnTo>
                                <a:lnTo>
                                  <a:pt x="358140" y="88392"/>
                                </a:lnTo>
                                <a:lnTo>
                                  <a:pt x="3581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4" name="Shape 2144"/>
                        <wps:cNvSpPr/>
                        <wps:spPr>
                          <a:xfrm>
                            <a:off x="3896106" y="2163318"/>
                            <a:ext cx="295951" cy="224028"/>
                          </a:xfrm>
                          <a:custGeom>
                            <a:avLst/>
                            <a:gdLst/>
                            <a:ahLst/>
                            <a:cxnLst/>
                            <a:rect l="0" t="0" r="0" b="0"/>
                            <a:pathLst>
                              <a:path w="295951" h="224028">
                                <a:moveTo>
                                  <a:pt x="0" y="0"/>
                                </a:moveTo>
                                <a:lnTo>
                                  <a:pt x="295951" y="0"/>
                                </a:lnTo>
                                <a:lnTo>
                                  <a:pt x="295951" y="9906"/>
                                </a:lnTo>
                                <a:lnTo>
                                  <a:pt x="9144" y="9906"/>
                                </a:lnTo>
                                <a:lnTo>
                                  <a:pt x="9144" y="214884"/>
                                </a:lnTo>
                                <a:lnTo>
                                  <a:pt x="295951" y="214884"/>
                                </a:lnTo>
                                <a:lnTo>
                                  <a:pt x="295951" y="224028"/>
                                </a:lnTo>
                                <a:lnTo>
                                  <a:pt x="0" y="22402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5" name="Shape 2145"/>
                        <wps:cNvSpPr/>
                        <wps:spPr>
                          <a:xfrm>
                            <a:off x="4192057" y="2069592"/>
                            <a:ext cx="301458" cy="412242"/>
                          </a:xfrm>
                          <a:custGeom>
                            <a:avLst/>
                            <a:gdLst/>
                            <a:ahLst/>
                            <a:cxnLst/>
                            <a:rect l="0" t="0" r="0" b="0"/>
                            <a:pathLst>
                              <a:path w="301458" h="412242">
                                <a:moveTo>
                                  <a:pt x="62190" y="0"/>
                                </a:moveTo>
                                <a:lnTo>
                                  <a:pt x="301458" y="205740"/>
                                </a:lnTo>
                                <a:lnTo>
                                  <a:pt x="62190" y="412242"/>
                                </a:lnTo>
                                <a:lnTo>
                                  <a:pt x="62190" y="317754"/>
                                </a:lnTo>
                                <a:lnTo>
                                  <a:pt x="0" y="317754"/>
                                </a:lnTo>
                                <a:lnTo>
                                  <a:pt x="0" y="308610"/>
                                </a:lnTo>
                                <a:lnTo>
                                  <a:pt x="71334" y="308610"/>
                                </a:lnTo>
                                <a:lnTo>
                                  <a:pt x="71334" y="391218"/>
                                </a:lnTo>
                                <a:lnTo>
                                  <a:pt x="286806" y="206115"/>
                                </a:lnTo>
                                <a:lnTo>
                                  <a:pt x="71334" y="20288"/>
                                </a:lnTo>
                                <a:lnTo>
                                  <a:pt x="71334" y="103632"/>
                                </a:lnTo>
                                <a:lnTo>
                                  <a:pt x="0" y="103632"/>
                                </a:lnTo>
                                <a:lnTo>
                                  <a:pt x="0" y="93726"/>
                                </a:lnTo>
                                <a:lnTo>
                                  <a:pt x="62190" y="93726"/>
                                </a:lnTo>
                                <a:lnTo>
                                  <a:pt x="6219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4" name="Shape 2154"/>
                        <wps:cNvSpPr/>
                        <wps:spPr>
                          <a:xfrm>
                            <a:off x="917448" y="0"/>
                            <a:ext cx="3340608" cy="3152394"/>
                          </a:xfrm>
                          <a:custGeom>
                            <a:avLst/>
                            <a:gdLst/>
                            <a:ahLst/>
                            <a:cxnLst/>
                            <a:rect l="0" t="0" r="0" b="0"/>
                            <a:pathLst>
                              <a:path w="3340608" h="3152394">
                                <a:moveTo>
                                  <a:pt x="0" y="0"/>
                                </a:moveTo>
                                <a:lnTo>
                                  <a:pt x="3340608" y="0"/>
                                </a:lnTo>
                                <a:lnTo>
                                  <a:pt x="3340608" y="28194"/>
                                </a:lnTo>
                                <a:lnTo>
                                  <a:pt x="28956" y="28194"/>
                                </a:lnTo>
                                <a:lnTo>
                                  <a:pt x="28956" y="3123438"/>
                                </a:lnTo>
                                <a:lnTo>
                                  <a:pt x="3340608" y="3123438"/>
                                </a:lnTo>
                                <a:lnTo>
                                  <a:pt x="3340608" y="3152394"/>
                                </a:lnTo>
                                <a:lnTo>
                                  <a:pt x="0" y="31523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5" name="Shape 2155"/>
                        <wps:cNvSpPr/>
                        <wps:spPr>
                          <a:xfrm>
                            <a:off x="4258056" y="0"/>
                            <a:ext cx="3340609" cy="3152394"/>
                          </a:xfrm>
                          <a:custGeom>
                            <a:avLst/>
                            <a:gdLst/>
                            <a:ahLst/>
                            <a:cxnLst/>
                            <a:rect l="0" t="0" r="0" b="0"/>
                            <a:pathLst>
                              <a:path w="3340609" h="3152394">
                                <a:moveTo>
                                  <a:pt x="0" y="0"/>
                                </a:moveTo>
                                <a:lnTo>
                                  <a:pt x="3340609" y="0"/>
                                </a:lnTo>
                                <a:lnTo>
                                  <a:pt x="3340609" y="3152394"/>
                                </a:lnTo>
                                <a:lnTo>
                                  <a:pt x="0" y="3152394"/>
                                </a:lnTo>
                                <a:lnTo>
                                  <a:pt x="0" y="3123438"/>
                                </a:lnTo>
                                <a:lnTo>
                                  <a:pt x="3311652" y="3123438"/>
                                </a:lnTo>
                                <a:lnTo>
                                  <a:pt x="3311652" y="28194"/>
                                </a:lnTo>
                                <a:lnTo>
                                  <a:pt x="0" y="281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6" name="Shape 2156"/>
                        <wps:cNvSpPr/>
                        <wps:spPr>
                          <a:xfrm>
                            <a:off x="1507236" y="706374"/>
                            <a:ext cx="892302" cy="1684782"/>
                          </a:xfrm>
                          <a:custGeom>
                            <a:avLst/>
                            <a:gdLst/>
                            <a:ahLst/>
                            <a:cxnLst/>
                            <a:rect l="0" t="0" r="0" b="0"/>
                            <a:pathLst>
                              <a:path w="892302" h="1684782">
                                <a:moveTo>
                                  <a:pt x="0" y="0"/>
                                </a:moveTo>
                                <a:lnTo>
                                  <a:pt x="892302" y="0"/>
                                </a:lnTo>
                                <a:lnTo>
                                  <a:pt x="892302" y="1684782"/>
                                </a:lnTo>
                                <a:lnTo>
                                  <a:pt x="0" y="168478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57" name="Shape 2157"/>
                        <wps:cNvSpPr/>
                        <wps:spPr>
                          <a:xfrm>
                            <a:off x="1500378" y="699516"/>
                            <a:ext cx="452628" cy="1697736"/>
                          </a:xfrm>
                          <a:custGeom>
                            <a:avLst/>
                            <a:gdLst/>
                            <a:ahLst/>
                            <a:cxnLst/>
                            <a:rect l="0" t="0" r="0" b="0"/>
                            <a:pathLst>
                              <a:path w="452628" h="1697736">
                                <a:moveTo>
                                  <a:pt x="0" y="0"/>
                                </a:moveTo>
                                <a:lnTo>
                                  <a:pt x="452628" y="0"/>
                                </a:lnTo>
                                <a:lnTo>
                                  <a:pt x="452628" y="12954"/>
                                </a:lnTo>
                                <a:lnTo>
                                  <a:pt x="12954" y="12954"/>
                                </a:lnTo>
                                <a:lnTo>
                                  <a:pt x="12954" y="1684782"/>
                                </a:lnTo>
                                <a:lnTo>
                                  <a:pt x="452628" y="1684782"/>
                                </a:lnTo>
                                <a:lnTo>
                                  <a:pt x="452628" y="1697736"/>
                                </a:lnTo>
                                <a:lnTo>
                                  <a:pt x="0" y="169773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8" name="Shape 2158"/>
                        <wps:cNvSpPr/>
                        <wps:spPr>
                          <a:xfrm>
                            <a:off x="1953006" y="699516"/>
                            <a:ext cx="452628" cy="1697736"/>
                          </a:xfrm>
                          <a:custGeom>
                            <a:avLst/>
                            <a:gdLst/>
                            <a:ahLst/>
                            <a:cxnLst/>
                            <a:rect l="0" t="0" r="0" b="0"/>
                            <a:pathLst>
                              <a:path w="452628" h="1697736">
                                <a:moveTo>
                                  <a:pt x="0" y="0"/>
                                </a:moveTo>
                                <a:lnTo>
                                  <a:pt x="452628" y="0"/>
                                </a:lnTo>
                                <a:lnTo>
                                  <a:pt x="452628" y="1697736"/>
                                </a:lnTo>
                                <a:lnTo>
                                  <a:pt x="0" y="1697736"/>
                                </a:lnTo>
                                <a:lnTo>
                                  <a:pt x="0" y="1684782"/>
                                </a:lnTo>
                                <a:lnTo>
                                  <a:pt x="439674" y="1684782"/>
                                </a:lnTo>
                                <a:lnTo>
                                  <a:pt x="439674" y="12954"/>
                                </a:lnTo>
                                <a:lnTo>
                                  <a:pt x="0" y="1295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9" name="Rectangle 2159"/>
                        <wps:cNvSpPr/>
                        <wps:spPr>
                          <a:xfrm rot="-5399999">
                            <a:off x="802855" y="1170229"/>
                            <a:ext cx="1920921" cy="240517"/>
                          </a:xfrm>
                          <a:prstGeom prst="rect">
                            <a:avLst/>
                          </a:prstGeom>
                          <a:ln>
                            <a:noFill/>
                          </a:ln>
                        </wps:spPr>
                        <wps:txbx>
                          <w:txbxContent>
                            <w:p w14:paraId="09DA626F" w14:textId="77777777" w:rsidR="009A779E" w:rsidRDefault="009A779E">
                              <w:pPr>
                                <w:spacing w:after="160" w:line="259" w:lineRule="auto"/>
                                <w:ind w:left="0" w:firstLine="0"/>
                              </w:pPr>
                              <w:r>
                                <w:rPr>
                                  <w:sz w:val="28"/>
                                </w:rPr>
                                <w:t xml:space="preserve">A to N DESIGN AND </w:t>
                              </w:r>
                            </w:p>
                          </w:txbxContent>
                        </wps:txbx>
                        <wps:bodyPr horzOverflow="overflow" vert="horz" lIns="0" tIns="0" rIns="0" bIns="0" rtlCol="0">
                          <a:noAutofit/>
                        </wps:bodyPr>
                      </wps:wsp>
                      <wps:wsp>
                        <wps:cNvPr id="2160" name="Rectangle 2160"/>
                        <wps:cNvSpPr/>
                        <wps:spPr>
                          <a:xfrm rot="-5399999">
                            <a:off x="1529490" y="1315454"/>
                            <a:ext cx="914177" cy="240517"/>
                          </a:xfrm>
                          <a:prstGeom prst="rect">
                            <a:avLst/>
                          </a:prstGeom>
                          <a:ln>
                            <a:noFill/>
                          </a:ln>
                        </wps:spPr>
                        <wps:txbx>
                          <w:txbxContent>
                            <w:p w14:paraId="0AA07AAC" w14:textId="77777777" w:rsidR="009A779E" w:rsidRDefault="009A779E">
                              <w:pPr>
                                <w:spacing w:after="160" w:line="259" w:lineRule="auto"/>
                                <w:ind w:left="0" w:firstLine="0"/>
                              </w:pPr>
                              <w:r>
                                <w:rPr>
                                  <w:sz w:val="28"/>
                                </w:rPr>
                                <w:t>REVISION</w:t>
                              </w:r>
                            </w:p>
                          </w:txbxContent>
                        </wps:txbx>
                        <wps:bodyPr horzOverflow="overflow" vert="horz" lIns="0" tIns="0" rIns="0" bIns="0" rtlCol="0">
                          <a:noAutofit/>
                        </wps:bodyPr>
                      </wps:wsp>
                      <wps:wsp>
                        <wps:cNvPr id="2161" name="Rectangle 2161"/>
                        <wps:cNvSpPr/>
                        <wps:spPr>
                          <a:xfrm rot="-5399999">
                            <a:off x="1955615" y="1081288"/>
                            <a:ext cx="56348" cy="190519"/>
                          </a:xfrm>
                          <a:prstGeom prst="rect">
                            <a:avLst/>
                          </a:prstGeom>
                          <a:ln>
                            <a:noFill/>
                          </a:ln>
                        </wps:spPr>
                        <wps:txbx>
                          <w:txbxContent>
                            <w:p w14:paraId="234C4233"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62" name="Shape 2162"/>
                        <wps:cNvSpPr/>
                        <wps:spPr>
                          <a:xfrm>
                            <a:off x="2889504" y="682752"/>
                            <a:ext cx="1000506" cy="1684782"/>
                          </a:xfrm>
                          <a:custGeom>
                            <a:avLst/>
                            <a:gdLst/>
                            <a:ahLst/>
                            <a:cxnLst/>
                            <a:rect l="0" t="0" r="0" b="0"/>
                            <a:pathLst>
                              <a:path w="1000506" h="1684782">
                                <a:moveTo>
                                  <a:pt x="0" y="0"/>
                                </a:moveTo>
                                <a:lnTo>
                                  <a:pt x="1000506" y="0"/>
                                </a:lnTo>
                                <a:lnTo>
                                  <a:pt x="1000506" y="1684782"/>
                                </a:lnTo>
                                <a:lnTo>
                                  <a:pt x="0" y="168478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63" name="Shape 2163"/>
                        <wps:cNvSpPr/>
                        <wps:spPr>
                          <a:xfrm>
                            <a:off x="2884919" y="677418"/>
                            <a:ext cx="505218" cy="1694688"/>
                          </a:xfrm>
                          <a:custGeom>
                            <a:avLst/>
                            <a:gdLst/>
                            <a:ahLst/>
                            <a:cxnLst/>
                            <a:rect l="0" t="0" r="0" b="0"/>
                            <a:pathLst>
                              <a:path w="505218" h="1694688">
                                <a:moveTo>
                                  <a:pt x="0" y="0"/>
                                </a:moveTo>
                                <a:lnTo>
                                  <a:pt x="505218" y="0"/>
                                </a:lnTo>
                                <a:lnTo>
                                  <a:pt x="505218" y="9906"/>
                                </a:lnTo>
                                <a:lnTo>
                                  <a:pt x="9919" y="9906"/>
                                </a:lnTo>
                                <a:lnTo>
                                  <a:pt x="9918" y="1684782"/>
                                </a:lnTo>
                                <a:lnTo>
                                  <a:pt x="505218" y="1684782"/>
                                </a:lnTo>
                                <a:lnTo>
                                  <a:pt x="505218" y="1694688"/>
                                </a:lnTo>
                                <a:lnTo>
                                  <a:pt x="0" y="169468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64" name="Shape 2164"/>
                        <wps:cNvSpPr/>
                        <wps:spPr>
                          <a:xfrm>
                            <a:off x="3390138" y="677418"/>
                            <a:ext cx="504432" cy="1694688"/>
                          </a:xfrm>
                          <a:custGeom>
                            <a:avLst/>
                            <a:gdLst/>
                            <a:ahLst/>
                            <a:cxnLst/>
                            <a:rect l="0" t="0" r="0" b="0"/>
                            <a:pathLst>
                              <a:path w="504432" h="1694688">
                                <a:moveTo>
                                  <a:pt x="0" y="0"/>
                                </a:moveTo>
                                <a:lnTo>
                                  <a:pt x="504432" y="0"/>
                                </a:lnTo>
                                <a:lnTo>
                                  <a:pt x="504432" y="1694688"/>
                                </a:lnTo>
                                <a:lnTo>
                                  <a:pt x="0" y="1694688"/>
                                </a:lnTo>
                                <a:lnTo>
                                  <a:pt x="0" y="1684782"/>
                                </a:lnTo>
                                <a:lnTo>
                                  <a:pt x="495300" y="1684782"/>
                                </a:lnTo>
                                <a:lnTo>
                                  <a:pt x="49530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65" name="Rectangle 2165"/>
                        <wps:cNvSpPr/>
                        <wps:spPr>
                          <a:xfrm rot="-5399999">
                            <a:off x="2634897" y="1278627"/>
                            <a:ext cx="1019849" cy="240517"/>
                          </a:xfrm>
                          <a:prstGeom prst="rect">
                            <a:avLst/>
                          </a:prstGeom>
                          <a:ln>
                            <a:noFill/>
                          </a:ln>
                        </wps:spPr>
                        <wps:txbx>
                          <w:txbxContent>
                            <w:p w14:paraId="6B174F7B" w14:textId="77777777" w:rsidR="009A779E" w:rsidRDefault="009A779E">
                              <w:pPr>
                                <w:spacing w:after="160" w:line="259" w:lineRule="auto"/>
                                <w:ind w:left="0" w:firstLine="0"/>
                              </w:pPr>
                              <w:r>
                                <w:rPr>
                                  <w:sz w:val="28"/>
                                </w:rPr>
                                <w:t>APPROVAL</w:t>
                              </w:r>
                            </w:p>
                          </w:txbxContent>
                        </wps:txbx>
                        <wps:bodyPr horzOverflow="overflow" vert="horz" lIns="0" tIns="0" rIns="0" bIns="0" rtlCol="0">
                          <a:noAutofit/>
                        </wps:bodyPr>
                      </wps:wsp>
                      <wps:wsp>
                        <wps:cNvPr id="2166" name="Rectangle 2166"/>
                        <wps:cNvSpPr/>
                        <wps:spPr>
                          <a:xfrm rot="-5399999">
                            <a:off x="3113856" y="1018043"/>
                            <a:ext cx="56348" cy="190518"/>
                          </a:xfrm>
                          <a:prstGeom prst="rect">
                            <a:avLst/>
                          </a:prstGeom>
                          <a:ln>
                            <a:noFill/>
                          </a:ln>
                        </wps:spPr>
                        <wps:txbx>
                          <w:txbxContent>
                            <w:p w14:paraId="4B637832"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8" name="Shape 32198"/>
                        <wps:cNvSpPr/>
                        <wps:spPr>
                          <a:xfrm>
                            <a:off x="4586478" y="672084"/>
                            <a:ext cx="619506" cy="1490472"/>
                          </a:xfrm>
                          <a:custGeom>
                            <a:avLst/>
                            <a:gdLst/>
                            <a:ahLst/>
                            <a:cxnLst/>
                            <a:rect l="0" t="0" r="0" b="0"/>
                            <a:pathLst>
                              <a:path w="619506" h="1490472">
                                <a:moveTo>
                                  <a:pt x="0" y="0"/>
                                </a:moveTo>
                                <a:lnTo>
                                  <a:pt x="619506" y="0"/>
                                </a:lnTo>
                                <a:lnTo>
                                  <a:pt x="619506" y="1490472"/>
                                </a:lnTo>
                                <a:lnTo>
                                  <a:pt x="0" y="14904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68" name="Shape 2168"/>
                        <wps:cNvSpPr/>
                        <wps:spPr>
                          <a:xfrm>
                            <a:off x="4581907" y="666750"/>
                            <a:ext cx="313944" cy="1500378"/>
                          </a:xfrm>
                          <a:custGeom>
                            <a:avLst/>
                            <a:gdLst/>
                            <a:ahLst/>
                            <a:cxnLst/>
                            <a:rect l="0" t="0" r="0" b="0"/>
                            <a:pathLst>
                              <a:path w="313944" h="1500378">
                                <a:moveTo>
                                  <a:pt x="0" y="0"/>
                                </a:moveTo>
                                <a:lnTo>
                                  <a:pt x="313944" y="0"/>
                                </a:lnTo>
                                <a:lnTo>
                                  <a:pt x="313944" y="9906"/>
                                </a:lnTo>
                                <a:lnTo>
                                  <a:pt x="9144" y="9906"/>
                                </a:lnTo>
                                <a:lnTo>
                                  <a:pt x="9144" y="1490472"/>
                                </a:lnTo>
                                <a:lnTo>
                                  <a:pt x="313944" y="1490472"/>
                                </a:lnTo>
                                <a:lnTo>
                                  <a:pt x="313944" y="1500378"/>
                                </a:lnTo>
                                <a:lnTo>
                                  <a:pt x="0" y="1500378"/>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69" name="Shape 2169"/>
                        <wps:cNvSpPr/>
                        <wps:spPr>
                          <a:xfrm>
                            <a:off x="4895851" y="666750"/>
                            <a:ext cx="314706" cy="1500378"/>
                          </a:xfrm>
                          <a:custGeom>
                            <a:avLst/>
                            <a:gdLst/>
                            <a:ahLst/>
                            <a:cxnLst/>
                            <a:rect l="0" t="0" r="0" b="0"/>
                            <a:pathLst>
                              <a:path w="314706" h="1500378">
                                <a:moveTo>
                                  <a:pt x="0" y="0"/>
                                </a:moveTo>
                                <a:lnTo>
                                  <a:pt x="314706" y="0"/>
                                </a:lnTo>
                                <a:lnTo>
                                  <a:pt x="314706" y="1500378"/>
                                </a:lnTo>
                                <a:lnTo>
                                  <a:pt x="0" y="1500378"/>
                                </a:lnTo>
                                <a:lnTo>
                                  <a:pt x="0" y="1490472"/>
                                </a:lnTo>
                                <a:lnTo>
                                  <a:pt x="304800" y="1490472"/>
                                </a:lnTo>
                                <a:lnTo>
                                  <a:pt x="30480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70" name="Rectangle 2170"/>
                        <wps:cNvSpPr/>
                        <wps:spPr>
                          <a:xfrm rot="-5399999">
                            <a:off x="3931242" y="1050973"/>
                            <a:ext cx="1821106" cy="240517"/>
                          </a:xfrm>
                          <a:prstGeom prst="rect">
                            <a:avLst/>
                          </a:prstGeom>
                          <a:ln>
                            <a:noFill/>
                          </a:ln>
                        </wps:spPr>
                        <wps:txbx>
                          <w:txbxContent>
                            <w:p w14:paraId="0F89B285" w14:textId="77777777" w:rsidR="009A779E" w:rsidRDefault="009A779E">
                              <w:pPr>
                                <w:spacing w:after="160" w:line="259" w:lineRule="auto"/>
                                <w:ind w:left="0" w:firstLine="0"/>
                              </w:pPr>
                              <w:r>
                                <w:rPr>
                                  <w:sz w:val="28"/>
                                </w:rPr>
                                <w:t xml:space="preserve">IMPLEMENTATION </w:t>
                              </w:r>
                            </w:p>
                          </w:txbxContent>
                        </wps:txbx>
                        <wps:bodyPr horzOverflow="overflow" vert="horz" lIns="0" tIns="0" rIns="0" bIns="0" rtlCol="0">
                          <a:noAutofit/>
                        </wps:bodyPr>
                      </wps:wsp>
                      <wps:wsp>
                        <wps:cNvPr id="2171" name="Rectangle 2171"/>
                        <wps:cNvSpPr/>
                        <wps:spPr>
                          <a:xfrm rot="-5399999">
                            <a:off x="4810829" y="589037"/>
                            <a:ext cx="56348" cy="190519"/>
                          </a:xfrm>
                          <a:prstGeom prst="rect">
                            <a:avLst/>
                          </a:prstGeom>
                          <a:ln>
                            <a:noFill/>
                          </a:ln>
                        </wps:spPr>
                        <wps:txbx>
                          <w:txbxContent>
                            <w:p w14:paraId="28EC7086"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72" name="Shape 2172"/>
                        <wps:cNvSpPr/>
                        <wps:spPr>
                          <a:xfrm>
                            <a:off x="5870449" y="706374"/>
                            <a:ext cx="700278" cy="1231392"/>
                          </a:xfrm>
                          <a:custGeom>
                            <a:avLst/>
                            <a:gdLst/>
                            <a:ahLst/>
                            <a:cxnLst/>
                            <a:rect l="0" t="0" r="0" b="0"/>
                            <a:pathLst>
                              <a:path w="700278" h="1231392">
                                <a:moveTo>
                                  <a:pt x="0" y="0"/>
                                </a:moveTo>
                                <a:lnTo>
                                  <a:pt x="700278" y="0"/>
                                </a:lnTo>
                                <a:lnTo>
                                  <a:pt x="700278" y="1231392"/>
                                </a:lnTo>
                                <a:lnTo>
                                  <a:pt x="0" y="123139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73" name="Shape 2173"/>
                        <wps:cNvSpPr/>
                        <wps:spPr>
                          <a:xfrm>
                            <a:off x="5865864" y="701040"/>
                            <a:ext cx="354718" cy="1241298"/>
                          </a:xfrm>
                          <a:custGeom>
                            <a:avLst/>
                            <a:gdLst/>
                            <a:ahLst/>
                            <a:cxnLst/>
                            <a:rect l="0" t="0" r="0" b="0"/>
                            <a:pathLst>
                              <a:path w="354718" h="1241298">
                                <a:moveTo>
                                  <a:pt x="0" y="0"/>
                                </a:moveTo>
                                <a:lnTo>
                                  <a:pt x="354718" y="0"/>
                                </a:lnTo>
                                <a:lnTo>
                                  <a:pt x="354718" y="9906"/>
                                </a:lnTo>
                                <a:lnTo>
                                  <a:pt x="9156" y="9906"/>
                                </a:lnTo>
                                <a:lnTo>
                                  <a:pt x="9156" y="1232154"/>
                                </a:lnTo>
                                <a:lnTo>
                                  <a:pt x="354718" y="1232154"/>
                                </a:lnTo>
                                <a:lnTo>
                                  <a:pt x="354718" y="1241298"/>
                                </a:lnTo>
                                <a:lnTo>
                                  <a:pt x="0" y="124129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74" name="Shape 2174"/>
                        <wps:cNvSpPr/>
                        <wps:spPr>
                          <a:xfrm>
                            <a:off x="6220581" y="701041"/>
                            <a:ext cx="354705" cy="1241298"/>
                          </a:xfrm>
                          <a:custGeom>
                            <a:avLst/>
                            <a:gdLst/>
                            <a:ahLst/>
                            <a:cxnLst/>
                            <a:rect l="0" t="0" r="0" b="0"/>
                            <a:pathLst>
                              <a:path w="354705" h="1241298">
                                <a:moveTo>
                                  <a:pt x="0" y="0"/>
                                </a:moveTo>
                                <a:lnTo>
                                  <a:pt x="354705" y="0"/>
                                </a:lnTo>
                                <a:lnTo>
                                  <a:pt x="354705" y="1241298"/>
                                </a:lnTo>
                                <a:lnTo>
                                  <a:pt x="0" y="1241298"/>
                                </a:lnTo>
                                <a:lnTo>
                                  <a:pt x="0" y="1232154"/>
                                </a:lnTo>
                                <a:lnTo>
                                  <a:pt x="345560" y="1232154"/>
                                </a:lnTo>
                                <a:lnTo>
                                  <a:pt x="34556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75" name="Rectangle 2175"/>
                        <wps:cNvSpPr/>
                        <wps:spPr>
                          <a:xfrm rot="-5399999">
                            <a:off x="5706181" y="1077883"/>
                            <a:ext cx="837646" cy="240517"/>
                          </a:xfrm>
                          <a:prstGeom prst="rect">
                            <a:avLst/>
                          </a:prstGeom>
                          <a:ln>
                            <a:noFill/>
                          </a:ln>
                        </wps:spPr>
                        <wps:txbx>
                          <w:txbxContent>
                            <w:p w14:paraId="2E5CB462" w14:textId="77777777" w:rsidR="009A779E" w:rsidRDefault="009A779E">
                              <w:pPr>
                                <w:spacing w:after="160" w:line="259" w:lineRule="auto"/>
                                <w:ind w:left="0" w:firstLine="0"/>
                              </w:pPr>
                              <w:r>
                                <w:rPr>
                                  <w:sz w:val="28"/>
                                </w:rPr>
                                <w:t xml:space="preserve">SERVICE </w:t>
                              </w:r>
                            </w:p>
                          </w:txbxContent>
                        </wps:txbx>
                        <wps:bodyPr horzOverflow="overflow" vert="horz" lIns="0" tIns="0" rIns="0" bIns="0" rtlCol="0">
                          <a:noAutofit/>
                        </wps:bodyPr>
                      </wps:wsp>
                      <wps:wsp>
                        <wps:cNvPr id="2176" name="Rectangle 2176"/>
                        <wps:cNvSpPr/>
                        <wps:spPr>
                          <a:xfrm rot="-5399999">
                            <a:off x="5786004" y="1062453"/>
                            <a:ext cx="1124528" cy="240517"/>
                          </a:xfrm>
                          <a:prstGeom prst="rect">
                            <a:avLst/>
                          </a:prstGeom>
                          <a:ln>
                            <a:noFill/>
                          </a:ln>
                        </wps:spPr>
                        <wps:txbx>
                          <w:txbxContent>
                            <w:p w14:paraId="03AD2303" w14:textId="77777777" w:rsidR="009A779E" w:rsidRDefault="009A779E">
                              <w:pPr>
                                <w:spacing w:after="160" w:line="259" w:lineRule="auto"/>
                                <w:ind w:left="0" w:firstLine="0"/>
                              </w:pPr>
                              <w:r>
                                <w:rPr>
                                  <w:sz w:val="28"/>
                                </w:rPr>
                                <w:t>OPERATION</w:t>
                              </w:r>
                            </w:p>
                          </w:txbxContent>
                        </wps:txbx>
                        <wps:bodyPr horzOverflow="overflow" vert="horz" lIns="0" tIns="0" rIns="0" bIns="0" rtlCol="0">
                          <a:noAutofit/>
                        </wps:bodyPr>
                      </wps:wsp>
                      <wps:wsp>
                        <wps:cNvPr id="2177" name="Rectangle 2177"/>
                        <wps:cNvSpPr/>
                        <wps:spPr>
                          <a:xfrm rot="-5399999">
                            <a:off x="6317305" y="775727"/>
                            <a:ext cx="56348" cy="190519"/>
                          </a:xfrm>
                          <a:prstGeom prst="rect">
                            <a:avLst/>
                          </a:prstGeom>
                          <a:ln>
                            <a:noFill/>
                          </a:ln>
                        </wps:spPr>
                        <wps:txbx>
                          <w:txbxContent>
                            <w:p w14:paraId="147074CA"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78" name="Shape 2178"/>
                        <wps:cNvSpPr/>
                        <wps:spPr>
                          <a:xfrm>
                            <a:off x="4485894" y="2206752"/>
                            <a:ext cx="1200150" cy="310896"/>
                          </a:xfrm>
                          <a:custGeom>
                            <a:avLst/>
                            <a:gdLst/>
                            <a:ahLst/>
                            <a:cxnLst/>
                            <a:rect l="0" t="0" r="0" b="0"/>
                            <a:pathLst>
                              <a:path w="1200150" h="310896">
                                <a:moveTo>
                                  <a:pt x="0" y="0"/>
                                </a:moveTo>
                                <a:lnTo>
                                  <a:pt x="1200150" y="0"/>
                                </a:lnTo>
                                <a:lnTo>
                                  <a:pt x="1200150" y="310896"/>
                                </a:lnTo>
                                <a:lnTo>
                                  <a:pt x="0" y="310896"/>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79" name="Shape 2179"/>
                        <wps:cNvSpPr/>
                        <wps:spPr>
                          <a:xfrm>
                            <a:off x="4481322" y="2201418"/>
                            <a:ext cx="605028" cy="320802"/>
                          </a:xfrm>
                          <a:custGeom>
                            <a:avLst/>
                            <a:gdLst/>
                            <a:ahLst/>
                            <a:cxnLst/>
                            <a:rect l="0" t="0" r="0" b="0"/>
                            <a:pathLst>
                              <a:path w="605028" h="320802">
                                <a:moveTo>
                                  <a:pt x="0" y="0"/>
                                </a:moveTo>
                                <a:lnTo>
                                  <a:pt x="605028" y="0"/>
                                </a:lnTo>
                                <a:lnTo>
                                  <a:pt x="605028" y="9906"/>
                                </a:lnTo>
                                <a:lnTo>
                                  <a:pt x="9906" y="9906"/>
                                </a:lnTo>
                                <a:lnTo>
                                  <a:pt x="9906" y="311658"/>
                                </a:lnTo>
                                <a:lnTo>
                                  <a:pt x="605028" y="311658"/>
                                </a:lnTo>
                                <a:lnTo>
                                  <a:pt x="605028" y="320802"/>
                                </a:lnTo>
                                <a:lnTo>
                                  <a:pt x="0" y="32080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80" name="Shape 2180"/>
                        <wps:cNvSpPr/>
                        <wps:spPr>
                          <a:xfrm>
                            <a:off x="5086350" y="2201418"/>
                            <a:ext cx="605028" cy="320802"/>
                          </a:xfrm>
                          <a:custGeom>
                            <a:avLst/>
                            <a:gdLst/>
                            <a:ahLst/>
                            <a:cxnLst/>
                            <a:rect l="0" t="0" r="0" b="0"/>
                            <a:pathLst>
                              <a:path w="605028" h="320802">
                                <a:moveTo>
                                  <a:pt x="0" y="0"/>
                                </a:moveTo>
                                <a:lnTo>
                                  <a:pt x="605028" y="0"/>
                                </a:lnTo>
                                <a:lnTo>
                                  <a:pt x="605028" y="320802"/>
                                </a:lnTo>
                                <a:lnTo>
                                  <a:pt x="0" y="320802"/>
                                </a:lnTo>
                                <a:lnTo>
                                  <a:pt x="0" y="311658"/>
                                </a:lnTo>
                                <a:lnTo>
                                  <a:pt x="595122" y="311658"/>
                                </a:lnTo>
                                <a:lnTo>
                                  <a:pt x="595122"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81" name="Rectangle 2181"/>
                        <wps:cNvSpPr/>
                        <wps:spPr>
                          <a:xfrm>
                            <a:off x="4581900" y="2292287"/>
                            <a:ext cx="1167457" cy="240517"/>
                          </a:xfrm>
                          <a:prstGeom prst="rect">
                            <a:avLst/>
                          </a:prstGeom>
                          <a:ln>
                            <a:noFill/>
                          </a:ln>
                        </wps:spPr>
                        <wps:txbx>
                          <w:txbxContent>
                            <w:p w14:paraId="7E22F8DF" w14:textId="77777777" w:rsidR="009A779E" w:rsidRDefault="009A779E">
                              <w:pPr>
                                <w:spacing w:after="160" w:line="259" w:lineRule="auto"/>
                                <w:ind w:left="0" w:firstLine="0"/>
                              </w:pPr>
                              <w:r>
                                <w:rPr>
                                  <w:sz w:val="28"/>
                                </w:rPr>
                                <w:t>INSPECTION</w:t>
                              </w:r>
                            </w:p>
                          </w:txbxContent>
                        </wps:txbx>
                        <wps:bodyPr horzOverflow="overflow" vert="horz" lIns="0" tIns="0" rIns="0" bIns="0" rtlCol="0">
                          <a:noAutofit/>
                        </wps:bodyPr>
                      </wps:wsp>
                      <wps:wsp>
                        <wps:cNvPr id="2182" name="Rectangle 2182"/>
                        <wps:cNvSpPr/>
                        <wps:spPr>
                          <a:xfrm>
                            <a:off x="5459724" y="2330006"/>
                            <a:ext cx="38250" cy="172388"/>
                          </a:xfrm>
                          <a:prstGeom prst="rect">
                            <a:avLst/>
                          </a:prstGeom>
                          <a:ln>
                            <a:noFill/>
                          </a:ln>
                        </wps:spPr>
                        <wps:txbx>
                          <w:txbxContent>
                            <w:p w14:paraId="243578FE"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2183" name="Rectangle 2183"/>
                        <wps:cNvSpPr/>
                        <wps:spPr>
                          <a:xfrm>
                            <a:off x="5487918" y="2314495"/>
                            <a:ext cx="56348" cy="190519"/>
                          </a:xfrm>
                          <a:prstGeom prst="rect">
                            <a:avLst/>
                          </a:prstGeom>
                          <a:ln>
                            <a:noFill/>
                          </a:ln>
                        </wps:spPr>
                        <wps:txbx>
                          <w:txbxContent>
                            <w:p w14:paraId="22CF58EA"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9" name="Shape 32199"/>
                        <wps:cNvSpPr/>
                        <wps:spPr>
                          <a:xfrm>
                            <a:off x="1019556" y="2644140"/>
                            <a:ext cx="800100" cy="372618"/>
                          </a:xfrm>
                          <a:custGeom>
                            <a:avLst/>
                            <a:gdLst/>
                            <a:ahLst/>
                            <a:cxnLst/>
                            <a:rect l="0" t="0" r="0" b="0"/>
                            <a:pathLst>
                              <a:path w="800100" h="372618">
                                <a:moveTo>
                                  <a:pt x="0" y="0"/>
                                </a:moveTo>
                                <a:lnTo>
                                  <a:pt x="800100" y="0"/>
                                </a:lnTo>
                                <a:lnTo>
                                  <a:pt x="800100" y="372618"/>
                                </a:lnTo>
                                <a:lnTo>
                                  <a:pt x="0" y="37261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85" name="Rectangle 2185"/>
                        <wps:cNvSpPr/>
                        <wps:spPr>
                          <a:xfrm>
                            <a:off x="1110990" y="2714815"/>
                            <a:ext cx="587425" cy="172388"/>
                          </a:xfrm>
                          <a:prstGeom prst="rect">
                            <a:avLst/>
                          </a:prstGeom>
                          <a:ln>
                            <a:noFill/>
                          </a:ln>
                        </wps:spPr>
                        <wps:txbx>
                          <w:txbxContent>
                            <w:p w14:paraId="3151A67D" w14:textId="77777777" w:rsidR="009A779E" w:rsidRDefault="009A779E">
                              <w:pPr>
                                <w:spacing w:after="160" w:line="259" w:lineRule="auto"/>
                                <w:ind w:left="0" w:firstLine="0"/>
                              </w:pPr>
                              <w:r>
                                <w:rPr>
                                  <w:sz w:val="20"/>
                                </w:rPr>
                                <w:t xml:space="preserve">Support </w:t>
                              </w:r>
                            </w:p>
                          </w:txbxContent>
                        </wps:txbx>
                        <wps:bodyPr horzOverflow="overflow" vert="horz" lIns="0" tIns="0" rIns="0" bIns="0" rtlCol="0">
                          <a:noAutofit/>
                        </wps:bodyPr>
                      </wps:wsp>
                      <wps:wsp>
                        <wps:cNvPr id="2186" name="Rectangle 2186"/>
                        <wps:cNvSpPr/>
                        <wps:spPr>
                          <a:xfrm>
                            <a:off x="1110990" y="2869505"/>
                            <a:ext cx="711179" cy="172388"/>
                          </a:xfrm>
                          <a:prstGeom prst="rect">
                            <a:avLst/>
                          </a:prstGeom>
                          <a:ln>
                            <a:noFill/>
                          </a:ln>
                        </wps:spPr>
                        <wps:txbx>
                          <w:txbxContent>
                            <w:p w14:paraId="746D2653" w14:textId="77777777" w:rsidR="009A779E" w:rsidRDefault="009A779E">
                              <w:pPr>
                                <w:spacing w:after="160" w:line="259" w:lineRule="auto"/>
                                <w:ind w:left="0" w:firstLine="0"/>
                              </w:pPr>
                              <w:r>
                                <w:rPr>
                                  <w:sz w:val="20"/>
                                </w:rPr>
                                <w:t xml:space="preserve">Processes </w:t>
                              </w:r>
                            </w:p>
                          </w:txbxContent>
                        </wps:txbx>
                        <wps:bodyPr horzOverflow="overflow" vert="horz" lIns="0" tIns="0" rIns="0" bIns="0" rtlCol="0">
                          <a:noAutofit/>
                        </wps:bodyPr>
                      </wps:wsp>
                      <wps:wsp>
                        <wps:cNvPr id="2187" name="Shape 2187"/>
                        <wps:cNvSpPr/>
                        <wps:spPr>
                          <a:xfrm>
                            <a:off x="1046226" y="224028"/>
                            <a:ext cx="817626" cy="372618"/>
                          </a:xfrm>
                          <a:custGeom>
                            <a:avLst/>
                            <a:gdLst/>
                            <a:ahLst/>
                            <a:cxnLst/>
                            <a:rect l="0" t="0" r="0" b="0"/>
                            <a:pathLst>
                              <a:path w="817626" h="372618">
                                <a:moveTo>
                                  <a:pt x="0" y="0"/>
                                </a:moveTo>
                                <a:lnTo>
                                  <a:pt x="817626" y="0"/>
                                </a:lnTo>
                                <a:lnTo>
                                  <a:pt x="817626" y="372618"/>
                                </a:lnTo>
                                <a:lnTo>
                                  <a:pt x="0" y="372618"/>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88" name="Rectangle 2188"/>
                        <wps:cNvSpPr/>
                        <wps:spPr>
                          <a:xfrm>
                            <a:off x="1136898" y="294704"/>
                            <a:ext cx="643836" cy="172388"/>
                          </a:xfrm>
                          <a:prstGeom prst="rect">
                            <a:avLst/>
                          </a:prstGeom>
                          <a:ln>
                            <a:noFill/>
                          </a:ln>
                        </wps:spPr>
                        <wps:txbx>
                          <w:txbxContent>
                            <w:p w14:paraId="4176BD40" w14:textId="77777777" w:rsidR="009A779E" w:rsidRDefault="009A779E">
                              <w:pPr>
                                <w:spacing w:after="160" w:line="259" w:lineRule="auto"/>
                                <w:ind w:left="0" w:firstLine="0"/>
                              </w:pPr>
                              <w:r>
                                <w:rPr>
                                  <w:sz w:val="20"/>
                                </w:rPr>
                                <w:t xml:space="preserve">Strategic </w:t>
                              </w:r>
                            </w:p>
                          </w:txbxContent>
                        </wps:txbx>
                        <wps:bodyPr horzOverflow="overflow" vert="horz" lIns="0" tIns="0" rIns="0" bIns="0" rtlCol="0">
                          <a:noAutofit/>
                        </wps:bodyPr>
                      </wps:wsp>
                      <wps:wsp>
                        <wps:cNvPr id="2189" name="Rectangle 2189"/>
                        <wps:cNvSpPr/>
                        <wps:spPr>
                          <a:xfrm>
                            <a:off x="1136898" y="450157"/>
                            <a:ext cx="673369" cy="172388"/>
                          </a:xfrm>
                          <a:prstGeom prst="rect">
                            <a:avLst/>
                          </a:prstGeom>
                          <a:ln>
                            <a:noFill/>
                          </a:ln>
                        </wps:spPr>
                        <wps:txbx>
                          <w:txbxContent>
                            <w:p w14:paraId="0621A929" w14:textId="77777777" w:rsidR="009A779E" w:rsidRDefault="009A779E">
                              <w:pPr>
                                <w:spacing w:after="160" w:line="259" w:lineRule="auto"/>
                                <w:ind w:left="0" w:firstLine="0"/>
                              </w:pPr>
                              <w:r>
                                <w:rPr>
                                  <w:sz w:val="20"/>
                                </w:rPr>
                                <w:t>Processes</w:t>
                              </w:r>
                            </w:p>
                          </w:txbxContent>
                        </wps:txbx>
                        <wps:bodyPr horzOverflow="overflow" vert="horz" lIns="0" tIns="0" rIns="0" bIns="0" rtlCol="0">
                          <a:noAutofit/>
                        </wps:bodyPr>
                      </wps:wsp>
                      <wps:wsp>
                        <wps:cNvPr id="32200" name="Shape 32200"/>
                        <wps:cNvSpPr/>
                        <wps:spPr>
                          <a:xfrm>
                            <a:off x="1825752" y="2644902"/>
                            <a:ext cx="916686" cy="371856"/>
                          </a:xfrm>
                          <a:custGeom>
                            <a:avLst/>
                            <a:gdLst/>
                            <a:ahLst/>
                            <a:cxnLst/>
                            <a:rect l="0" t="0" r="0" b="0"/>
                            <a:pathLst>
                              <a:path w="916686" h="371856">
                                <a:moveTo>
                                  <a:pt x="0" y="0"/>
                                </a:moveTo>
                                <a:lnTo>
                                  <a:pt x="916686" y="0"/>
                                </a:lnTo>
                                <a:lnTo>
                                  <a:pt x="916686"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91" name="Shape 2191"/>
                        <wps:cNvSpPr/>
                        <wps:spPr>
                          <a:xfrm>
                            <a:off x="1821180" y="2640330"/>
                            <a:ext cx="463296" cy="381000"/>
                          </a:xfrm>
                          <a:custGeom>
                            <a:avLst/>
                            <a:gdLst/>
                            <a:ahLst/>
                            <a:cxnLst/>
                            <a:rect l="0" t="0" r="0" b="0"/>
                            <a:pathLst>
                              <a:path w="463296" h="381000">
                                <a:moveTo>
                                  <a:pt x="0" y="0"/>
                                </a:moveTo>
                                <a:lnTo>
                                  <a:pt x="463296" y="0"/>
                                </a:lnTo>
                                <a:lnTo>
                                  <a:pt x="463296" y="9906"/>
                                </a:lnTo>
                                <a:lnTo>
                                  <a:pt x="9906" y="9906"/>
                                </a:lnTo>
                                <a:lnTo>
                                  <a:pt x="9906" y="371094"/>
                                </a:lnTo>
                                <a:lnTo>
                                  <a:pt x="463296" y="371094"/>
                                </a:lnTo>
                                <a:lnTo>
                                  <a:pt x="463296"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92" name="Shape 2192"/>
                        <wps:cNvSpPr/>
                        <wps:spPr>
                          <a:xfrm>
                            <a:off x="2284476" y="2640330"/>
                            <a:ext cx="462534" cy="381000"/>
                          </a:xfrm>
                          <a:custGeom>
                            <a:avLst/>
                            <a:gdLst/>
                            <a:ahLst/>
                            <a:cxnLst/>
                            <a:rect l="0" t="0" r="0" b="0"/>
                            <a:pathLst>
                              <a:path w="462534" h="381000">
                                <a:moveTo>
                                  <a:pt x="0" y="0"/>
                                </a:moveTo>
                                <a:lnTo>
                                  <a:pt x="462534" y="0"/>
                                </a:lnTo>
                                <a:lnTo>
                                  <a:pt x="462534" y="381000"/>
                                </a:lnTo>
                                <a:lnTo>
                                  <a:pt x="0" y="381000"/>
                                </a:lnTo>
                                <a:lnTo>
                                  <a:pt x="0" y="371094"/>
                                </a:lnTo>
                                <a:lnTo>
                                  <a:pt x="453390" y="371094"/>
                                </a:lnTo>
                                <a:lnTo>
                                  <a:pt x="45339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93" name="Rectangle 2193"/>
                        <wps:cNvSpPr/>
                        <wps:spPr>
                          <a:xfrm>
                            <a:off x="1921758" y="2720911"/>
                            <a:ext cx="664704" cy="172388"/>
                          </a:xfrm>
                          <a:prstGeom prst="rect">
                            <a:avLst/>
                          </a:prstGeom>
                          <a:ln>
                            <a:noFill/>
                          </a:ln>
                        </wps:spPr>
                        <wps:txbx>
                          <w:txbxContent>
                            <w:p w14:paraId="772F30ED" w14:textId="77777777" w:rsidR="009A779E" w:rsidRDefault="009A779E">
                              <w:pPr>
                                <w:spacing w:after="160" w:line="259" w:lineRule="auto"/>
                                <w:ind w:left="0" w:firstLine="0"/>
                              </w:pPr>
                              <w:r>
                                <w:rPr>
                                  <w:sz w:val="20"/>
                                </w:rPr>
                                <w:t xml:space="preserve">Purchase </w:t>
                              </w:r>
                            </w:p>
                          </w:txbxContent>
                        </wps:txbx>
                        <wps:bodyPr horzOverflow="overflow" vert="horz" lIns="0" tIns="0" rIns="0" bIns="0" rtlCol="0">
                          <a:noAutofit/>
                        </wps:bodyPr>
                      </wps:wsp>
                      <wps:wsp>
                        <wps:cNvPr id="2194" name="Rectangle 2194"/>
                        <wps:cNvSpPr/>
                        <wps:spPr>
                          <a:xfrm>
                            <a:off x="1921758" y="2875597"/>
                            <a:ext cx="924567" cy="172388"/>
                          </a:xfrm>
                          <a:prstGeom prst="rect">
                            <a:avLst/>
                          </a:prstGeom>
                          <a:ln>
                            <a:noFill/>
                          </a:ln>
                        </wps:spPr>
                        <wps:txbx>
                          <w:txbxContent>
                            <w:p w14:paraId="7E2FC264" w14:textId="77777777" w:rsidR="009A779E" w:rsidRDefault="009A779E">
                              <w:pPr>
                                <w:spacing w:after="160" w:line="259" w:lineRule="auto"/>
                                <w:ind w:left="0" w:firstLine="0"/>
                              </w:pPr>
                              <w:r>
                                <w:rPr>
                                  <w:sz w:val="20"/>
                                </w:rPr>
                                <w:t>Management</w:t>
                              </w:r>
                            </w:p>
                          </w:txbxContent>
                        </wps:txbx>
                        <wps:bodyPr horzOverflow="overflow" vert="horz" lIns="0" tIns="0" rIns="0" bIns="0" rtlCol="0">
                          <a:noAutofit/>
                        </wps:bodyPr>
                      </wps:wsp>
                      <wps:wsp>
                        <wps:cNvPr id="32201" name="Shape 32201"/>
                        <wps:cNvSpPr/>
                        <wps:spPr>
                          <a:xfrm>
                            <a:off x="2740152" y="2644902"/>
                            <a:ext cx="963930" cy="371856"/>
                          </a:xfrm>
                          <a:custGeom>
                            <a:avLst/>
                            <a:gdLst/>
                            <a:ahLst/>
                            <a:cxnLst/>
                            <a:rect l="0" t="0" r="0" b="0"/>
                            <a:pathLst>
                              <a:path w="963930" h="371856">
                                <a:moveTo>
                                  <a:pt x="0" y="0"/>
                                </a:moveTo>
                                <a:lnTo>
                                  <a:pt x="963930" y="0"/>
                                </a:lnTo>
                                <a:lnTo>
                                  <a:pt x="963930"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96" name="Shape 2196"/>
                        <wps:cNvSpPr/>
                        <wps:spPr>
                          <a:xfrm>
                            <a:off x="2735580" y="2640330"/>
                            <a:ext cx="486156" cy="381000"/>
                          </a:xfrm>
                          <a:custGeom>
                            <a:avLst/>
                            <a:gdLst/>
                            <a:ahLst/>
                            <a:cxnLst/>
                            <a:rect l="0" t="0" r="0" b="0"/>
                            <a:pathLst>
                              <a:path w="486156" h="381000">
                                <a:moveTo>
                                  <a:pt x="0" y="0"/>
                                </a:moveTo>
                                <a:lnTo>
                                  <a:pt x="486156" y="0"/>
                                </a:lnTo>
                                <a:lnTo>
                                  <a:pt x="486156" y="9906"/>
                                </a:lnTo>
                                <a:lnTo>
                                  <a:pt x="9144" y="9906"/>
                                </a:lnTo>
                                <a:lnTo>
                                  <a:pt x="9144" y="371094"/>
                                </a:lnTo>
                                <a:lnTo>
                                  <a:pt x="486156" y="371094"/>
                                </a:lnTo>
                                <a:lnTo>
                                  <a:pt x="486156"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97" name="Shape 2197"/>
                        <wps:cNvSpPr/>
                        <wps:spPr>
                          <a:xfrm>
                            <a:off x="3221736" y="2640330"/>
                            <a:ext cx="486918" cy="381000"/>
                          </a:xfrm>
                          <a:custGeom>
                            <a:avLst/>
                            <a:gdLst/>
                            <a:ahLst/>
                            <a:cxnLst/>
                            <a:rect l="0" t="0" r="0" b="0"/>
                            <a:pathLst>
                              <a:path w="486918" h="381000">
                                <a:moveTo>
                                  <a:pt x="0" y="0"/>
                                </a:moveTo>
                                <a:lnTo>
                                  <a:pt x="486918" y="0"/>
                                </a:lnTo>
                                <a:lnTo>
                                  <a:pt x="486918" y="381000"/>
                                </a:lnTo>
                                <a:lnTo>
                                  <a:pt x="0" y="381000"/>
                                </a:lnTo>
                                <a:lnTo>
                                  <a:pt x="0" y="371094"/>
                                </a:lnTo>
                                <a:lnTo>
                                  <a:pt x="477012" y="371094"/>
                                </a:lnTo>
                                <a:lnTo>
                                  <a:pt x="477012"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98" name="Rectangle 2198"/>
                        <wps:cNvSpPr/>
                        <wps:spPr>
                          <a:xfrm>
                            <a:off x="2835396" y="2720911"/>
                            <a:ext cx="1048186" cy="172388"/>
                          </a:xfrm>
                          <a:prstGeom prst="rect">
                            <a:avLst/>
                          </a:prstGeom>
                          <a:ln>
                            <a:noFill/>
                          </a:ln>
                        </wps:spPr>
                        <wps:txbx>
                          <w:txbxContent>
                            <w:p w14:paraId="7CB57134" w14:textId="77777777" w:rsidR="009A779E" w:rsidRDefault="009A779E">
                              <w:pPr>
                                <w:spacing w:after="160" w:line="259" w:lineRule="auto"/>
                                <w:ind w:left="0" w:firstLine="0"/>
                              </w:pPr>
                              <w:r>
                                <w:rPr>
                                  <w:sz w:val="20"/>
                                </w:rPr>
                                <w:t xml:space="preserve">Maintenance / </w:t>
                              </w:r>
                            </w:p>
                          </w:txbxContent>
                        </wps:txbx>
                        <wps:bodyPr horzOverflow="overflow" vert="horz" lIns="0" tIns="0" rIns="0" bIns="0" rtlCol="0">
                          <a:noAutofit/>
                        </wps:bodyPr>
                      </wps:wsp>
                      <wps:wsp>
                        <wps:cNvPr id="2199" name="Rectangle 2199"/>
                        <wps:cNvSpPr/>
                        <wps:spPr>
                          <a:xfrm>
                            <a:off x="2835396" y="2875597"/>
                            <a:ext cx="904968" cy="172388"/>
                          </a:xfrm>
                          <a:prstGeom prst="rect">
                            <a:avLst/>
                          </a:prstGeom>
                          <a:ln>
                            <a:noFill/>
                          </a:ln>
                        </wps:spPr>
                        <wps:txbx>
                          <w:txbxContent>
                            <w:p w14:paraId="392F3CFE" w14:textId="77777777" w:rsidR="009A779E" w:rsidRDefault="009A779E">
                              <w:pPr>
                                <w:spacing w:after="160" w:line="259" w:lineRule="auto"/>
                                <w:ind w:left="0" w:firstLine="0"/>
                              </w:pPr>
                              <w:r>
                                <w:rPr>
                                  <w:sz w:val="20"/>
                                </w:rPr>
                                <w:t>Replacement</w:t>
                              </w:r>
                            </w:p>
                          </w:txbxContent>
                        </wps:txbx>
                        <wps:bodyPr horzOverflow="overflow" vert="horz" lIns="0" tIns="0" rIns="0" bIns="0" rtlCol="0">
                          <a:noAutofit/>
                        </wps:bodyPr>
                      </wps:wsp>
                      <wps:wsp>
                        <wps:cNvPr id="2200" name="Shape 2200"/>
                        <wps:cNvSpPr/>
                        <wps:spPr>
                          <a:xfrm>
                            <a:off x="3700272" y="2647950"/>
                            <a:ext cx="663702" cy="371094"/>
                          </a:xfrm>
                          <a:custGeom>
                            <a:avLst/>
                            <a:gdLst/>
                            <a:ahLst/>
                            <a:cxnLst/>
                            <a:rect l="0" t="0" r="0" b="0"/>
                            <a:pathLst>
                              <a:path w="663702" h="371094">
                                <a:moveTo>
                                  <a:pt x="0" y="0"/>
                                </a:moveTo>
                                <a:lnTo>
                                  <a:pt x="663702" y="0"/>
                                </a:lnTo>
                                <a:lnTo>
                                  <a:pt x="663702" y="371094"/>
                                </a:lnTo>
                                <a:lnTo>
                                  <a:pt x="0" y="371094"/>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01" name="Shape 2201"/>
                        <wps:cNvSpPr/>
                        <wps:spPr>
                          <a:xfrm>
                            <a:off x="3695700" y="2642616"/>
                            <a:ext cx="336042" cy="381000"/>
                          </a:xfrm>
                          <a:custGeom>
                            <a:avLst/>
                            <a:gdLst/>
                            <a:ahLst/>
                            <a:cxnLst/>
                            <a:rect l="0" t="0" r="0" b="0"/>
                            <a:pathLst>
                              <a:path w="336042" h="381000">
                                <a:moveTo>
                                  <a:pt x="0" y="0"/>
                                </a:moveTo>
                                <a:lnTo>
                                  <a:pt x="336042" y="0"/>
                                </a:lnTo>
                                <a:lnTo>
                                  <a:pt x="336042" y="9906"/>
                                </a:lnTo>
                                <a:lnTo>
                                  <a:pt x="9144" y="9906"/>
                                </a:lnTo>
                                <a:lnTo>
                                  <a:pt x="9144" y="371856"/>
                                </a:lnTo>
                                <a:lnTo>
                                  <a:pt x="336042" y="371856"/>
                                </a:lnTo>
                                <a:lnTo>
                                  <a:pt x="336042"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02" name="Shape 2202"/>
                        <wps:cNvSpPr/>
                        <wps:spPr>
                          <a:xfrm>
                            <a:off x="4031742" y="2642616"/>
                            <a:ext cx="336804" cy="381000"/>
                          </a:xfrm>
                          <a:custGeom>
                            <a:avLst/>
                            <a:gdLst/>
                            <a:ahLst/>
                            <a:cxnLst/>
                            <a:rect l="0" t="0" r="0" b="0"/>
                            <a:pathLst>
                              <a:path w="336804" h="381000">
                                <a:moveTo>
                                  <a:pt x="0" y="0"/>
                                </a:moveTo>
                                <a:lnTo>
                                  <a:pt x="336804" y="0"/>
                                </a:lnTo>
                                <a:lnTo>
                                  <a:pt x="336804" y="381000"/>
                                </a:lnTo>
                                <a:lnTo>
                                  <a:pt x="0" y="381000"/>
                                </a:lnTo>
                                <a:lnTo>
                                  <a:pt x="0" y="371856"/>
                                </a:lnTo>
                                <a:lnTo>
                                  <a:pt x="326898" y="371856"/>
                                </a:lnTo>
                                <a:lnTo>
                                  <a:pt x="326898"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03" name="Rectangle 2203"/>
                        <wps:cNvSpPr/>
                        <wps:spPr>
                          <a:xfrm>
                            <a:off x="3796278" y="2723197"/>
                            <a:ext cx="361513" cy="172389"/>
                          </a:xfrm>
                          <a:prstGeom prst="rect">
                            <a:avLst/>
                          </a:prstGeom>
                          <a:ln>
                            <a:noFill/>
                          </a:ln>
                        </wps:spPr>
                        <wps:txbx>
                          <w:txbxContent>
                            <w:p w14:paraId="59E000A3" w14:textId="77777777" w:rsidR="009A779E" w:rsidRDefault="009A779E">
                              <w:pPr>
                                <w:spacing w:after="160" w:line="259" w:lineRule="auto"/>
                                <w:ind w:left="0" w:firstLine="0"/>
                              </w:pPr>
                              <w:r>
                                <w:rPr>
                                  <w:sz w:val="20"/>
                                </w:rPr>
                                <w:t xml:space="preserve">Data </w:t>
                              </w:r>
                            </w:p>
                          </w:txbxContent>
                        </wps:txbx>
                        <wps:bodyPr horzOverflow="overflow" vert="horz" lIns="0" tIns="0" rIns="0" bIns="0" rtlCol="0">
                          <a:noAutofit/>
                        </wps:bodyPr>
                      </wps:wsp>
                      <wps:wsp>
                        <wps:cNvPr id="2204" name="Rectangle 2204"/>
                        <wps:cNvSpPr/>
                        <wps:spPr>
                          <a:xfrm>
                            <a:off x="3796278" y="2877883"/>
                            <a:ext cx="323247" cy="172389"/>
                          </a:xfrm>
                          <a:prstGeom prst="rect">
                            <a:avLst/>
                          </a:prstGeom>
                          <a:ln>
                            <a:noFill/>
                          </a:ln>
                        </wps:spPr>
                        <wps:txbx>
                          <w:txbxContent>
                            <w:p w14:paraId="5B5D65D4" w14:textId="77777777" w:rsidR="009A779E" w:rsidRDefault="009A779E">
                              <w:pPr>
                                <w:spacing w:after="160" w:line="259" w:lineRule="auto"/>
                                <w:ind w:left="0" w:firstLine="0"/>
                              </w:pPr>
                              <w:r>
                                <w:rPr>
                                  <w:sz w:val="20"/>
                                </w:rPr>
                                <w:t>Base</w:t>
                              </w:r>
                            </w:p>
                          </w:txbxContent>
                        </wps:txbx>
                        <wps:bodyPr horzOverflow="overflow" vert="horz" lIns="0" tIns="0" rIns="0" bIns="0" rtlCol="0">
                          <a:noAutofit/>
                        </wps:bodyPr>
                      </wps:wsp>
                      <wps:wsp>
                        <wps:cNvPr id="32202" name="Shape 32202"/>
                        <wps:cNvSpPr/>
                        <wps:spPr>
                          <a:xfrm>
                            <a:off x="4362450" y="2647951"/>
                            <a:ext cx="779526" cy="371094"/>
                          </a:xfrm>
                          <a:custGeom>
                            <a:avLst/>
                            <a:gdLst/>
                            <a:ahLst/>
                            <a:cxnLst/>
                            <a:rect l="0" t="0" r="0" b="0"/>
                            <a:pathLst>
                              <a:path w="779526" h="371094">
                                <a:moveTo>
                                  <a:pt x="0" y="0"/>
                                </a:moveTo>
                                <a:lnTo>
                                  <a:pt x="779526" y="0"/>
                                </a:lnTo>
                                <a:lnTo>
                                  <a:pt x="779526" y="371094"/>
                                </a:lnTo>
                                <a:lnTo>
                                  <a:pt x="0" y="3710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06" name="Shape 2206"/>
                        <wps:cNvSpPr/>
                        <wps:spPr>
                          <a:xfrm>
                            <a:off x="4357116" y="2642616"/>
                            <a:ext cx="395097" cy="381000"/>
                          </a:xfrm>
                          <a:custGeom>
                            <a:avLst/>
                            <a:gdLst/>
                            <a:ahLst/>
                            <a:cxnLst/>
                            <a:rect l="0" t="0" r="0" b="0"/>
                            <a:pathLst>
                              <a:path w="395097" h="381000">
                                <a:moveTo>
                                  <a:pt x="0" y="0"/>
                                </a:moveTo>
                                <a:lnTo>
                                  <a:pt x="395097" y="0"/>
                                </a:lnTo>
                                <a:lnTo>
                                  <a:pt x="395097" y="9906"/>
                                </a:lnTo>
                                <a:lnTo>
                                  <a:pt x="9906" y="9906"/>
                                </a:lnTo>
                                <a:lnTo>
                                  <a:pt x="9906" y="371856"/>
                                </a:lnTo>
                                <a:lnTo>
                                  <a:pt x="395097" y="371856"/>
                                </a:lnTo>
                                <a:lnTo>
                                  <a:pt x="395097"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07" name="Shape 2207"/>
                        <wps:cNvSpPr/>
                        <wps:spPr>
                          <a:xfrm>
                            <a:off x="4752213" y="2642616"/>
                            <a:ext cx="394335" cy="381000"/>
                          </a:xfrm>
                          <a:custGeom>
                            <a:avLst/>
                            <a:gdLst/>
                            <a:ahLst/>
                            <a:cxnLst/>
                            <a:rect l="0" t="0" r="0" b="0"/>
                            <a:pathLst>
                              <a:path w="394335" h="381000">
                                <a:moveTo>
                                  <a:pt x="0" y="0"/>
                                </a:moveTo>
                                <a:lnTo>
                                  <a:pt x="394335" y="0"/>
                                </a:lnTo>
                                <a:lnTo>
                                  <a:pt x="394335" y="381000"/>
                                </a:lnTo>
                                <a:lnTo>
                                  <a:pt x="0" y="381000"/>
                                </a:lnTo>
                                <a:lnTo>
                                  <a:pt x="0" y="371856"/>
                                </a:lnTo>
                                <a:lnTo>
                                  <a:pt x="385191" y="371856"/>
                                </a:lnTo>
                                <a:lnTo>
                                  <a:pt x="385191"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08" name="Rectangle 2208"/>
                        <wps:cNvSpPr/>
                        <wps:spPr>
                          <a:xfrm>
                            <a:off x="4458456" y="2723198"/>
                            <a:ext cx="443497" cy="172388"/>
                          </a:xfrm>
                          <a:prstGeom prst="rect">
                            <a:avLst/>
                          </a:prstGeom>
                          <a:ln>
                            <a:noFill/>
                          </a:ln>
                        </wps:spPr>
                        <wps:txbx>
                          <w:txbxContent>
                            <w:p w14:paraId="194691B5" w14:textId="77777777" w:rsidR="009A779E" w:rsidRDefault="009A779E">
                              <w:pPr>
                                <w:spacing w:after="160" w:line="259" w:lineRule="auto"/>
                                <w:ind w:left="0" w:firstLine="0"/>
                              </w:pPr>
                              <w:r>
                                <w:rPr>
                                  <w:sz w:val="20"/>
                                </w:rPr>
                                <w:t xml:space="preserve">Cost / </w:t>
                              </w:r>
                            </w:p>
                          </w:txbxContent>
                        </wps:txbx>
                        <wps:bodyPr horzOverflow="overflow" vert="horz" lIns="0" tIns="0" rIns="0" bIns="0" rtlCol="0">
                          <a:noAutofit/>
                        </wps:bodyPr>
                      </wps:wsp>
                      <wps:wsp>
                        <wps:cNvPr id="2209" name="Rectangle 2209"/>
                        <wps:cNvSpPr/>
                        <wps:spPr>
                          <a:xfrm>
                            <a:off x="4458456" y="2877884"/>
                            <a:ext cx="770281" cy="172388"/>
                          </a:xfrm>
                          <a:prstGeom prst="rect">
                            <a:avLst/>
                          </a:prstGeom>
                          <a:ln>
                            <a:noFill/>
                          </a:ln>
                        </wps:spPr>
                        <wps:txbx>
                          <w:txbxContent>
                            <w:p w14:paraId="154C1387" w14:textId="77777777" w:rsidR="009A779E" w:rsidRDefault="009A779E">
                              <w:pPr>
                                <w:spacing w:after="160" w:line="259" w:lineRule="auto"/>
                                <w:ind w:left="0" w:firstLine="0"/>
                              </w:pPr>
                              <w:r>
                                <w:rPr>
                                  <w:sz w:val="20"/>
                                </w:rPr>
                                <w:t>Accounting</w:t>
                              </w:r>
                            </w:p>
                          </w:txbxContent>
                        </wps:txbx>
                        <wps:bodyPr horzOverflow="overflow" vert="horz" lIns="0" tIns="0" rIns="0" bIns="0" rtlCol="0">
                          <a:noAutofit/>
                        </wps:bodyPr>
                      </wps:wsp>
                      <wps:wsp>
                        <wps:cNvPr id="32203" name="Shape 32203"/>
                        <wps:cNvSpPr/>
                        <wps:spPr>
                          <a:xfrm>
                            <a:off x="5148072" y="2647951"/>
                            <a:ext cx="798576" cy="371094"/>
                          </a:xfrm>
                          <a:custGeom>
                            <a:avLst/>
                            <a:gdLst/>
                            <a:ahLst/>
                            <a:cxnLst/>
                            <a:rect l="0" t="0" r="0" b="0"/>
                            <a:pathLst>
                              <a:path w="798576" h="371094">
                                <a:moveTo>
                                  <a:pt x="0" y="0"/>
                                </a:moveTo>
                                <a:lnTo>
                                  <a:pt x="798576" y="0"/>
                                </a:lnTo>
                                <a:lnTo>
                                  <a:pt x="798576" y="371094"/>
                                </a:lnTo>
                                <a:lnTo>
                                  <a:pt x="0" y="3710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11" name="Shape 2211"/>
                        <wps:cNvSpPr/>
                        <wps:spPr>
                          <a:xfrm>
                            <a:off x="5143500" y="2642616"/>
                            <a:ext cx="403479" cy="381000"/>
                          </a:xfrm>
                          <a:custGeom>
                            <a:avLst/>
                            <a:gdLst/>
                            <a:ahLst/>
                            <a:cxnLst/>
                            <a:rect l="0" t="0" r="0" b="0"/>
                            <a:pathLst>
                              <a:path w="403479" h="381000">
                                <a:moveTo>
                                  <a:pt x="0" y="0"/>
                                </a:moveTo>
                                <a:lnTo>
                                  <a:pt x="403479" y="0"/>
                                </a:lnTo>
                                <a:lnTo>
                                  <a:pt x="403479" y="9906"/>
                                </a:lnTo>
                                <a:lnTo>
                                  <a:pt x="9144" y="9906"/>
                                </a:lnTo>
                                <a:lnTo>
                                  <a:pt x="9144" y="371856"/>
                                </a:lnTo>
                                <a:lnTo>
                                  <a:pt x="403479" y="371856"/>
                                </a:lnTo>
                                <a:lnTo>
                                  <a:pt x="403479"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2" name="Shape 2212"/>
                        <wps:cNvSpPr/>
                        <wps:spPr>
                          <a:xfrm>
                            <a:off x="5546979" y="2642616"/>
                            <a:ext cx="404241" cy="381000"/>
                          </a:xfrm>
                          <a:custGeom>
                            <a:avLst/>
                            <a:gdLst/>
                            <a:ahLst/>
                            <a:cxnLst/>
                            <a:rect l="0" t="0" r="0" b="0"/>
                            <a:pathLst>
                              <a:path w="404241" h="381000">
                                <a:moveTo>
                                  <a:pt x="0" y="0"/>
                                </a:moveTo>
                                <a:lnTo>
                                  <a:pt x="404241" y="0"/>
                                </a:lnTo>
                                <a:lnTo>
                                  <a:pt x="404241" y="381000"/>
                                </a:lnTo>
                                <a:lnTo>
                                  <a:pt x="0" y="381000"/>
                                </a:lnTo>
                                <a:lnTo>
                                  <a:pt x="0" y="371856"/>
                                </a:lnTo>
                                <a:lnTo>
                                  <a:pt x="394335" y="371856"/>
                                </a:lnTo>
                                <a:lnTo>
                                  <a:pt x="394335"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3" name="Rectangle 2213"/>
                        <wps:cNvSpPr/>
                        <wps:spPr>
                          <a:xfrm>
                            <a:off x="5244078" y="2723198"/>
                            <a:ext cx="392655" cy="172388"/>
                          </a:xfrm>
                          <a:prstGeom prst="rect">
                            <a:avLst/>
                          </a:prstGeom>
                          <a:ln>
                            <a:noFill/>
                          </a:ln>
                        </wps:spPr>
                        <wps:txbx>
                          <w:txbxContent>
                            <w:p w14:paraId="7F1DB90A" w14:textId="77777777" w:rsidR="009A779E" w:rsidRDefault="009A779E">
                              <w:pPr>
                                <w:spacing w:after="160" w:line="259" w:lineRule="auto"/>
                                <w:ind w:left="0" w:firstLine="0"/>
                              </w:pPr>
                              <w:r>
                                <w:rPr>
                                  <w:sz w:val="20"/>
                                </w:rPr>
                                <w:t xml:space="preserve">Legal </w:t>
                              </w:r>
                            </w:p>
                          </w:txbxContent>
                        </wps:txbx>
                        <wps:bodyPr horzOverflow="overflow" vert="horz" lIns="0" tIns="0" rIns="0" bIns="0" rtlCol="0">
                          <a:noAutofit/>
                        </wps:bodyPr>
                      </wps:wsp>
                      <wps:wsp>
                        <wps:cNvPr id="2214" name="Rectangle 2214"/>
                        <wps:cNvSpPr/>
                        <wps:spPr>
                          <a:xfrm>
                            <a:off x="5244078" y="2877884"/>
                            <a:ext cx="753999" cy="172388"/>
                          </a:xfrm>
                          <a:prstGeom prst="rect">
                            <a:avLst/>
                          </a:prstGeom>
                          <a:ln>
                            <a:noFill/>
                          </a:ln>
                        </wps:spPr>
                        <wps:txbx>
                          <w:txbxContent>
                            <w:p w14:paraId="39A4652A" w14:textId="77777777" w:rsidR="009A779E" w:rsidRDefault="009A779E">
                              <w:pPr>
                                <w:spacing w:after="160" w:line="259" w:lineRule="auto"/>
                                <w:ind w:left="0" w:firstLine="0"/>
                              </w:pPr>
                              <w:r>
                                <w:rPr>
                                  <w:sz w:val="20"/>
                                </w:rPr>
                                <w:t>Assessmen</w:t>
                              </w:r>
                            </w:p>
                          </w:txbxContent>
                        </wps:txbx>
                        <wps:bodyPr horzOverflow="overflow" vert="horz" lIns="0" tIns="0" rIns="0" bIns="0" rtlCol="0">
                          <a:noAutofit/>
                        </wps:bodyPr>
                      </wps:wsp>
                      <wps:wsp>
                        <wps:cNvPr id="32204" name="Shape 32204"/>
                        <wps:cNvSpPr/>
                        <wps:spPr>
                          <a:xfrm>
                            <a:off x="5883402" y="2647951"/>
                            <a:ext cx="778002" cy="371094"/>
                          </a:xfrm>
                          <a:custGeom>
                            <a:avLst/>
                            <a:gdLst/>
                            <a:ahLst/>
                            <a:cxnLst/>
                            <a:rect l="0" t="0" r="0" b="0"/>
                            <a:pathLst>
                              <a:path w="778002" h="371094">
                                <a:moveTo>
                                  <a:pt x="0" y="0"/>
                                </a:moveTo>
                                <a:lnTo>
                                  <a:pt x="778002" y="0"/>
                                </a:lnTo>
                                <a:lnTo>
                                  <a:pt x="778002" y="371094"/>
                                </a:lnTo>
                                <a:lnTo>
                                  <a:pt x="0" y="3710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16" name="Shape 2216"/>
                        <wps:cNvSpPr/>
                        <wps:spPr>
                          <a:xfrm>
                            <a:off x="5878817" y="2642616"/>
                            <a:ext cx="393579" cy="381000"/>
                          </a:xfrm>
                          <a:custGeom>
                            <a:avLst/>
                            <a:gdLst/>
                            <a:ahLst/>
                            <a:cxnLst/>
                            <a:rect l="0" t="0" r="0" b="0"/>
                            <a:pathLst>
                              <a:path w="393579" h="381000">
                                <a:moveTo>
                                  <a:pt x="0" y="0"/>
                                </a:moveTo>
                                <a:lnTo>
                                  <a:pt x="393579" y="0"/>
                                </a:lnTo>
                                <a:lnTo>
                                  <a:pt x="393579" y="9906"/>
                                </a:lnTo>
                                <a:lnTo>
                                  <a:pt x="9157" y="9906"/>
                                </a:lnTo>
                                <a:lnTo>
                                  <a:pt x="9157" y="371856"/>
                                </a:lnTo>
                                <a:lnTo>
                                  <a:pt x="393579" y="371856"/>
                                </a:lnTo>
                                <a:lnTo>
                                  <a:pt x="393579"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7" name="Shape 2217"/>
                        <wps:cNvSpPr/>
                        <wps:spPr>
                          <a:xfrm>
                            <a:off x="6272397" y="2642616"/>
                            <a:ext cx="393567" cy="381000"/>
                          </a:xfrm>
                          <a:custGeom>
                            <a:avLst/>
                            <a:gdLst/>
                            <a:ahLst/>
                            <a:cxnLst/>
                            <a:rect l="0" t="0" r="0" b="0"/>
                            <a:pathLst>
                              <a:path w="393567" h="381000">
                                <a:moveTo>
                                  <a:pt x="0" y="0"/>
                                </a:moveTo>
                                <a:lnTo>
                                  <a:pt x="393567" y="0"/>
                                </a:lnTo>
                                <a:lnTo>
                                  <a:pt x="393567" y="381000"/>
                                </a:lnTo>
                                <a:lnTo>
                                  <a:pt x="0" y="381000"/>
                                </a:lnTo>
                                <a:lnTo>
                                  <a:pt x="0" y="371856"/>
                                </a:lnTo>
                                <a:lnTo>
                                  <a:pt x="384423" y="371856"/>
                                </a:lnTo>
                                <a:lnTo>
                                  <a:pt x="384423"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8" name="Rectangle 2218"/>
                        <wps:cNvSpPr/>
                        <wps:spPr>
                          <a:xfrm>
                            <a:off x="5978646" y="2723198"/>
                            <a:ext cx="724314" cy="172388"/>
                          </a:xfrm>
                          <a:prstGeom prst="rect">
                            <a:avLst/>
                          </a:prstGeom>
                          <a:ln>
                            <a:noFill/>
                          </a:ln>
                        </wps:spPr>
                        <wps:txbx>
                          <w:txbxContent>
                            <w:p w14:paraId="6EC055C5" w14:textId="77777777" w:rsidR="009A779E" w:rsidRDefault="009A779E">
                              <w:pPr>
                                <w:spacing w:after="160" w:line="259" w:lineRule="auto"/>
                                <w:ind w:left="0" w:firstLine="0"/>
                              </w:pPr>
                              <w:r>
                                <w:rPr>
                                  <w:sz w:val="20"/>
                                </w:rPr>
                                <w:t xml:space="preserve">Personnel </w:t>
                              </w:r>
                            </w:p>
                          </w:txbxContent>
                        </wps:txbx>
                        <wps:bodyPr horzOverflow="overflow" vert="horz" lIns="0" tIns="0" rIns="0" bIns="0" rtlCol="0">
                          <a:noAutofit/>
                        </wps:bodyPr>
                      </wps:wsp>
                      <wps:wsp>
                        <wps:cNvPr id="2219" name="Rectangle 2219"/>
                        <wps:cNvSpPr/>
                        <wps:spPr>
                          <a:xfrm>
                            <a:off x="5978646" y="2877884"/>
                            <a:ext cx="557147" cy="172388"/>
                          </a:xfrm>
                          <a:prstGeom prst="rect">
                            <a:avLst/>
                          </a:prstGeom>
                          <a:ln>
                            <a:noFill/>
                          </a:ln>
                        </wps:spPr>
                        <wps:txbx>
                          <w:txbxContent>
                            <w:p w14:paraId="3DA5CCA3" w14:textId="77777777" w:rsidR="009A779E" w:rsidRDefault="009A779E">
                              <w:pPr>
                                <w:spacing w:after="160" w:line="259" w:lineRule="auto"/>
                                <w:ind w:left="0" w:firstLine="0"/>
                              </w:pPr>
                              <w:r>
                                <w:rPr>
                                  <w:sz w:val="20"/>
                                </w:rPr>
                                <w:t>Training</w:t>
                              </w:r>
                            </w:p>
                          </w:txbxContent>
                        </wps:txbx>
                        <wps:bodyPr horzOverflow="overflow" vert="horz" lIns="0" tIns="0" rIns="0" bIns="0" rtlCol="0">
                          <a:noAutofit/>
                        </wps:bodyPr>
                      </wps:wsp>
                      <wps:wsp>
                        <wps:cNvPr id="32205" name="Shape 32205"/>
                        <wps:cNvSpPr/>
                        <wps:spPr>
                          <a:xfrm>
                            <a:off x="6661392" y="2647951"/>
                            <a:ext cx="797814" cy="371094"/>
                          </a:xfrm>
                          <a:custGeom>
                            <a:avLst/>
                            <a:gdLst/>
                            <a:ahLst/>
                            <a:cxnLst/>
                            <a:rect l="0" t="0" r="0" b="0"/>
                            <a:pathLst>
                              <a:path w="797814" h="371094">
                                <a:moveTo>
                                  <a:pt x="0" y="0"/>
                                </a:moveTo>
                                <a:lnTo>
                                  <a:pt x="797814" y="0"/>
                                </a:lnTo>
                                <a:lnTo>
                                  <a:pt x="797814" y="371094"/>
                                </a:lnTo>
                                <a:lnTo>
                                  <a:pt x="0" y="3710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21" name="Shape 2221"/>
                        <wps:cNvSpPr/>
                        <wps:spPr>
                          <a:xfrm>
                            <a:off x="6656820" y="2642616"/>
                            <a:ext cx="403485" cy="381000"/>
                          </a:xfrm>
                          <a:custGeom>
                            <a:avLst/>
                            <a:gdLst/>
                            <a:ahLst/>
                            <a:cxnLst/>
                            <a:rect l="0" t="0" r="0" b="0"/>
                            <a:pathLst>
                              <a:path w="403485" h="381000">
                                <a:moveTo>
                                  <a:pt x="0" y="0"/>
                                </a:moveTo>
                                <a:lnTo>
                                  <a:pt x="403485" y="0"/>
                                </a:lnTo>
                                <a:lnTo>
                                  <a:pt x="403485" y="9906"/>
                                </a:lnTo>
                                <a:lnTo>
                                  <a:pt x="9144" y="9906"/>
                                </a:lnTo>
                                <a:lnTo>
                                  <a:pt x="9144" y="371856"/>
                                </a:lnTo>
                                <a:lnTo>
                                  <a:pt x="403485" y="371856"/>
                                </a:lnTo>
                                <a:lnTo>
                                  <a:pt x="403485"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2" name="Shape 2222"/>
                        <wps:cNvSpPr/>
                        <wps:spPr>
                          <a:xfrm>
                            <a:off x="7060306" y="2642616"/>
                            <a:ext cx="403472" cy="381000"/>
                          </a:xfrm>
                          <a:custGeom>
                            <a:avLst/>
                            <a:gdLst/>
                            <a:ahLst/>
                            <a:cxnLst/>
                            <a:rect l="0" t="0" r="0" b="0"/>
                            <a:pathLst>
                              <a:path w="403472" h="381000">
                                <a:moveTo>
                                  <a:pt x="0" y="0"/>
                                </a:moveTo>
                                <a:lnTo>
                                  <a:pt x="403472" y="0"/>
                                </a:lnTo>
                                <a:lnTo>
                                  <a:pt x="403472" y="381000"/>
                                </a:lnTo>
                                <a:lnTo>
                                  <a:pt x="0" y="381000"/>
                                </a:lnTo>
                                <a:lnTo>
                                  <a:pt x="0" y="371856"/>
                                </a:lnTo>
                                <a:lnTo>
                                  <a:pt x="394341" y="371856"/>
                                </a:lnTo>
                                <a:lnTo>
                                  <a:pt x="394341"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3" name="Rectangle 2223"/>
                        <wps:cNvSpPr/>
                        <wps:spPr>
                          <a:xfrm>
                            <a:off x="6757409" y="2723198"/>
                            <a:ext cx="605434" cy="172388"/>
                          </a:xfrm>
                          <a:prstGeom prst="rect">
                            <a:avLst/>
                          </a:prstGeom>
                          <a:ln>
                            <a:noFill/>
                          </a:ln>
                        </wps:spPr>
                        <wps:txbx>
                          <w:txbxContent>
                            <w:p w14:paraId="1F9003A6" w14:textId="77777777" w:rsidR="009A779E" w:rsidRDefault="009A779E">
                              <w:pPr>
                                <w:spacing w:after="160" w:line="259" w:lineRule="auto"/>
                                <w:ind w:left="0" w:firstLine="0"/>
                              </w:pPr>
                              <w:r>
                                <w:rPr>
                                  <w:sz w:val="20"/>
                                </w:rPr>
                                <w:t xml:space="preserve">Survey / </w:t>
                              </w:r>
                            </w:p>
                          </w:txbxContent>
                        </wps:txbx>
                        <wps:bodyPr horzOverflow="overflow" vert="horz" lIns="0" tIns="0" rIns="0" bIns="0" rtlCol="0">
                          <a:noAutofit/>
                        </wps:bodyPr>
                      </wps:wsp>
                      <wps:wsp>
                        <wps:cNvPr id="2224" name="Rectangle 2224"/>
                        <wps:cNvSpPr/>
                        <wps:spPr>
                          <a:xfrm>
                            <a:off x="6757409" y="2877884"/>
                            <a:ext cx="550648" cy="172388"/>
                          </a:xfrm>
                          <a:prstGeom prst="rect">
                            <a:avLst/>
                          </a:prstGeom>
                          <a:ln>
                            <a:noFill/>
                          </a:ln>
                        </wps:spPr>
                        <wps:txbx>
                          <w:txbxContent>
                            <w:p w14:paraId="6A303510" w14:textId="77777777" w:rsidR="009A779E" w:rsidRDefault="009A779E">
                              <w:pPr>
                                <w:spacing w:after="160" w:line="259" w:lineRule="auto"/>
                                <w:ind w:left="0" w:firstLine="0"/>
                              </w:pPr>
                              <w:r>
                                <w:rPr>
                                  <w:sz w:val="20"/>
                                </w:rPr>
                                <w:t>Records</w:t>
                              </w:r>
                            </w:p>
                          </w:txbxContent>
                        </wps:txbx>
                        <wps:bodyPr horzOverflow="overflow" vert="horz" lIns="0" tIns="0" rIns="0" bIns="0" rtlCol="0">
                          <a:noAutofit/>
                        </wps:bodyPr>
                      </wps:wsp>
                      <wps:wsp>
                        <wps:cNvPr id="32206" name="Shape 32206"/>
                        <wps:cNvSpPr/>
                        <wps:spPr>
                          <a:xfrm>
                            <a:off x="1863852" y="218694"/>
                            <a:ext cx="701802" cy="371856"/>
                          </a:xfrm>
                          <a:custGeom>
                            <a:avLst/>
                            <a:gdLst/>
                            <a:ahLst/>
                            <a:cxnLst/>
                            <a:rect l="0" t="0" r="0" b="0"/>
                            <a:pathLst>
                              <a:path w="701802" h="371856">
                                <a:moveTo>
                                  <a:pt x="0" y="0"/>
                                </a:moveTo>
                                <a:lnTo>
                                  <a:pt x="701802" y="0"/>
                                </a:lnTo>
                                <a:lnTo>
                                  <a:pt x="701802"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26" name="Shape 2226"/>
                        <wps:cNvSpPr/>
                        <wps:spPr>
                          <a:xfrm>
                            <a:off x="1858518" y="214122"/>
                            <a:ext cx="355854" cy="381000"/>
                          </a:xfrm>
                          <a:custGeom>
                            <a:avLst/>
                            <a:gdLst/>
                            <a:ahLst/>
                            <a:cxnLst/>
                            <a:rect l="0" t="0" r="0" b="0"/>
                            <a:pathLst>
                              <a:path w="355854" h="381000">
                                <a:moveTo>
                                  <a:pt x="0" y="0"/>
                                </a:moveTo>
                                <a:lnTo>
                                  <a:pt x="355854" y="0"/>
                                </a:lnTo>
                                <a:lnTo>
                                  <a:pt x="355854" y="9144"/>
                                </a:lnTo>
                                <a:lnTo>
                                  <a:pt x="9906" y="9144"/>
                                </a:lnTo>
                                <a:lnTo>
                                  <a:pt x="9906" y="371094"/>
                                </a:lnTo>
                                <a:lnTo>
                                  <a:pt x="355854" y="371094"/>
                                </a:lnTo>
                                <a:lnTo>
                                  <a:pt x="355854"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7" name="Shape 2227"/>
                        <wps:cNvSpPr/>
                        <wps:spPr>
                          <a:xfrm>
                            <a:off x="2214372" y="214122"/>
                            <a:ext cx="355854" cy="381000"/>
                          </a:xfrm>
                          <a:custGeom>
                            <a:avLst/>
                            <a:gdLst/>
                            <a:ahLst/>
                            <a:cxnLst/>
                            <a:rect l="0" t="0" r="0" b="0"/>
                            <a:pathLst>
                              <a:path w="355854" h="381000">
                                <a:moveTo>
                                  <a:pt x="0" y="0"/>
                                </a:moveTo>
                                <a:lnTo>
                                  <a:pt x="355854" y="0"/>
                                </a:lnTo>
                                <a:lnTo>
                                  <a:pt x="355854" y="381000"/>
                                </a:lnTo>
                                <a:lnTo>
                                  <a:pt x="0" y="381000"/>
                                </a:lnTo>
                                <a:lnTo>
                                  <a:pt x="0" y="371094"/>
                                </a:lnTo>
                                <a:lnTo>
                                  <a:pt x="345948" y="371094"/>
                                </a:lnTo>
                                <a:lnTo>
                                  <a:pt x="345948"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8" name="Rectangle 2228"/>
                        <wps:cNvSpPr/>
                        <wps:spPr>
                          <a:xfrm>
                            <a:off x="1959096" y="293942"/>
                            <a:ext cx="580300" cy="172388"/>
                          </a:xfrm>
                          <a:prstGeom prst="rect">
                            <a:avLst/>
                          </a:prstGeom>
                          <a:ln>
                            <a:noFill/>
                          </a:ln>
                        </wps:spPr>
                        <wps:txbx>
                          <w:txbxContent>
                            <w:p w14:paraId="35C57F0C" w14:textId="77777777" w:rsidR="009A779E" w:rsidRDefault="009A779E">
                              <w:pPr>
                                <w:spacing w:after="160" w:line="259" w:lineRule="auto"/>
                                <w:ind w:left="0" w:firstLine="0"/>
                              </w:pPr>
                              <w:r>
                                <w:rPr>
                                  <w:sz w:val="20"/>
                                </w:rPr>
                                <w:t xml:space="preserve">General </w:t>
                              </w:r>
                            </w:p>
                          </w:txbxContent>
                        </wps:txbx>
                        <wps:bodyPr horzOverflow="overflow" vert="horz" lIns="0" tIns="0" rIns="0" bIns="0" rtlCol="0">
                          <a:noAutofit/>
                        </wps:bodyPr>
                      </wps:wsp>
                      <wps:wsp>
                        <wps:cNvPr id="2229" name="Rectangle 2229"/>
                        <wps:cNvSpPr/>
                        <wps:spPr>
                          <a:xfrm>
                            <a:off x="1959096" y="449390"/>
                            <a:ext cx="388678" cy="172388"/>
                          </a:xfrm>
                          <a:prstGeom prst="rect">
                            <a:avLst/>
                          </a:prstGeom>
                          <a:ln>
                            <a:noFill/>
                          </a:ln>
                        </wps:spPr>
                        <wps:txbx>
                          <w:txbxContent>
                            <w:p w14:paraId="16D97C40" w14:textId="77777777" w:rsidR="009A779E" w:rsidRDefault="009A779E">
                              <w:pPr>
                                <w:spacing w:after="160" w:line="259" w:lineRule="auto"/>
                                <w:ind w:left="0" w:firstLine="0"/>
                              </w:pPr>
                              <w:r>
                                <w:rPr>
                                  <w:sz w:val="20"/>
                                </w:rPr>
                                <w:t>Study</w:t>
                              </w:r>
                            </w:p>
                          </w:txbxContent>
                        </wps:txbx>
                        <wps:bodyPr horzOverflow="overflow" vert="horz" lIns="0" tIns="0" rIns="0" bIns="0" rtlCol="0">
                          <a:noAutofit/>
                        </wps:bodyPr>
                      </wps:wsp>
                      <wps:wsp>
                        <wps:cNvPr id="32207" name="Shape 32207"/>
                        <wps:cNvSpPr/>
                        <wps:spPr>
                          <a:xfrm>
                            <a:off x="2560320" y="224790"/>
                            <a:ext cx="701802" cy="371856"/>
                          </a:xfrm>
                          <a:custGeom>
                            <a:avLst/>
                            <a:gdLst/>
                            <a:ahLst/>
                            <a:cxnLst/>
                            <a:rect l="0" t="0" r="0" b="0"/>
                            <a:pathLst>
                              <a:path w="701802" h="371856">
                                <a:moveTo>
                                  <a:pt x="0" y="0"/>
                                </a:moveTo>
                                <a:lnTo>
                                  <a:pt x="701802" y="0"/>
                                </a:lnTo>
                                <a:lnTo>
                                  <a:pt x="701802"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31" name="Shape 2231"/>
                        <wps:cNvSpPr/>
                        <wps:spPr>
                          <a:xfrm>
                            <a:off x="2555748" y="220218"/>
                            <a:ext cx="355854" cy="381000"/>
                          </a:xfrm>
                          <a:custGeom>
                            <a:avLst/>
                            <a:gdLst/>
                            <a:ahLst/>
                            <a:cxnLst/>
                            <a:rect l="0" t="0" r="0" b="0"/>
                            <a:pathLst>
                              <a:path w="355854" h="381000">
                                <a:moveTo>
                                  <a:pt x="0" y="0"/>
                                </a:moveTo>
                                <a:lnTo>
                                  <a:pt x="355854" y="0"/>
                                </a:lnTo>
                                <a:lnTo>
                                  <a:pt x="355854" y="9906"/>
                                </a:lnTo>
                                <a:lnTo>
                                  <a:pt x="9906" y="9906"/>
                                </a:lnTo>
                                <a:lnTo>
                                  <a:pt x="9906" y="371856"/>
                                </a:lnTo>
                                <a:lnTo>
                                  <a:pt x="355854" y="371856"/>
                                </a:lnTo>
                                <a:lnTo>
                                  <a:pt x="355854"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32" name="Shape 2232"/>
                        <wps:cNvSpPr/>
                        <wps:spPr>
                          <a:xfrm>
                            <a:off x="2911602" y="220218"/>
                            <a:ext cx="355092" cy="381000"/>
                          </a:xfrm>
                          <a:custGeom>
                            <a:avLst/>
                            <a:gdLst/>
                            <a:ahLst/>
                            <a:cxnLst/>
                            <a:rect l="0" t="0" r="0" b="0"/>
                            <a:pathLst>
                              <a:path w="355092" h="381000">
                                <a:moveTo>
                                  <a:pt x="0" y="0"/>
                                </a:moveTo>
                                <a:lnTo>
                                  <a:pt x="355092" y="0"/>
                                </a:lnTo>
                                <a:lnTo>
                                  <a:pt x="355092" y="381000"/>
                                </a:lnTo>
                                <a:lnTo>
                                  <a:pt x="0" y="381000"/>
                                </a:lnTo>
                                <a:lnTo>
                                  <a:pt x="0" y="371856"/>
                                </a:lnTo>
                                <a:lnTo>
                                  <a:pt x="345948" y="371856"/>
                                </a:lnTo>
                                <a:lnTo>
                                  <a:pt x="345948"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33" name="Rectangle 2233"/>
                        <wps:cNvSpPr/>
                        <wps:spPr>
                          <a:xfrm>
                            <a:off x="2656326" y="300800"/>
                            <a:ext cx="630127" cy="172388"/>
                          </a:xfrm>
                          <a:prstGeom prst="rect">
                            <a:avLst/>
                          </a:prstGeom>
                          <a:ln>
                            <a:noFill/>
                          </a:ln>
                        </wps:spPr>
                        <wps:txbx>
                          <w:txbxContent>
                            <w:p w14:paraId="5A05E575" w14:textId="77777777" w:rsidR="009A779E" w:rsidRDefault="009A779E">
                              <w:pPr>
                                <w:spacing w:after="160" w:line="259" w:lineRule="auto"/>
                                <w:ind w:left="0" w:firstLine="0"/>
                              </w:pPr>
                              <w:r>
                                <w:rPr>
                                  <w:sz w:val="20"/>
                                </w:rPr>
                                <w:t xml:space="preserve">Planning </w:t>
                              </w:r>
                            </w:p>
                          </w:txbxContent>
                        </wps:txbx>
                        <wps:bodyPr horzOverflow="overflow" vert="horz" lIns="0" tIns="0" rIns="0" bIns="0" rtlCol="0">
                          <a:noAutofit/>
                        </wps:bodyPr>
                      </wps:wsp>
                      <wps:wsp>
                        <wps:cNvPr id="2234" name="Rectangle 2234"/>
                        <wps:cNvSpPr/>
                        <wps:spPr>
                          <a:xfrm>
                            <a:off x="2656326" y="455486"/>
                            <a:ext cx="571381" cy="172388"/>
                          </a:xfrm>
                          <a:prstGeom prst="rect">
                            <a:avLst/>
                          </a:prstGeom>
                          <a:ln>
                            <a:noFill/>
                          </a:ln>
                        </wps:spPr>
                        <wps:txbx>
                          <w:txbxContent>
                            <w:p w14:paraId="464988AB" w14:textId="77777777" w:rsidR="009A779E" w:rsidRDefault="009A779E">
                              <w:pPr>
                                <w:spacing w:after="160" w:line="259" w:lineRule="auto"/>
                                <w:ind w:left="0" w:firstLine="0"/>
                              </w:pPr>
                              <w:r>
                                <w:rPr>
                                  <w:sz w:val="20"/>
                                </w:rPr>
                                <w:t>Strategy</w:t>
                              </w:r>
                            </w:p>
                          </w:txbxContent>
                        </wps:txbx>
                        <wps:bodyPr horzOverflow="overflow" vert="horz" lIns="0" tIns="0" rIns="0" bIns="0" rtlCol="0">
                          <a:noAutofit/>
                        </wps:bodyPr>
                      </wps:wsp>
                      <wps:wsp>
                        <wps:cNvPr id="32208" name="Shape 32208"/>
                        <wps:cNvSpPr/>
                        <wps:spPr>
                          <a:xfrm>
                            <a:off x="3252978" y="221742"/>
                            <a:ext cx="882396" cy="371856"/>
                          </a:xfrm>
                          <a:custGeom>
                            <a:avLst/>
                            <a:gdLst/>
                            <a:ahLst/>
                            <a:cxnLst/>
                            <a:rect l="0" t="0" r="0" b="0"/>
                            <a:pathLst>
                              <a:path w="882396" h="371856">
                                <a:moveTo>
                                  <a:pt x="0" y="0"/>
                                </a:moveTo>
                                <a:lnTo>
                                  <a:pt x="882396" y="0"/>
                                </a:lnTo>
                                <a:lnTo>
                                  <a:pt x="882396"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36" name="Shape 2236"/>
                        <wps:cNvSpPr/>
                        <wps:spPr>
                          <a:xfrm>
                            <a:off x="3247645" y="217170"/>
                            <a:ext cx="446532" cy="381000"/>
                          </a:xfrm>
                          <a:custGeom>
                            <a:avLst/>
                            <a:gdLst/>
                            <a:ahLst/>
                            <a:cxnLst/>
                            <a:rect l="0" t="0" r="0" b="0"/>
                            <a:pathLst>
                              <a:path w="446532" h="381000">
                                <a:moveTo>
                                  <a:pt x="0" y="0"/>
                                </a:moveTo>
                                <a:lnTo>
                                  <a:pt x="446532" y="0"/>
                                </a:lnTo>
                                <a:lnTo>
                                  <a:pt x="446532" y="9144"/>
                                </a:lnTo>
                                <a:lnTo>
                                  <a:pt x="9906" y="9144"/>
                                </a:lnTo>
                                <a:lnTo>
                                  <a:pt x="9906" y="371094"/>
                                </a:lnTo>
                                <a:lnTo>
                                  <a:pt x="446532" y="371094"/>
                                </a:lnTo>
                                <a:lnTo>
                                  <a:pt x="446532"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37" name="Shape 2237"/>
                        <wps:cNvSpPr/>
                        <wps:spPr>
                          <a:xfrm>
                            <a:off x="3694177" y="217170"/>
                            <a:ext cx="445770" cy="381000"/>
                          </a:xfrm>
                          <a:custGeom>
                            <a:avLst/>
                            <a:gdLst/>
                            <a:ahLst/>
                            <a:cxnLst/>
                            <a:rect l="0" t="0" r="0" b="0"/>
                            <a:pathLst>
                              <a:path w="445770" h="381000">
                                <a:moveTo>
                                  <a:pt x="0" y="0"/>
                                </a:moveTo>
                                <a:lnTo>
                                  <a:pt x="445770" y="0"/>
                                </a:lnTo>
                                <a:lnTo>
                                  <a:pt x="445770" y="381000"/>
                                </a:lnTo>
                                <a:lnTo>
                                  <a:pt x="0" y="381000"/>
                                </a:lnTo>
                                <a:lnTo>
                                  <a:pt x="0" y="371094"/>
                                </a:lnTo>
                                <a:lnTo>
                                  <a:pt x="436626" y="371094"/>
                                </a:lnTo>
                                <a:lnTo>
                                  <a:pt x="436626"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38" name="Rectangle 2238"/>
                        <wps:cNvSpPr/>
                        <wps:spPr>
                          <a:xfrm>
                            <a:off x="3348222" y="297752"/>
                            <a:ext cx="878904" cy="172388"/>
                          </a:xfrm>
                          <a:prstGeom prst="rect">
                            <a:avLst/>
                          </a:prstGeom>
                          <a:ln>
                            <a:noFill/>
                          </a:ln>
                        </wps:spPr>
                        <wps:txbx>
                          <w:txbxContent>
                            <w:p w14:paraId="6AC7C269" w14:textId="77777777" w:rsidR="009A779E" w:rsidRDefault="009A779E">
                              <w:pPr>
                                <w:spacing w:after="160" w:line="259" w:lineRule="auto"/>
                                <w:ind w:left="0" w:firstLine="0"/>
                              </w:pPr>
                              <w:r>
                                <w:rPr>
                                  <w:sz w:val="20"/>
                                </w:rPr>
                                <w:t xml:space="preserve">Standards &amp; </w:t>
                              </w:r>
                            </w:p>
                          </w:txbxContent>
                        </wps:txbx>
                        <wps:bodyPr horzOverflow="overflow" vert="horz" lIns="0" tIns="0" rIns="0" bIns="0" rtlCol="0">
                          <a:noAutofit/>
                        </wps:bodyPr>
                      </wps:wsp>
                      <wps:wsp>
                        <wps:cNvPr id="2239" name="Rectangle 2239"/>
                        <wps:cNvSpPr/>
                        <wps:spPr>
                          <a:xfrm>
                            <a:off x="3348222" y="452438"/>
                            <a:ext cx="867802" cy="172388"/>
                          </a:xfrm>
                          <a:prstGeom prst="rect">
                            <a:avLst/>
                          </a:prstGeom>
                          <a:ln>
                            <a:noFill/>
                          </a:ln>
                        </wps:spPr>
                        <wps:txbx>
                          <w:txbxContent>
                            <w:p w14:paraId="1C0E9385" w14:textId="77777777" w:rsidR="009A779E" w:rsidRDefault="009A779E">
                              <w:pPr>
                                <w:spacing w:after="160" w:line="259" w:lineRule="auto"/>
                                <w:ind w:left="0" w:firstLine="0"/>
                              </w:pPr>
                              <w:r>
                                <w:rPr>
                                  <w:sz w:val="20"/>
                                </w:rPr>
                                <w:t>Recommend</w:t>
                              </w:r>
                            </w:p>
                          </w:txbxContent>
                        </wps:txbx>
                        <wps:bodyPr horzOverflow="overflow" vert="horz" lIns="0" tIns="0" rIns="0" bIns="0" rtlCol="0">
                          <a:noAutofit/>
                        </wps:bodyPr>
                      </wps:wsp>
                      <wps:wsp>
                        <wps:cNvPr id="32209" name="Shape 32209"/>
                        <wps:cNvSpPr/>
                        <wps:spPr>
                          <a:xfrm>
                            <a:off x="4133851" y="224790"/>
                            <a:ext cx="952500" cy="371856"/>
                          </a:xfrm>
                          <a:custGeom>
                            <a:avLst/>
                            <a:gdLst/>
                            <a:ahLst/>
                            <a:cxnLst/>
                            <a:rect l="0" t="0" r="0" b="0"/>
                            <a:pathLst>
                              <a:path w="952500" h="371856">
                                <a:moveTo>
                                  <a:pt x="0" y="0"/>
                                </a:moveTo>
                                <a:lnTo>
                                  <a:pt x="952500" y="0"/>
                                </a:lnTo>
                                <a:lnTo>
                                  <a:pt x="952500"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41" name="Shape 2241"/>
                        <wps:cNvSpPr/>
                        <wps:spPr>
                          <a:xfrm>
                            <a:off x="4129278" y="220218"/>
                            <a:ext cx="480822" cy="381000"/>
                          </a:xfrm>
                          <a:custGeom>
                            <a:avLst/>
                            <a:gdLst/>
                            <a:ahLst/>
                            <a:cxnLst/>
                            <a:rect l="0" t="0" r="0" b="0"/>
                            <a:pathLst>
                              <a:path w="480822" h="381000">
                                <a:moveTo>
                                  <a:pt x="0" y="0"/>
                                </a:moveTo>
                                <a:lnTo>
                                  <a:pt x="480822" y="0"/>
                                </a:lnTo>
                                <a:lnTo>
                                  <a:pt x="480822" y="9906"/>
                                </a:lnTo>
                                <a:lnTo>
                                  <a:pt x="9144" y="9906"/>
                                </a:lnTo>
                                <a:lnTo>
                                  <a:pt x="9144" y="371856"/>
                                </a:lnTo>
                                <a:lnTo>
                                  <a:pt x="480822" y="371856"/>
                                </a:lnTo>
                                <a:lnTo>
                                  <a:pt x="480822"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42" name="Shape 2242"/>
                        <wps:cNvSpPr/>
                        <wps:spPr>
                          <a:xfrm>
                            <a:off x="4610101" y="220218"/>
                            <a:ext cx="480822" cy="381000"/>
                          </a:xfrm>
                          <a:custGeom>
                            <a:avLst/>
                            <a:gdLst/>
                            <a:ahLst/>
                            <a:cxnLst/>
                            <a:rect l="0" t="0" r="0" b="0"/>
                            <a:pathLst>
                              <a:path w="480822" h="381000">
                                <a:moveTo>
                                  <a:pt x="0" y="0"/>
                                </a:moveTo>
                                <a:lnTo>
                                  <a:pt x="480822" y="0"/>
                                </a:lnTo>
                                <a:lnTo>
                                  <a:pt x="480822" y="381000"/>
                                </a:lnTo>
                                <a:lnTo>
                                  <a:pt x="0" y="381000"/>
                                </a:lnTo>
                                <a:lnTo>
                                  <a:pt x="0" y="371856"/>
                                </a:lnTo>
                                <a:lnTo>
                                  <a:pt x="471678" y="371856"/>
                                </a:lnTo>
                                <a:lnTo>
                                  <a:pt x="471678"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43" name="Rectangle 2243"/>
                        <wps:cNvSpPr/>
                        <wps:spPr>
                          <a:xfrm>
                            <a:off x="4229856" y="300800"/>
                            <a:ext cx="962005" cy="172388"/>
                          </a:xfrm>
                          <a:prstGeom prst="rect">
                            <a:avLst/>
                          </a:prstGeom>
                          <a:ln>
                            <a:noFill/>
                          </a:ln>
                        </wps:spPr>
                        <wps:txbx>
                          <w:txbxContent>
                            <w:p w14:paraId="0EB373ED" w14:textId="77777777" w:rsidR="009A779E" w:rsidRDefault="009A779E">
                              <w:pPr>
                                <w:spacing w:after="160" w:line="259" w:lineRule="auto"/>
                                <w:ind w:left="0" w:firstLine="0"/>
                              </w:pPr>
                              <w:r>
                                <w:rPr>
                                  <w:sz w:val="20"/>
                                </w:rPr>
                                <w:t xml:space="preserve">Management </w:t>
                              </w:r>
                            </w:p>
                          </w:txbxContent>
                        </wps:txbx>
                        <wps:bodyPr horzOverflow="overflow" vert="horz" lIns="0" tIns="0" rIns="0" bIns="0" rtlCol="0">
                          <a:noAutofit/>
                        </wps:bodyPr>
                      </wps:wsp>
                      <wps:wsp>
                        <wps:cNvPr id="2244" name="Rectangle 2244"/>
                        <wps:cNvSpPr/>
                        <wps:spPr>
                          <a:xfrm>
                            <a:off x="4229856" y="455486"/>
                            <a:ext cx="511873" cy="172388"/>
                          </a:xfrm>
                          <a:prstGeom prst="rect">
                            <a:avLst/>
                          </a:prstGeom>
                          <a:ln>
                            <a:noFill/>
                          </a:ln>
                        </wps:spPr>
                        <wps:txbx>
                          <w:txbxContent>
                            <w:p w14:paraId="61DD1266" w14:textId="77777777" w:rsidR="009A779E" w:rsidRDefault="009A779E">
                              <w:pPr>
                                <w:spacing w:after="160" w:line="259" w:lineRule="auto"/>
                                <w:ind w:left="0" w:firstLine="0"/>
                              </w:pPr>
                              <w:r>
                                <w:rPr>
                                  <w:sz w:val="20"/>
                                </w:rPr>
                                <w:t>Control</w:t>
                              </w:r>
                            </w:p>
                          </w:txbxContent>
                        </wps:txbx>
                        <wps:bodyPr horzOverflow="overflow" vert="horz" lIns="0" tIns="0" rIns="0" bIns="0" rtlCol="0">
                          <a:noAutofit/>
                        </wps:bodyPr>
                      </wps:wsp>
                      <wps:wsp>
                        <wps:cNvPr id="32210" name="Shape 32210"/>
                        <wps:cNvSpPr/>
                        <wps:spPr>
                          <a:xfrm>
                            <a:off x="5086351" y="224790"/>
                            <a:ext cx="1042416" cy="371856"/>
                          </a:xfrm>
                          <a:custGeom>
                            <a:avLst/>
                            <a:gdLst/>
                            <a:ahLst/>
                            <a:cxnLst/>
                            <a:rect l="0" t="0" r="0" b="0"/>
                            <a:pathLst>
                              <a:path w="1042416" h="371856">
                                <a:moveTo>
                                  <a:pt x="0" y="0"/>
                                </a:moveTo>
                                <a:lnTo>
                                  <a:pt x="1042416" y="0"/>
                                </a:lnTo>
                                <a:lnTo>
                                  <a:pt x="1042416"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46" name="Shape 2246"/>
                        <wps:cNvSpPr/>
                        <wps:spPr>
                          <a:xfrm>
                            <a:off x="5081778" y="220218"/>
                            <a:ext cx="525774" cy="381000"/>
                          </a:xfrm>
                          <a:custGeom>
                            <a:avLst/>
                            <a:gdLst/>
                            <a:ahLst/>
                            <a:cxnLst/>
                            <a:rect l="0" t="0" r="0" b="0"/>
                            <a:pathLst>
                              <a:path w="525774" h="381000">
                                <a:moveTo>
                                  <a:pt x="0" y="0"/>
                                </a:moveTo>
                                <a:lnTo>
                                  <a:pt x="525774" y="0"/>
                                </a:lnTo>
                                <a:lnTo>
                                  <a:pt x="525774" y="9906"/>
                                </a:lnTo>
                                <a:lnTo>
                                  <a:pt x="9144" y="9906"/>
                                </a:lnTo>
                                <a:lnTo>
                                  <a:pt x="9144" y="371856"/>
                                </a:lnTo>
                                <a:lnTo>
                                  <a:pt x="525774" y="371856"/>
                                </a:lnTo>
                                <a:lnTo>
                                  <a:pt x="525774"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47" name="Shape 2247"/>
                        <wps:cNvSpPr/>
                        <wps:spPr>
                          <a:xfrm>
                            <a:off x="5607552" y="220218"/>
                            <a:ext cx="525787" cy="381000"/>
                          </a:xfrm>
                          <a:custGeom>
                            <a:avLst/>
                            <a:gdLst/>
                            <a:ahLst/>
                            <a:cxnLst/>
                            <a:rect l="0" t="0" r="0" b="0"/>
                            <a:pathLst>
                              <a:path w="525787" h="381000">
                                <a:moveTo>
                                  <a:pt x="0" y="0"/>
                                </a:moveTo>
                                <a:lnTo>
                                  <a:pt x="525787" y="0"/>
                                </a:lnTo>
                                <a:lnTo>
                                  <a:pt x="525787" y="381000"/>
                                </a:lnTo>
                                <a:lnTo>
                                  <a:pt x="0" y="381000"/>
                                </a:lnTo>
                                <a:lnTo>
                                  <a:pt x="0" y="371856"/>
                                </a:lnTo>
                                <a:lnTo>
                                  <a:pt x="516630" y="371856"/>
                                </a:lnTo>
                                <a:lnTo>
                                  <a:pt x="51663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48" name="Rectangle 2248"/>
                        <wps:cNvSpPr/>
                        <wps:spPr>
                          <a:xfrm>
                            <a:off x="5182356" y="301562"/>
                            <a:ext cx="1129374" cy="172388"/>
                          </a:xfrm>
                          <a:prstGeom prst="rect">
                            <a:avLst/>
                          </a:prstGeom>
                          <a:ln>
                            <a:noFill/>
                          </a:ln>
                        </wps:spPr>
                        <wps:txbx>
                          <w:txbxContent>
                            <w:p w14:paraId="24B89A54" w14:textId="77777777" w:rsidR="009A779E" w:rsidRDefault="009A779E">
                              <w:pPr>
                                <w:spacing w:after="160" w:line="259" w:lineRule="auto"/>
                                <w:ind w:left="0" w:firstLine="0"/>
                              </w:pPr>
                              <w:r>
                                <w:rPr>
                                  <w:sz w:val="20"/>
                                </w:rPr>
                                <w:t xml:space="preserve">Communication </w:t>
                              </w:r>
                            </w:p>
                          </w:txbxContent>
                        </wps:txbx>
                        <wps:bodyPr horzOverflow="overflow" vert="horz" lIns="0" tIns="0" rIns="0" bIns="0" rtlCol="0">
                          <a:noAutofit/>
                        </wps:bodyPr>
                      </wps:wsp>
                      <wps:wsp>
                        <wps:cNvPr id="2249" name="Shape 2249"/>
                        <wps:cNvSpPr/>
                        <wps:spPr>
                          <a:xfrm>
                            <a:off x="6128754" y="224790"/>
                            <a:ext cx="918972" cy="371856"/>
                          </a:xfrm>
                          <a:custGeom>
                            <a:avLst/>
                            <a:gdLst/>
                            <a:ahLst/>
                            <a:cxnLst/>
                            <a:rect l="0" t="0" r="0" b="0"/>
                            <a:pathLst>
                              <a:path w="918972" h="371856">
                                <a:moveTo>
                                  <a:pt x="0" y="0"/>
                                </a:moveTo>
                                <a:lnTo>
                                  <a:pt x="918972" y="0"/>
                                </a:lnTo>
                                <a:lnTo>
                                  <a:pt x="918972" y="371856"/>
                                </a:lnTo>
                                <a:lnTo>
                                  <a:pt x="0" y="371856"/>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0" name="Shape 2250"/>
                        <wps:cNvSpPr/>
                        <wps:spPr>
                          <a:xfrm>
                            <a:off x="6124182" y="220218"/>
                            <a:ext cx="464071" cy="381000"/>
                          </a:xfrm>
                          <a:custGeom>
                            <a:avLst/>
                            <a:gdLst/>
                            <a:ahLst/>
                            <a:cxnLst/>
                            <a:rect l="0" t="0" r="0" b="0"/>
                            <a:pathLst>
                              <a:path w="464071" h="381000">
                                <a:moveTo>
                                  <a:pt x="0" y="0"/>
                                </a:moveTo>
                                <a:lnTo>
                                  <a:pt x="464071" y="0"/>
                                </a:lnTo>
                                <a:lnTo>
                                  <a:pt x="464071" y="9906"/>
                                </a:lnTo>
                                <a:lnTo>
                                  <a:pt x="9157" y="9906"/>
                                </a:lnTo>
                                <a:lnTo>
                                  <a:pt x="9157" y="371856"/>
                                </a:lnTo>
                                <a:lnTo>
                                  <a:pt x="464071" y="371856"/>
                                </a:lnTo>
                                <a:lnTo>
                                  <a:pt x="464071"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51" name="Shape 2251"/>
                        <wps:cNvSpPr/>
                        <wps:spPr>
                          <a:xfrm>
                            <a:off x="6588252" y="220218"/>
                            <a:ext cx="464045" cy="381000"/>
                          </a:xfrm>
                          <a:custGeom>
                            <a:avLst/>
                            <a:gdLst/>
                            <a:ahLst/>
                            <a:cxnLst/>
                            <a:rect l="0" t="0" r="0" b="0"/>
                            <a:pathLst>
                              <a:path w="464045" h="381000">
                                <a:moveTo>
                                  <a:pt x="0" y="0"/>
                                </a:moveTo>
                                <a:lnTo>
                                  <a:pt x="464045" y="0"/>
                                </a:lnTo>
                                <a:lnTo>
                                  <a:pt x="464045" y="381000"/>
                                </a:lnTo>
                                <a:lnTo>
                                  <a:pt x="0" y="381000"/>
                                </a:lnTo>
                                <a:lnTo>
                                  <a:pt x="0" y="371856"/>
                                </a:lnTo>
                                <a:lnTo>
                                  <a:pt x="454914" y="371856"/>
                                </a:lnTo>
                                <a:lnTo>
                                  <a:pt x="454914"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52" name="Rectangle 2252"/>
                        <wps:cNvSpPr/>
                        <wps:spPr>
                          <a:xfrm>
                            <a:off x="6224010" y="301562"/>
                            <a:ext cx="876264" cy="172388"/>
                          </a:xfrm>
                          <a:prstGeom prst="rect">
                            <a:avLst/>
                          </a:prstGeom>
                          <a:ln>
                            <a:noFill/>
                          </a:ln>
                        </wps:spPr>
                        <wps:txbx>
                          <w:txbxContent>
                            <w:p w14:paraId="17462E6C" w14:textId="77777777" w:rsidR="009A779E" w:rsidRDefault="009A779E">
                              <w:pPr>
                                <w:spacing w:after="160" w:line="259" w:lineRule="auto"/>
                                <w:ind w:left="0" w:firstLine="0"/>
                              </w:pPr>
                              <w:r>
                                <w:rPr>
                                  <w:sz w:val="20"/>
                                </w:rPr>
                                <w:t>Participation</w:t>
                              </w:r>
                            </w:p>
                          </w:txbxContent>
                        </wps:txbx>
                        <wps:bodyPr horzOverflow="overflow" vert="horz" lIns="0" tIns="0" rIns="0" bIns="0" rtlCol="0">
                          <a:noAutofit/>
                        </wps:bodyPr>
                      </wps:wsp>
                    </wpg:wgp>
                  </a:graphicData>
                </a:graphic>
              </wp:inline>
            </w:drawing>
          </mc:Choice>
          <mc:Fallback>
            <w:pict>
              <v:group w14:anchorId="58C7B10C" id="Group 27271" o:spid="_x0000_s1368" style="width:718.75pt;height:252.3pt;mso-position-horizontal-relative:char;mso-position-vertical-relative:line" coordsize="98473,350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">
                <v:rect id="Rectangle 2098" o:spid="_x0000_s1369" style="position:absolute;left:31325;top:24557;width:960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" filled="f" stroked="f">
                  <v:textbox inset="0,0,0,0">
                    <w:txbxContent>
                      <w:p w14:paraId="13064CDF" w14:textId="77777777" w:rsidR="009A779E" w:rsidRDefault="009A779E">
                        <w:pPr>
                          <w:spacing w:after="160" w:line="259" w:lineRule="auto"/>
                          <w:ind w:left="0" w:firstLine="0"/>
                        </w:pPr>
                        <w:r>
                          <w:rPr>
                            <w:sz w:val="20"/>
                          </w:rPr>
                          <w:t xml:space="preserve">Key </w:t>
                        </w:r>
                        <w:proofErr w:type="spellStart"/>
                        <w:r>
                          <w:rPr>
                            <w:sz w:val="20"/>
                          </w:rPr>
                          <w:t>Processes</w:t>
                        </w:r>
                        <w:proofErr w:type="spellEnd"/>
                      </w:p>
                    </w:txbxContent>
                  </v:textbox>
                </v:rect>
                <v:rect id="Rectangle 2101" o:spid="_x0000_s1370" style="position:absolute;left:37680;top:33225;width:11322;height:2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" filled="f" stroked="f">
                  <v:textbox inset="0,0,0,0">
                    <w:txbxContent>
                      <w:p w14:paraId="75EEA503" w14:textId="77777777" w:rsidR="009A779E" w:rsidRDefault="009A779E">
                        <w:pPr>
                          <w:spacing w:after="160" w:line="259" w:lineRule="auto"/>
                          <w:ind w:left="0" w:firstLine="0"/>
                        </w:pPr>
                        <w:r>
                          <w:rPr>
                            <w:sz w:val="28"/>
                          </w:rPr>
                          <w:t>RESOURCES</w:t>
                        </w:r>
                      </w:p>
                    </w:txbxContent>
                  </v:textbox>
                </v:rect>
                <v:rect id="Rectangle 2102" o:spid="_x0000_s1371" style="position:absolute;left:46192;top:33447;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" filled="f" stroked="f">
                  <v:textbox inset="0,0,0,0">
                    <w:txbxContent>
                      <w:p w14:paraId="1A17F425"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2104" o:spid="_x0000_s1372" style="position:absolute;left:80299;top:678;width:9091;height:31524;visibility:visible;mso-wrap-style:square;v-text-anchor:top" coordsize="909072,3152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" path="m,l909072,r,28194l28969,28194r,3096006l909072,3124200r,28194l,3152394,,xe" fillcolor="black" stroked="f" strokeweight="0">
                  <v:stroke miterlimit="83231f" joinstyle="miter"/>
                  <v:path arrowok="t" textboxrect="0,0,909072,3152394"/>
                </v:shape>
                <v:shape id="Shape 2105" o:spid="_x0000_s1373" style="position:absolute;left:89390;top:678;width:9083;height:31524;visibility:visible;mso-wrap-style:square;v-text-anchor:top" coordsize="908297,3152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" path="m,l908297,r,3152394l,3152394r,-28194l880104,3124200r,-3096006l,28194,,xe" fillcolor="black" stroked="f" strokeweight="0">
                  <v:stroke miterlimit="83231f" joinstyle="miter"/>
                  <v:path arrowok="t" textboxrect="0,0,908297,3152394"/>
                </v:shape>
                <v:rect id="Rectangle 2106" o:spid="_x0000_s1374" style="position:absolute;left:80567;top:14608;width:5044;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" filled="f" stroked="f">
                  <v:textbox inset="0,0,0,0">
                    <w:txbxContent>
                      <w:p w14:paraId="2A2DE04B" w14:textId="77777777" w:rsidR="009A779E" w:rsidRDefault="009A779E">
                        <w:pPr>
                          <w:spacing w:after="160" w:line="259" w:lineRule="auto"/>
                          <w:ind w:left="0" w:firstLine="0"/>
                        </w:pPr>
                        <w:r>
                          <w:rPr>
                            <w:sz w:val="28"/>
                          </w:rPr>
                          <w:t>USER</w:t>
                        </w:r>
                      </w:p>
                    </w:txbxContent>
                  </v:textbox>
                </v:rect>
                <v:rect id="Rectangle 2107" o:spid="_x0000_s1375" style="position:absolute;left:82779;top:13304;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" filled="f" stroked="f">
                  <v:textbox inset="0,0,0,0">
                    <w:txbxContent>
                      <w:p w14:paraId="43337F9E"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32195" o:spid="_x0000_s1376" style="position:absolute;left:85077;top:2880;width:8953;height:3025;visibility:visible;mso-wrap-style:square;v-text-anchor:top" coordsize="895350,302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" path="m,l895350,r,302514l,302514,,e" stroked="f" strokeweight="0">
                  <v:stroke miterlimit="83231f" joinstyle="miter"/>
                  <v:path arrowok="t" textboxrect="0,0,895350,302514"/>
                </v:shape>
                <v:shape id="Shape 2109" o:spid="_x0000_s1377" style="position:absolute;left:85008;top:2819;width:4545;height:3147;visibility:visible;mso-wrap-style:square;v-text-anchor:top" coordsize="454527,314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" path="m,l454527,r,12954l12941,12954r,289560l454527,302514r,12192l,314706,,xe" fillcolor="black" stroked="f" strokeweight="0">
                  <v:stroke miterlimit="83231f" joinstyle="miter"/>
                  <v:path arrowok="t" textboxrect="0,0,454527,314706"/>
                </v:shape>
                <v:shape id="Shape 2110" o:spid="_x0000_s1378" style="position:absolute;left:89553;top:2819;width:4538;height:3147;visibility:visible;mso-wrap-style:square;v-text-anchor:top" coordsize="453778,314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" path="m,l453778,r,314706l,314706,,302514r441585,l441585,12954,,12954,,xe" fillcolor="black" stroked="f" strokeweight="0">
                  <v:stroke miterlimit="83231f" joinstyle="miter"/>
                  <v:path arrowok="t" textboxrect="0,0,453778,314706"/>
                </v:shape>
                <v:rect id="Rectangle 2111" o:spid="_x0000_s1379" style="position:absolute;left:86044;top:3663;width:569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" filled="f" stroked="f">
                  <v:textbox inset="0,0,0,0">
                    <w:txbxContent>
                      <w:p w14:paraId="7D474922" w14:textId="77777777" w:rsidR="009A779E" w:rsidRDefault="009A779E">
                        <w:pPr>
                          <w:spacing w:after="160" w:line="259" w:lineRule="auto"/>
                          <w:ind w:left="0" w:firstLine="0"/>
                        </w:pPr>
                        <w:r>
                          <w:rPr>
                            <w:sz w:val="20"/>
                          </w:rPr>
                          <w:t>SOCIETY</w:t>
                        </w:r>
                      </w:p>
                    </w:txbxContent>
                  </v:textbox>
                </v:rect>
                <v:rect id="Rectangle 2112" o:spid="_x0000_s1380" style="position:absolute;left:90327;top:3508;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" filled="f" stroked="f">
                  <v:textbox inset="0,0,0,0">
                    <w:txbxContent>
                      <w:p w14:paraId="7F7EB92E"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32196" o:spid="_x0000_s1381" style="position:absolute;left:86601;top:10386;width:4038;height:10416;visibility:visible;mso-wrap-style:square;v-text-anchor:top" coordsize="403860,1041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" path="m,l403860,r,1041654l,1041654,,e" stroked="f" strokeweight="0">
                  <v:stroke miterlimit="83231f" joinstyle="miter"/>
                  <v:path arrowok="t" textboxrect="0,0,403860,1041654"/>
                </v:shape>
                <v:shape id="Shape 2114" o:spid="_x0000_s1382" style="position:absolute;left:86509;top:10287;width:2115;height:10607;visibility:visible;mso-wrap-style:square;v-text-anchor:top" coordsize="211455,1060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" path="m,l211455,r,19050l19050,19050r,1022604l211455,1041654r,19050l,1060704,,xe" fillcolor="black" stroked="f" strokeweight="0">
                  <v:stroke miterlimit="83231f" joinstyle="miter"/>
                  <v:path arrowok="t" textboxrect="0,0,211455,1060704"/>
                </v:shape>
                <v:shape id="Shape 2115" o:spid="_x0000_s1383" style="position:absolute;left:88624;top:10287;width:2114;height:10607;visibility:visible;mso-wrap-style:square;v-text-anchor:top" coordsize="211455,1060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" path="m,l211455,r,1060704l,1060704r,-19050l192405,1041654r,-1022604l,19050,,xe" fillcolor="black" stroked="f" strokeweight="0">
                  <v:stroke miterlimit="83231f" joinstyle="miter"/>
                  <v:path arrowok="t" textboxrect="0,0,211455,1060704"/>
                </v:shape>
                <v:rect id="Rectangle 2116" o:spid="_x0000_s1384" style="position:absolute;left:85437;top:13909;width:660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" filled="f" stroked="f">
                  <v:textbox inset="0,0,0,0">
                    <w:txbxContent>
                      <w:p w14:paraId="3DB3EB90" w14:textId="77777777" w:rsidR="009A779E" w:rsidRDefault="009A779E">
                        <w:pPr>
                          <w:spacing w:after="160" w:line="259" w:lineRule="auto"/>
                          <w:ind w:left="0" w:firstLine="0"/>
                        </w:pPr>
                        <w:r>
                          <w:rPr>
                            <w:sz w:val="20"/>
                          </w:rPr>
                          <w:t>MARINER</w:t>
                        </w:r>
                      </w:p>
                    </w:txbxContent>
                  </v:textbox>
                </v:rect>
                <v:rect id="Rectangle 2117" o:spid="_x0000_s1385" style="position:absolute;left:88395;top:11879;width:564;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" filled="f" stroked="f">
                  <v:textbox inset="0,0,0,0">
                    <w:txbxContent>
                      <w:p w14:paraId="2BB04AEE"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32197" o:spid="_x0000_s1386" style="position:absolute;left:85077;top:23705;width:11399;height:2736;visibility:visible;mso-wrap-style:square;v-text-anchor:top" coordsize="1139952,273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" path="m,l1139952,r,273558l,273558,,e" stroked="f" strokeweight="0">
                  <v:stroke miterlimit="83231f" joinstyle="miter"/>
                  <v:path arrowok="t" textboxrect="0,0,1139952,273558"/>
                </v:shape>
                <v:shape id="Shape 2119" o:spid="_x0000_s1387" style="position:absolute;left:85008;top:23644;width:5769;height:2865;visibility:visible;mso-wrap-style:square;v-text-anchor:top" coordsize="576828,286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" path="m,l576828,r,12954l12941,12954r,260604l576828,273558r,12954l,286512,,xe" fillcolor="black" stroked="f" strokeweight="0">
                  <v:stroke miterlimit="83231f" joinstyle="miter"/>
                  <v:path arrowok="t" textboxrect="0,0,576828,286512"/>
                </v:shape>
                <v:shape id="Shape 2120" o:spid="_x0000_s1388" style="position:absolute;left:90777;top:23644;width:5760;height:2865;visibility:visible;mso-wrap-style:square;v-text-anchor:top" coordsize="576078,286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" path="m,l576078,r,286512l,286512,,273558r563887,l563887,12954,,12954,,xe" fillcolor="black" stroked="f" strokeweight="0">
                  <v:stroke miterlimit="83231f" joinstyle="miter"/>
                  <v:path arrowok="t" textboxrect="0,0,576078,286512"/>
                </v:shape>
                <v:rect id="Rectangle 2121" o:spid="_x0000_s1389" style="position:absolute;left:86044;top:24473;width:1060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" filled="f" stroked="f">
                  <v:textbox inset="0,0,0,0">
                    <w:txbxContent>
                      <w:p w14:paraId="1BFAC07A" w14:textId="77777777" w:rsidR="009A779E" w:rsidRDefault="009A779E">
                        <w:pPr>
                          <w:spacing w:after="160" w:line="259" w:lineRule="auto"/>
                          <w:ind w:left="0" w:firstLine="0"/>
                        </w:pPr>
                        <w:r>
                          <w:rPr>
                            <w:sz w:val="20"/>
                          </w:rPr>
                          <w:t>ENVIRONMENT</w:t>
                        </w:r>
                      </w:p>
                    </w:txbxContent>
                  </v:textbox>
                </v:rect>
                <v:rect id="Rectangle 2122" o:spid="_x0000_s1390" style="position:absolute;left:94015;top:24318;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" filled="f" stroked="f">
                  <v:textbox inset="0,0,0,0">
                    <w:txbxContent>
                      <w:p w14:paraId="64E6A7B3"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2124" o:spid="_x0000_s1391" style="position:absolute;top:678;width:2426;height:30480;visibility:visible;mso-wrap-style:square;v-text-anchor:top" coordsize="242697,304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" path="m,l242697,r,28194l28194,28194r,2991612l242697,3019806r,28194l,3048000,,xe" fillcolor="black" stroked="f" strokeweight="0">
                  <v:stroke miterlimit="83231f" joinstyle="miter"/>
                  <v:path arrowok="t" textboxrect="0,0,242697,3048000"/>
                </v:shape>
                <v:shape id="Shape 2125" o:spid="_x0000_s1392" style="position:absolute;left:2426;top:678;width:2427;height:30480;visibility:visible;mso-wrap-style:square;v-text-anchor:top" coordsize="242697,304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" path="m,l242697,r,3048000l,3048000r,-28194l214503,3019806r,-2991612l,28194,,xe" fillcolor="black" stroked="f" strokeweight="0">
                  <v:stroke miterlimit="83231f" joinstyle="miter"/>
                  <v:path arrowok="t" textboxrect="0,0,242697,3048000"/>
                </v:shape>
                <v:rect id="Rectangle 2126" o:spid="_x0000_s1393" style="position:absolute;left:146;top:14061;width:5286;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" filled="f" stroked="f">
                  <v:textbox inset="0,0,0,0">
                    <w:txbxContent>
                      <w:p w14:paraId="1623557E" w14:textId="77777777" w:rsidR="009A779E" w:rsidRDefault="009A779E">
                        <w:pPr>
                          <w:spacing w:after="160" w:line="259" w:lineRule="auto"/>
                          <w:ind w:left="0" w:firstLine="0"/>
                        </w:pPr>
                        <w:r>
                          <w:rPr>
                            <w:sz w:val="28"/>
                          </w:rPr>
                          <w:t>NEED</w:t>
                        </w:r>
                      </w:p>
                    </w:txbxContent>
                  </v:textbox>
                </v:rect>
                <v:rect id="Rectangle 2127" o:spid="_x0000_s1394" style="position:absolute;left:2479;top:12694;width:564;height:190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" filled="f" stroked="f">
                  <v:textbox inset="0,0,0,0">
                    <w:txbxContent>
                      <w:p w14:paraId="7282E3F7"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2128" o:spid="_x0000_s1395" style="position:absolute;left:4716;top:12451;width:4572;height:4427;visibility:visible;mso-wrap-style:square;v-text-anchor:top" coordsize="457200,442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" path="m342900,l457200,221742,342900,442722r,-110490l,332232,,110490r342900,l342900,xe" fillcolor="black" stroked="f" strokeweight="0">
                  <v:stroke miterlimit="83231f" joinstyle="miter"/>
                  <v:path arrowok="t" textboxrect="0,0,457200,442722"/>
                </v:shape>
                <v:shape id="Shape 2129" o:spid="_x0000_s1396" style="position:absolute;left:4671;top:13510;width:2334;height:2309;visibility:visible;mso-wrap-style:square;v-text-anchor:top" coordsize="233441,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" path="m,l233441,r,9906l9906,9906r,211074l233441,220980r,9906l,230886,,xe" fillcolor="black" stroked="f" strokeweight="0">
                  <v:stroke miterlimit="83231f" joinstyle="miter"/>
                  <v:path arrowok="t" textboxrect="0,0,233441,230886"/>
                </v:shape>
                <v:shape id="Shape 2130" o:spid="_x0000_s1397" style="position:absolute;left:7005;top:12260;width:2337;height:4816;visibility:visible;mso-wrap-style:square;v-text-anchor:top" coordsize="233665,481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" path="m109459,r9835,19067l119365,19050r,154l233665,240792,109459,481584r,-125730l,355854r,-9906l119365,345948r,95860l223535,240411,119365,39014r,95860l,134874r,-9906l109459,124968,109459,xe" fillcolor="black" stroked="f" strokeweight="0">
                  <v:stroke miterlimit="83231f" joinstyle="miter"/>
                  <v:path arrowok="t" textboxrect="0,0,233665,481584"/>
                </v:shape>
                <v:shape id="Shape 2131" o:spid="_x0000_s1398" style="position:absolute;left:75994;top:13708;width:4381;height:4419;visibility:visible;mso-wrap-style:square;v-text-anchor:top" coordsize="438150,441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" path="m328422,l438150,220980,328422,441960r,-110490l,331470,,110490r328422,l328422,xe" fillcolor="black" stroked="f" strokeweight="0">
                  <v:stroke miterlimit="83231f" joinstyle="miter"/>
                  <v:path arrowok="t" textboxrect="0,0,438150,441960"/>
                </v:shape>
                <v:shape id="Shape 2132" o:spid="_x0000_s1399" style="position:absolute;left:75948;top:14767;width:2231;height:2309;visibility:visible;mso-wrap-style:square;v-text-anchor:top" coordsize="223080,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" path="m,l223080,r,9144l9144,9144r,211836l223080,220980r,9906l,230886,,xe" fillcolor="black" stroked="f" strokeweight="0">
                  <v:stroke miterlimit="83231f" joinstyle="miter"/>
                  <v:path arrowok="t" textboxrect="0,0,223080,230886"/>
                </v:shape>
                <v:shape id="Shape 2133" o:spid="_x0000_s1400" style="position:absolute;left:78179;top:13502;width:2249;height:4831;visibility:visible;mso-wrap-style:square;v-text-anchor:top" coordsize="224976,483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" path="m105342,l224976,241554,105342,483108r,-22098l105342,357378,,357378r,-9906l114486,347472r,95059l213937,241558,114486,41276r,94360l,135636r,-9144l105342,126492r,-103632l105342,xe" fillcolor="black" stroked="f" strokeweight="0">
                  <v:stroke miterlimit="83231f" joinstyle="miter"/>
                  <v:path arrowok="t" textboxrect="0,0,224976,483108"/>
                </v:shape>
                <v:shape id="Shape 2134" o:spid="_x0000_s1401" style="position:absolute;left:23995;top:12100;width:4793;height:5128;visibility:visible;mso-wrap-style:square;v-text-anchor:top" coordsize="479298,512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" path="m359664,l479298,256794,359664,512826r,-128016l,384810,,128778r359664,l359664,xe" fillcolor="black" stroked="f" strokeweight="0">
                  <v:stroke miterlimit="83231f" joinstyle="miter"/>
                  <v:path arrowok="t" textboxrect="0,0,479298,512826"/>
                </v:shape>
                <v:shape id="Shape 2135" o:spid="_x0000_s1402" style="position:absolute;left:23942;top:13335;width:2445;height:2659;visibility:visible;mso-wrap-style:square;v-text-anchor:top" coordsize="244538,265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" path="m,l244538,r,9906l9906,9906r,246126l244538,256032r,9906l,265938,,xe" fillcolor="black" stroked="f" strokeweight="0">
                  <v:stroke miterlimit="83231f" joinstyle="miter"/>
                  <v:path arrowok="t" textboxrect="0,0,244538,265938"/>
                </v:shape>
                <v:shape id="Shape 2136" o:spid="_x0000_s1403" style="position:absolute;left:26387;top:11887;width:2454;height:5555;visibility:visible;mso-wrap-style:square;v-text-anchor:top" coordsize="245428,555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" path="m115888,l245428,278130,115888,555498r,-23622l115888,410718,,410718r,-9906l125032,400812r,111495l234632,277749,125032,43191r,111495l,154686r,-9906l115888,144780r,-121158l115888,xe" fillcolor="black" stroked="f" strokeweight="0">
                  <v:stroke miterlimit="83231f" joinstyle="miter"/>
                  <v:path arrowok="t" textboxrect="0,0,245428,555498"/>
                </v:shape>
                <v:shape id="Shape 2137" o:spid="_x0000_s1404" style="position:absolute;left:38100;top:8778;width:7711;height:4427;visibility:visible;mso-wrap-style:square;v-text-anchor:top" coordsize="771144,442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" path="m578358,l771144,220980,578358,442722r,-110490l,332232,,110490r578358,l578358,xe" fillcolor="black" stroked="f" strokeweight="0">
                  <v:stroke miterlimit="83231f" joinstyle="miter"/>
                  <v:path arrowok="t" textboxrect="0,0,771144,442722"/>
                </v:shape>
                <v:shape id="Shape 2138" o:spid="_x0000_s1405" style="position:absolute;left:38046;top:9837;width:3900;height:2309;visibility:visible;mso-wrap-style:square;v-text-anchor:top" coordsize="389960,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" path="m,l389960,r,9144l9906,9144r,211836l389960,220980r,9906l,230886,,xe" fillcolor="black" stroked="f" strokeweight="0">
                  <v:stroke miterlimit="83231f" joinstyle="miter"/>
                  <v:path arrowok="t" textboxrect="0,0,389960,230886"/>
                </v:shape>
                <v:shape id="Shape 2139" o:spid="_x0000_s1406" style="position:absolute;left:41946;top:8648;width:3926;height:4679;visibility:visible;mso-wrap-style:square;v-text-anchor:top" coordsize="392614,467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" path="m189161,l392614,233934,189161,467868r,-118110l,349758r,-9906l198305,339852r,103135l380054,233939,198305,25610r,102406l,128016r,-9144l189161,118872,189161,xe" fillcolor="black" stroked="f" strokeweight="0">
                  <v:stroke miterlimit="83231f" joinstyle="miter"/>
                  <v:path arrowok="t" textboxrect="0,0,392614,467868"/>
                </v:shape>
                <v:shape id="Shape 2140" o:spid="_x0000_s1407" style="position:absolute;left:52440;top:12397;width:6096;height:4427;visibility:visible;mso-wrap-style:square;v-text-anchor:top" coordsize="609600,442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" path="m457200,l609600,221742,457200,442722r,-110490l,332232,,110490r457200,l457200,xe" fillcolor="black" stroked="f" strokeweight="0">
                  <v:stroke miterlimit="83231f" joinstyle="miter"/>
                  <v:path arrowok="t" textboxrect="0,0,609600,442722"/>
                </v:shape>
                <v:shape id="Shape 2141" o:spid="_x0000_s1408" style="position:absolute;left:52387;top:13456;width:3092;height:2309;visibility:visible;mso-wrap-style:square;v-text-anchor:top" coordsize="309219,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" path="m,l309219,r,9906l9906,9906r,211074l309219,220980r,9906l,230886,,xe" fillcolor="black" stroked="f" strokeweight="0">
                  <v:stroke miterlimit="83231f" joinstyle="miter"/>
                  <v:path arrowok="t" textboxrect="0,0,309219,230886"/>
                </v:shape>
                <v:shape id="Shape 2142" o:spid="_x0000_s1409" style="position:absolute;left:55479;top:12245;width:3111;height:4732;visibility:visible;mso-wrap-style:square;v-text-anchor:top" coordsize="311049,47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" path="m147981,l311049,236982,147981,473202r,-121158l,352044r,-9906l157887,342138r,100561l299313,236601,157887,30503r,100561l,131064r,-9906l147981,121158,147981,xe" fillcolor="black" stroked="f" strokeweight="0">
                  <v:stroke miterlimit="83231f" joinstyle="miter"/>
                  <v:path arrowok="t" textboxrect="0,0,311049,473202"/>
                </v:shape>
                <v:shape id="Shape 2143" o:spid="_x0000_s1410" style="position:absolute;left:39006;top:20802;width:5852;height:3909;visibility:visible;mso-wrap-style:square;v-text-anchor:top" coordsize="585216,390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" path="m358140,l585216,195072,358140,390906r,-88392l,302514,,88392r358140,l358140,xe" fillcolor="black" stroked="f" strokeweight="0">
                  <v:stroke miterlimit="83231f" joinstyle="miter"/>
                  <v:path arrowok="t" textboxrect="0,0,585216,390906"/>
                </v:shape>
                <v:shape id="Shape 2144" o:spid="_x0000_s1411" style="position:absolute;left:38961;top:21633;width:2959;height:2240;visibility:visible;mso-wrap-style:square;v-text-anchor:top" coordsize="295951,224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" path="m,l295951,r,9906l9144,9906r,204978l295951,214884r,9144l,224028,,xe" fillcolor="black" stroked="f" strokeweight="0">
                  <v:stroke miterlimit="83231f" joinstyle="miter"/>
                  <v:path arrowok="t" textboxrect="0,0,295951,224028"/>
                </v:shape>
                <v:shape id="Shape 2145" o:spid="_x0000_s1412" style="position:absolute;left:41920;top:20695;width:3015;height:4123;visibility:visible;mso-wrap-style:square;v-text-anchor:top" coordsize="301458,412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" path="m62190,l301458,205740,62190,412242r,-94488l,317754r,-9144l71334,308610r,82608l286806,206115,71334,20288r,83344l,103632,,93726r62190,l62190,xe" fillcolor="black" stroked="f" strokeweight="0">
                  <v:stroke miterlimit="83231f" joinstyle="miter"/>
                  <v:path arrowok="t" textboxrect="0,0,301458,412242"/>
                </v:shape>
                <v:shape id="Shape 2154" o:spid="_x0000_s1413" style="position:absolute;left:9174;width:33406;height:31523;visibility:visible;mso-wrap-style:square;v-text-anchor:top" coordsize="3340608,3152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" path="m,l3340608,r,28194l28956,28194r,3095244l3340608,3123438r,28956l,3152394,,xe" fillcolor="black" stroked="f" strokeweight="0">
                  <v:stroke miterlimit="83231f" joinstyle="miter"/>
                  <v:path arrowok="t" textboxrect="0,0,3340608,3152394"/>
                </v:shape>
                <v:shape id="Shape 2155" o:spid="_x0000_s1414" style="position:absolute;left:42580;width:33406;height:31523;visibility:visible;mso-wrap-style:square;v-text-anchor:top" coordsize="3340609,3152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" path="m,l3340609,r,3152394l,3152394r,-28956l3311652,3123438r,-3095244l,28194,,xe" fillcolor="black" stroked="f" strokeweight="0">
                  <v:stroke miterlimit="83231f" joinstyle="miter"/>
                  <v:path arrowok="t" textboxrect="0,0,3340609,3152394"/>
                </v:shape>
                <v:shape id="Shape 2156" o:spid="_x0000_s1415" style="position:absolute;left:15072;top:7063;width:8923;height:16848;visibility:visible;mso-wrap-style:square;v-text-anchor:top" coordsize="892302,1684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" path="m,l892302,r,1684782l,1684782,,xe" stroked="f" strokeweight="0">
                  <v:stroke miterlimit="83231f" joinstyle="miter"/>
                  <v:path arrowok="t" textboxrect="0,0,892302,1684782"/>
                </v:shape>
                <v:shape id="Shape 2157" o:spid="_x0000_s1416" style="position:absolute;left:15003;top:6995;width:4527;height:16977;visibility:visible;mso-wrap-style:square;v-text-anchor:top" coordsize="452628,1697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" path="m,l452628,r,12954l12954,12954r,1671828l452628,1684782r,12954l,1697736,,xe" fillcolor="black" stroked="f" strokeweight="0">
                  <v:stroke miterlimit="83231f" joinstyle="miter"/>
                  <v:path arrowok="t" textboxrect="0,0,452628,1697736"/>
                </v:shape>
                <v:shape id="Shape 2158" o:spid="_x0000_s1417" style="position:absolute;left:19530;top:6995;width:4526;height:16977;visibility:visible;mso-wrap-style:square;v-text-anchor:top" coordsize="452628,1697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" path="m,l452628,r,1697736l,1697736r,-12954l439674,1684782r,-1671828l,12954,,xe" fillcolor="black" stroked="f" strokeweight="0">
                  <v:stroke miterlimit="83231f" joinstyle="miter"/>
                  <v:path arrowok="t" textboxrect="0,0,452628,1697736"/>
                </v:shape>
                <v:rect id="Rectangle 2159" o:spid="_x0000_s1418" style="position:absolute;left:8028;top:11702;width:19209;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" filled="f" stroked="f">
                  <v:textbox inset="0,0,0,0">
                    <w:txbxContent>
                      <w:p w14:paraId="09DA626F" w14:textId="77777777" w:rsidR="009A779E" w:rsidRDefault="009A779E">
                        <w:pPr>
                          <w:spacing w:after="160" w:line="259" w:lineRule="auto"/>
                          <w:ind w:left="0" w:firstLine="0"/>
                        </w:pPr>
                        <w:r>
                          <w:rPr>
                            <w:sz w:val="28"/>
                          </w:rPr>
                          <w:t xml:space="preserve">A to N DESIGN AND </w:t>
                        </w:r>
                      </w:p>
                    </w:txbxContent>
                  </v:textbox>
                </v:rect>
                <v:rect id="Rectangle 2160" o:spid="_x0000_s1419" style="position:absolute;left:15295;top:13154;width:9142;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" filled="f" stroked="f">
                  <v:textbox inset="0,0,0,0">
                    <w:txbxContent>
                      <w:p w14:paraId="0AA07AAC" w14:textId="77777777" w:rsidR="009A779E" w:rsidRDefault="009A779E">
                        <w:pPr>
                          <w:spacing w:after="160" w:line="259" w:lineRule="auto"/>
                          <w:ind w:left="0" w:firstLine="0"/>
                        </w:pPr>
                        <w:r>
                          <w:rPr>
                            <w:sz w:val="28"/>
                          </w:rPr>
                          <w:t>REVISION</w:t>
                        </w:r>
                      </w:p>
                    </w:txbxContent>
                  </v:textbox>
                </v:rect>
                <v:rect id="Rectangle 2161" o:spid="_x0000_s1420" style="position:absolute;left:19556;top:10812;width:564;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" filled="f" stroked="f">
                  <v:textbox inset="0,0,0,0">
                    <w:txbxContent>
                      <w:p w14:paraId="234C4233"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2162" o:spid="_x0000_s1421" style="position:absolute;left:28895;top:6827;width:10005;height:16848;visibility:visible;mso-wrap-style:square;v-text-anchor:top" coordsize="1000506,1684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" path="m,l1000506,r,1684782l,1684782,,xe" stroked="f" strokeweight="0">
                  <v:stroke miterlimit="83231f" joinstyle="miter"/>
                  <v:path arrowok="t" textboxrect="0,0,1000506,1684782"/>
                </v:shape>
                <v:shape id="Shape 2163" o:spid="_x0000_s1422" style="position:absolute;left:28849;top:6774;width:5052;height:16947;visibility:visible;mso-wrap-style:square;v-text-anchor:top" coordsize="505218,1694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" path="m,l505218,r,9906l9919,9906r-1,1674876l505218,1684782r,9906l,1694688,,xe" fillcolor="black" stroked="f" strokeweight="0">
                  <v:stroke miterlimit="83231f" joinstyle="miter"/>
                  <v:path arrowok="t" textboxrect="0,0,505218,1694688"/>
                </v:shape>
                <v:shape id="Shape 2164" o:spid="_x0000_s1423" style="position:absolute;left:33901;top:6774;width:5044;height:16947;visibility:visible;mso-wrap-style:square;v-text-anchor:top" coordsize="504432,1694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" path="m,l504432,r,1694688l,1694688r,-9906l495300,1684782r,-1674876l,9906,,xe" fillcolor="black" stroked="f" strokeweight="0">
                  <v:stroke miterlimit="83231f" joinstyle="miter"/>
                  <v:path arrowok="t" textboxrect="0,0,504432,1694688"/>
                </v:shape>
                <v:rect id="Rectangle 2165" o:spid="_x0000_s1424" style="position:absolute;left:26348;top:12786;width:10199;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" filled="f" stroked="f">
                  <v:textbox inset="0,0,0,0">
                    <w:txbxContent>
                      <w:p w14:paraId="6B174F7B" w14:textId="77777777" w:rsidR="009A779E" w:rsidRDefault="009A779E">
                        <w:pPr>
                          <w:spacing w:after="160" w:line="259" w:lineRule="auto"/>
                          <w:ind w:left="0" w:firstLine="0"/>
                        </w:pPr>
                        <w:r>
                          <w:rPr>
                            <w:sz w:val="28"/>
                          </w:rPr>
                          <w:t>APPROVAL</w:t>
                        </w:r>
                      </w:p>
                    </w:txbxContent>
                  </v:textbox>
                </v:rect>
                <v:rect id="Rectangle 2166" o:spid="_x0000_s1425" style="position:absolute;left:31138;top:10180;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" filled="f" stroked="f">
                  <v:textbox inset="0,0,0,0">
                    <w:txbxContent>
                      <w:p w14:paraId="4B637832"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32198" o:spid="_x0000_s1426" style="position:absolute;left:45864;top:6720;width:6195;height:14905;visibility:visible;mso-wrap-style:square;v-text-anchor:top" coordsize="619506,1490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" path="m,l619506,r,1490472l,1490472,,e" stroked="f" strokeweight="0">
                  <v:stroke miterlimit="83231f" joinstyle="miter"/>
                  <v:path arrowok="t" textboxrect="0,0,619506,1490472"/>
                </v:shape>
                <v:shape id="Shape 2168" o:spid="_x0000_s1427" style="position:absolute;left:45819;top:6667;width:3139;height:15004;visibility:visible;mso-wrap-style:square;v-text-anchor:top" coordsize="313944,150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" path="m,l313944,r,9906l9144,9906r,1480566l313944,1490472r,9906l,1500378,,,,xe" fillcolor="black" stroked="f" strokeweight="0">
                  <v:stroke miterlimit="83231f" joinstyle="miter"/>
                  <v:path arrowok="t" textboxrect="0,0,313944,1500378"/>
                </v:shape>
                <v:shape id="Shape 2169" o:spid="_x0000_s1428" style="position:absolute;left:48958;top:6667;width:3147;height:15004;visibility:visible;mso-wrap-style:square;v-text-anchor:top" coordsize="314706,150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" path="m,l314706,r,1500378l,1500378r,-9906l304800,1490472r,-1480566l,9906,,xe" fillcolor="black" stroked="f" strokeweight="0">
                  <v:stroke miterlimit="83231f" joinstyle="miter"/>
                  <v:path arrowok="t" textboxrect="0,0,314706,1500378"/>
                </v:shape>
                <v:rect id="Rectangle 2170" o:spid="_x0000_s1429" style="position:absolute;left:39312;top:10509;width:18211;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" filled="f" stroked="f">
                  <v:textbox inset="0,0,0,0">
                    <w:txbxContent>
                      <w:p w14:paraId="0F89B285" w14:textId="77777777" w:rsidR="009A779E" w:rsidRDefault="009A779E">
                        <w:pPr>
                          <w:spacing w:after="160" w:line="259" w:lineRule="auto"/>
                          <w:ind w:left="0" w:firstLine="0"/>
                        </w:pPr>
                        <w:r>
                          <w:rPr>
                            <w:sz w:val="28"/>
                          </w:rPr>
                          <w:t xml:space="preserve">IMPLEMENTATION </w:t>
                        </w:r>
                      </w:p>
                    </w:txbxContent>
                  </v:textbox>
                </v:rect>
                <v:rect id="Rectangle 2171" o:spid="_x0000_s1430" style="position:absolute;left:48108;top:5890;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" filled="f" stroked="f">
                  <v:textbox inset="0,0,0,0">
                    <w:txbxContent>
                      <w:p w14:paraId="28EC7086"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2172" o:spid="_x0000_s1431" style="position:absolute;left:58704;top:7063;width:7003;height:12314;visibility:visible;mso-wrap-style:square;v-text-anchor:top" coordsize="700278,1231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" path="m,l700278,r,1231392l,1231392,,xe" stroked="f" strokeweight="0">
                  <v:stroke miterlimit="83231f" joinstyle="miter"/>
                  <v:path arrowok="t" textboxrect="0,0,700278,1231392"/>
                </v:shape>
                <v:shape id="Shape 2173" o:spid="_x0000_s1432" style="position:absolute;left:58658;top:7010;width:3547;height:12413;visibility:visible;mso-wrap-style:square;v-text-anchor:top" coordsize="354718,124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" path="m,l354718,r,9906l9156,9906r,1222248l354718,1232154r,9144l,1241298,,xe" fillcolor="black" stroked="f" strokeweight="0">
                  <v:stroke miterlimit="83231f" joinstyle="miter"/>
                  <v:path arrowok="t" textboxrect="0,0,354718,1241298"/>
                </v:shape>
                <v:shape id="Shape 2174" o:spid="_x0000_s1433" style="position:absolute;left:62205;top:7010;width:3547;height:12413;visibility:visible;mso-wrap-style:square;v-text-anchor:top" coordsize="354705,124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" path="m,l354705,r,1241298l,1241298r,-9144l345560,1232154r,-1222248l,9906,,xe" fillcolor="black" stroked="f" strokeweight="0">
                  <v:stroke miterlimit="83231f" joinstyle="miter"/>
                  <v:path arrowok="t" textboxrect="0,0,354705,1241298"/>
                </v:shape>
                <v:rect id="Rectangle 2175" o:spid="_x0000_s1434" style="position:absolute;left:57062;top:10778;width:8376;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" filled="f" stroked="f">
                  <v:textbox inset="0,0,0,0">
                    <w:txbxContent>
                      <w:p w14:paraId="2E5CB462" w14:textId="77777777" w:rsidR="009A779E" w:rsidRDefault="009A779E">
                        <w:pPr>
                          <w:spacing w:after="160" w:line="259" w:lineRule="auto"/>
                          <w:ind w:left="0" w:firstLine="0"/>
                        </w:pPr>
                        <w:r>
                          <w:rPr>
                            <w:sz w:val="28"/>
                          </w:rPr>
                          <w:t xml:space="preserve">SERVICE </w:t>
                        </w:r>
                      </w:p>
                    </w:txbxContent>
                  </v:textbox>
                </v:rect>
                <v:rect id="Rectangle 2176" o:spid="_x0000_s1435" style="position:absolute;left:57860;top:10624;width:11245;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" filled="f" stroked="f">
                  <v:textbox inset="0,0,0,0">
                    <w:txbxContent>
                      <w:p w14:paraId="03AD2303" w14:textId="77777777" w:rsidR="009A779E" w:rsidRDefault="009A779E">
                        <w:pPr>
                          <w:spacing w:after="160" w:line="259" w:lineRule="auto"/>
                          <w:ind w:left="0" w:firstLine="0"/>
                        </w:pPr>
                        <w:r>
                          <w:rPr>
                            <w:sz w:val="28"/>
                          </w:rPr>
                          <w:t>OPERATION</w:t>
                        </w:r>
                      </w:p>
                    </w:txbxContent>
                  </v:textbox>
                </v:rect>
                <v:rect id="Rectangle 2177" o:spid="_x0000_s1436" style="position:absolute;left:63173;top:7757;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" filled="f" stroked="f">
                  <v:textbox inset="0,0,0,0">
                    <w:txbxContent>
                      <w:p w14:paraId="147074CA"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2178" o:spid="_x0000_s1437" style="position:absolute;left:44858;top:22067;width:12002;height:3109;visibility:visible;mso-wrap-style:square;v-text-anchor:top" coordsize="1200150,310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" path="m,l1200150,r,310896l,310896,,xe" stroked="f" strokeweight="0">
                  <v:stroke miterlimit="83231f" joinstyle="miter"/>
                  <v:path arrowok="t" textboxrect="0,0,1200150,310896"/>
                </v:shape>
                <v:shape id="Shape 2179" o:spid="_x0000_s1438" style="position:absolute;left:44813;top:22014;width:6050;height:3208;visibility:visible;mso-wrap-style:square;v-text-anchor:top" coordsize="605028,320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" path="m,l605028,r,9906l9906,9906r,301752l605028,311658r,9144l,320802,,xe" fillcolor="black" stroked="f" strokeweight="0">
                  <v:stroke miterlimit="83231f" joinstyle="miter"/>
                  <v:path arrowok="t" textboxrect="0,0,605028,320802"/>
                </v:shape>
                <v:shape id="Shape 2180" o:spid="_x0000_s1439" style="position:absolute;left:50863;top:22014;width:6050;height:3208;visibility:visible;mso-wrap-style:square;v-text-anchor:top" coordsize="605028,320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" path="m,l605028,r,320802l,320802r,-9144l595122,311658r,-301752l,9906,,xe" fillcolor="black" stroked="f" strokeweight="0">
                  <v:stroke miterlimit="83231f" joinstyle="miter"/>
                  <v:path arrowok="t" textboxrect="0,0,605028,320802"/>
                </v:shape>
                <v:rect id="Rectangle 2181" o:spid="_x0000_s1440" style="position:absolute;left:45819;top:22922;width:11674;height:2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" filled="f" stroked="f">
                  <v:textbox inset="0,0,0,0">
                    <w:txbxContent>
                      <w:p w14:paraId="7E22F8DF" w14:textId="77777777" w:rsidR="009A779E" w:rsidRDefault="009A779E">
                        <w:pPr>
                          <w:spacing w:after="160" w:line="259" w:lineRule="auto"/>
                          <w:ind w:left="0" w:firstLine="0"/>
                        </w:pPr>
                        <w:r>
                          <w:rPr>
                            <w:sz w:val="28"/>
                          </w:rPr>
                          <w:t>INSPECTION</w:t>
                        </w:r>
                      </w:p>
                    </w:txbxContent>
                  </v:textbox>
                </v:rect>
                <v:rect id="Rectangle 2182" o:spid="_x0000_s1441" style="position:absolute;left:54597;top:23300;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" filled="f" stroked="f">
                  <v:textbox inset="0,0,0,0">
                    <w:txbxContent>
                      <w:p w14:paraId="243578FE" w14:textId="77777777" w:rsidR="009A779E" w:rsidRDefault="009A779E">
                        <w:pPr>
                          <w:spacing w:after="160" w:line="259" w:lineRule="auto"/>
                          <w:ind w:left="0" w:firstLine="0"/>
                        </w:pPr>
                        <w:r>
                          <w:rPr>
                            <w:sz w:val="20"/>
                          </w:rPr>
                          <w:t xml:space="preserve"> </w:t>
                        </w:r>
                      </w:p>
                    </w:txbxContent>
                  </v:textbox>
                </v:rect>
                <v:rect id="Rectangle 2183" o:spid="_x0000_s1442" style="position:absolute;left:54879;top:23144;width:563;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" filled="f" stroked="f">
                  <v:textbox inset="0,0,0,0">
                    <w:txbxContent>
                      <w:p w14:paraId="22CF58EA"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32199" o:spid="_x0000_s1443" style="position:absolute;left:10195;top:26441;width:8001;height:3726;visibility:visible;mso-wrap-style:square;v-text-anchor:top" coordsize="800100,372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" path="m,l800100,r,372618l,372618,,e" stroked="f" strokeweight="0">
                  <v:stroke miterlimit="83231f" joinstyle="miter"/>
                  <v:path arrowok="t" textboxrect="0,0,800100,372618"/>
                </v:shape>
                <v:rect id="Rectangle 2185" o:spid="_x0000_s1444" style="position:absolute;left:11109;top:27148;width:587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" filled="f" stroked="f">
                  <v:textbox inset="0,0,0,0">
                    <w:txbxContent>
                      <w:p w14:paraId="3151A67D" w14:textId="77777777" w:rsidR="009A779E" w:rsidRDefault="009A779E">
                        <w:pPr>
                          <w:spacing w:after="160" w:line="259" w:lineRule="auto"/>
                          <w:ind w:left="0" w:firstLine="0"/>
                        </w:pPr>
                        <w:proofErr w:type="spellStart"/>
                        <w:r>
                          <w:rPr>
                            <w:sz w:val="20"/>
                          </w:rPr>
                          <w:t>Support</w:t>
                        </w:r>
                        <w:proofErr w:type="spellEnd"/>
                        <w:r>
                          <w:rPr>
                            <w:sz w:val="20"/>
                          </w:rPr>
                          <w:t xml:space="preserve"> </w:t>
                        </w:r>
                      </w:p>
                    </w:txbxContent>
                  </v:textbox>
                </v:rect>
                <v:rect id="Rectangle 2186" o:spid="_x0000_s1445" style="position:absolute;left:11109;top:28695;width:711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" filled="f" stroked="f">
                  <v:textbox inset="0,0,0,0">
                    <w:txbxContent>
                      <w:p w14:paraId="746D2653" w14:textId="77777777" w:rsidR="009A779E" w:rsidRDefault="009A779E">
                        <w:pPr>
                          <w:spacing w:after="160" w:line="259" w:lineRule="auto"/>
                          <w:ind w:left="0" w:firstLine="0"/>
                        </w:pPr>
                        <w:proofErr w:type="spellStart"/>
                        <w:r>
                          <w:rPr>
                            <w:sz w:val="20"/>
                          </w:rPr>
                          <w:t>Processes</w:t>
                        </w:r>
                        <w:proofErr w:type="spellEnd"/>
                        <w:r>
                          <w:rPr>
                            <w:sz w:val="20"/>
                          </w:rPr>
                          <w:t xml:space="preserve"> </w:t>
                        </w:r>
                      </w:p>
                    </w:txbxContent>
                  </v:textbox>
                </v:rect>
                <v:shape id="Shape 2187" o:spid="_x0000_s1446" style="position:absolute;left:10462;top:2240;width:8176;height:3726;visibility:visible;mso-wrap-style:square;v-text-anchor:top" coordsize="817626,372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" path="m,l817626,r,372618l,372618,,xe" stroked="f" strokeweight="0">
                  <v:stroke miterlimit="83231f" joinstyle="miter"/>
                  <v:path arrowok="t" textboxrect="0,0,817626,372618"/>
                </v:shape>
                <v:rect id="Rectangle 2188" o:spid="_x0000_s1447" style="position:absolute;left:11368;top:2947;width:6439;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" filled="f" stroked="f">
                  <v:textbox inset="0,0,0,0">
                    <w:txbxContent>
                      <w:p w14:paraId="4176BD40" w14:textId="77777777" w:rsidR="009A779E" w:rsidRDefault="009A779E">
                        <w:pPr>
                          <w:spacing w:after="160" w:line="259" w:lineRule="auto"/>
                          <w:ind w:left="0" w:firstLine="0"/>
                        </w:pPr>
                        <w:r>
                          <w:rPr>
                            <w:sz w:val="20"/>
                          </w:rPr>
                          <w:t xml:space="preserve">Strategic </w:t>
                        </w:r>
                      </w:p>
                    </w:txbxContent>
                  </v:textbox>
                </v:rect>
                <v:rect id="Rectangle 2189" o:spid="_x0000_s1448" style="position:absolute;left:11368;top:4501;width:673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" filled="f" stroked="f">
                  <v:textbox inset="0,0,0,0">
                    <w:txbxContent>
                      <w:p w14:paraId="0621A929" w14:textId="77777777" w:rsidR="009A779E" w:rsidRDefault="009A779E">
                        <w:pPr>
                          <w:spacing w:after="160" w:line="259" w:lineRule="auto"/>
                          <w:ind w:left="0" w:firstLine="0"/>
                        </w:pPr>
                        <w:proofErr w:type="spellStart"/>
                        <w:r>
                          <w:rPr>
                            <w:sz w:val="20"/>
                          </w:rPr>
                          <w:t>Processes</w:t>
                        </w:r>
                        <w:proofErr w:type="spellEnd"/>
                      </w:p>
                    </w:txbxContent>
                  </v:textbox>
                </v:rect>
                <v:shape id="Shape 32200" o:spid="_x0000_s1449" style="position:absolute;left:18257;top:26449;width:9167;height:3718;visibility:visible;mso-wrap-style:square;v-text-anchor:top" coordsize="916686,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" path="m,l916686,r,371856l,371856,,e" stroked="f" strokeweight="0">
                  <v:stroke miterlimit="83231f" joinstyle="miter"/>
                  <v:path arrowok="t" textboxrect="0,0,916686,371856"/>
                </v:shape>
                <v:shape id="Shape 2191" o:spid="_x0000_s1450" style="position:absolute;left:18211;top:26403;width:4633;height:3810;visibility:visible;mso-wrap-style:square;v-text-anchor:top" coordsize="463296,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" path="m,l463296,r,9906l9906,9906r,361188l463296,371094r,9906l,381000,,xe" fillcolor="black" stroked="f" strokeweight="0">
                  <v:stroke miterlimit="83231f" joinstyle="miter"/>
                  <v:path arrowok="t" textboxrect="0,0,463296,381000"/>
                </v:shape>
                <v:shape id="Shape 2192" o:spid="_x0000_s1451" style="position:absolute;left:22844;top:26403;width:4626;height:3810;visibility:visible;mso-wrap-style:square;v-text-anchor:top" coordsize="46253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" path="m,l462534,r,381000l,381000r,-9906l453390,371094r,-361188l,9906,,xe" fillcolor="black" stroked="f" strokeweight="0">
                  <v:stroke miterlimit="83231f" joinstyle="miter"/>
                  <v:path arrowok="t" textboxrect="0,0,462534,381000"/>
                </v:shape>
                <v:rect id="Rectangle 2193" o:spid="_x0000_s1452" style="position:absolute;left:19217;top:27209;width:664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" filled="f" stroked="f">
                  <v:textbox inset="0,0,0,0">
                    <w:txbxContent>
                      <w:p w14:paraId="772F30ED" w14:textId="77777777" w:rsidR="009A779E" w:rsidRDefault="009A779E">
                        <w:pPr>
                          <w:spacing w:after="160" w:line="259" w:lineRule="auto"/>
                          <w:ind w:left="0" w:firstLine="0"/>
                        </w:pPr>
                        <w:proofErr w:type="spellStart"/>
                        <w:r>
                          <w:rPr>
                            <w:sz w:val="20"/>
                          </w:rPr>
                          <w:t>Purchase</w:t>
                        </w:r>
                        <w:proofErr w:type="spellEnd"/>
                        <w:r>
                          <w:rPr>
                            <w:sz w:val="20"/>
                          </w:rPr>
                          <w:t xml:space="preserve"> </w:t>
                        </w:r>
                      </w:p>
                    </w:txbxContent>
                  </v:textbox>
                </v:rect>
                <v:rect id="Rectangle 2194" o:spid="_x0000_s1453" style="position:absolute;left:19217;top:28755;width:924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" filled="f" stroked="f">
                  <v:textbox inset="0,0,0,0">
                    <w:txbxContent>
                      <w:p w14:paraId="7E2FC264" w14:textId="77777777" w:rsidR="009A779E" w:rsidRDefault="009A779E">
                        <w:pPr>
                          <w:spacing w:after="160" w:line="259" w:lineRule="auto"/>
                          <w:ind w:left="0" w:firstLine="0"/>
                        </w:pPr>
                        <w:r>
                          <w:rPr>
                            <w:sz w:val="20"/>
                          </w:rPr>
                          <w:t>Management</w:t>
                        </w:r>
                      </w:p>
                    </w:txbxContent>
                  </v:textbox>
                </v:rect>
                <v:shape id="Shape 32201" o:spid="_x0000_s1454" style="position:absolute;left:27401;top:26449;width:9639;height:3718;visibility:visible;mso-wrap-style:square;v-text-anchor:top" coordsize="963930,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" path="m,l963930,r,371856l,371856,,e" stroked="f" strokeweight="0">
                  <v:stroke miterlimit="83231f" joinstyle="miter"/>
                  <v:path arrowok="t" textboxrect="0,0,963930,371856"/>
                </v:shape>
                <v:shape id="Shape 2196" o:spid="_x0000_s1455" style="position:absolute;left:27355;top:26403;width:4862;height:3810;visibility:visible;mso-wrap-style:square;v-text-anchor:top" coordsize="486156,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" path="m,l486156,r,9906l9144,9906r,361188l486156,371094r,9906l,381000,,xe" fillcolor="black" stroked="f" strokeweight="0">
                  <v:stroke miterlimit="83231f" joinstyle="miter"/>
                  <v:path arrowok="t" textboxrect="0,0,486156,381000"/>
                </v:shape>
                <v:shape id="Shape 2197" o:spid="_x0000_s1456" style="position:absolute;left:32217;top:26403;width:4869;height:3810;visibility:visible;mso-wrap-style:square;v-text-anchor:top" coordsize="486918,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" path="m,l486918,r,381000l,381000r,-9906l477012,371094r,-361188l,9906,,xe" fillcolor="black" stroked="f" strokeweight="0">
                  <v:stroke miterlimit="83231f" joinstyle="miter"/>
                  <v:path arrowok="t" textboxrect="0,0,486918,381000"/>
                </v:shape>
                <v:rect id="Rectangle 2198" o:spid="_x0000_s1457" style="position:absolute;left:28353;top:27209;width:104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" filled="f" stroked="f">
                  <v:textbox inset="0,0,0,0">
                    <w:txbxContent>
                      <w:p w14:paraId="7CB57134" w14:textId="77777777" w:rsidR="009A779E" w:rsidRDefault="009A779E">
                        <w:pPr>
                          <w:spacing w:after="160" w:line="259" w:lineRule="auto"/>
                          <w:ind w:left="0" w:firstLine="0"/>
                        </w:pPr>
                        <w:proofErr w:type="spellStart"/>
                        <w:r>
                          <w:rPr>
                            <w:sz w:val="20"/>
                          </w:rPr>
                          <w:t>Maintenance</w:t>
                        </w:r>
                        <w:proofErr w:type="spellEnd"/>
                        <w:r>
                          <w:rPr>
                            <w:sz w:val="20"/>
                          </w:rPr>
                          <w:t xml:space="preserve"> / </w:t>
                        </w:r>
                      </w:p>
                    </w:txbxContent>
                  </v:textbox>
                </v:rect>
                <v:rect id="Rectangle 2199" o:spid="_x0000_s1458" style="position:absolute;left:28353;top:28755;width:905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" filled="f" stroked="f">
                  <v:textbox inset="0,0,0,0">
                    <w:txbxContent>
                      <w:p w14:paraId="392F3CFE" w14:textId="77777777" w:rsidR="009A779E" w:rsidRDefault="009A779E">
                        <w:pPr>
                          <w:spacing w:after="160" w:line="259" w:lineRule="auto"/>
                          <w:ind w:left="0" w:firstLine="0"/>
                        </w:pPr>
                        <w:proofErr w:type="spellStart"/>
                        <w:r>
                          <w:rPr>
                            <w:sz w:val="20"/>
                          </w:rPr>
                          <w:t>Replacement</w:t>
                        </w:r>
                        <w:proofErr w:type="spellEnd"/>
                      </w:p>
                    </w:txbxContent>
                  </v:textbox>
                </v:rect>
                <v:shape id="Shape 2200" o:spid="_x0000_s1459" style="position:absolute;left:37002;top:26479;width:6637;height:3711;visibility:visible;mso-wrap-style:square;v-text-anchor:top" coordsize="663702,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" path="m,l663702,r,371094l,371094,,xe" stroked="f" strokeweight="0">
                  <v:stroke miterlimit="83231f" joinstyle="miter"/>
                  <v:path arrowok="t" textboxrect="0,0,663702,371094"/>
                </v:shape>
                <v:shape id="Shape 2201" o:spid="_x0000_s1460" style="position:absolute;left:36957;top:26426;width:3360;height:3810;visibility:visible;mso-wrap-style:square;v-text-anchor:top" coordsize="33604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" path="m,l336042,r,9906l9144,9906r,361950l336042,371856r,9144l,381000,,xe" fillcolor="black" stroked="f" strokeweight="0">
                  <v:stroke miterlimit="83231f" joinstyle="miter"/>
                  <v:path arrowok="t" textboxrect="0,0,336042,381000"/>
                </v:shape>
                <v:shape id="Shape 2202" o:spid="_x0000_s1461" style="position:absolute;left:40317;top:26426;width:3368;height:3810;visibility:visible;mso-wrap-style:square;v-text-anchor:top" coordsize="33680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" path="m,l336804,r,381000l,381000r,-9144l326898,371856r,-361950l,9906,,xe" fillcolor="black" stroked="f" strokeweight="0">
                  <v:stroke miterlimit="83231f" joinstyle="miter"/>
                  <v:path arrowok="t" textboxrect="0,0,336804,381000"/>
                </v:shape>
                <v:rect id="Rectangle 2203" o:spid="_x0000_s1462" style="position:absolute;left:37962;top:27231;width:361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" filled="f" stroked="f">
                  <v:textbox inset="0,0,0,0">
                    <w:txbxContent>
                      <w:p w14:paraId="59E000A3" w14:textId="77777777" w:rsidR="009A779E" w:rsidRDefault="009A779E">
                        <w:pPr>
                          <w:spacing w:after="160" w:line="259" w:lineRule="auto"/>
                          <w:ind w:left="0" w:firstLine="0"/>
                        </w:pPr>
                        <w:r>
                          <w:rPr>
                            <w:sz w:val="20"/>
                          </w:rPr>
                          <w:t xml:space="preserve">Data </w:t>
                        </w:r>
                      </w:p>
                    </w:txbxContent>
                  </v:textbox>
                </v:rect>
                <v:rect id="Rectangle 2204" o:spid="_x0000_s1463" style="position:absolute;left:37962;top:28778;width:323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" filled="f" stroked="f">
                  <v:textbox inset="0,0,0,0">
                    <w:txbxContent>
                      <w:p w14:paraId="5B5D65D4" w14:textId="77777777" w:rsidR="009A779E" w:rsidRDefault="009A779E">
                        <w:pPr>
                          <w:spacing w:after="160" w:line="259" w:lineRule="auto"/>
                          <w:ind w:left="0" w:firstLine="0"/>
                        </w:pPr>
                        <w:proofErr w:type="spellStart"/>
                        <w:r>
                          <w:rPr>
                            <w:sz w:val="20"/>
                          </w:rPr>
                          <w:t>Base</w:t>
                        </w:r>
                        <w:proofErr w:type="spellEnd"/>
                      </w:p>
                    </w:txbxContent>
                  </v:textbox>
                </v:rect>
                <v:shape id="Shape 32202" o:spid="_x0000_s1464" style="position:absolute;left:43624;top:26479;width:7795;height:3711;visibility:visible;mso-wrap-style:square;v-text-anchor:top" coordsize="779526,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" path="m,l779526,r,371094l,371094,,e" stroked="f" strokeweight="0">
                  <v:stroke miterlimit="83231f" joinstyle="miter"/>
                  <v:path arrowok="t" textboxrect="0,0,779526,371094"/>
                </v:shape>
                <v:shape id="Shape 2206" o:spid="_x0000_s1465" style="position:absolute;left:43571;top:26426;width:3951;height:3810;visibility:visible;mso-wrap-style:square;v-text-anchor:top" coordsize="395097,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" path="m,l395097,r,9906l9906,9906r,361950l395097,371856r,9144l,381000,,xe" fillcolor="black" stroked="f" strokeweight="0">
                  <v:stroke miterlimit="83231f" joinstyle="miter"/>
                  <v:path arrowok="t" textboxrect="0,0,395097,381000"/>
                </v:shape>
                <v:shape id="Shape 2207" o:spid="_x0000_s1466" style="position:absolute;left:47522;top:26426;width:3943;height:3810;visibility:visible;mso-wrap-style:square;v-text-anchor:top" coordsize="394335,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" path="m,l394335,r,381000l,381000r,-9144l385191,371856r,-361950l,9906,,xe" fillcolor="black" stroked="f" strokeweight="0">
                  <v:stroke miterlimit="83231f" joinstyle="miter"/>
                  <v:path arrowok="t" textboxrect="0,0,394335,381000"/>
                </v:shape>
                <v:rect id="Rectangle 2208" o:spid="_x0000_s1467" style="position:absolute;left:44584;top:27231;width:443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" filled="f" stroked="f">
                  <v:textbox inset="0,0,0,0">
                    <w:txbxContent>
                      <w:p w14:paraId="194691B5" w14:textId="77777777" w:rsidR="009A779E" w:rsidRDefault="009A779E">
                        <w:pPr>
                          <w:spacing w:after="160" w:line="259" w:lineRule="auto"/>
                          <w:ind w:left="0" w:firstLine="0"/>
                        </w:pPr>
                        <w:proofErr w:type="spellStart"/>
                        <w:r>
                          <w:rPr>
                            <w:sz w:val="20"/>
                          </w:rPr>
                          <w:t>Cost</w:t>
                        </w:r>
                        <w:proofErr w:type="spellEnd"/>
                        <w:r>
                          <w:rPr>
                            <w:sz w:val="20"/>
                          </w:rPr>
                          <w:t xml:space="preserve"> / </w:t>
                        </w:r>
                      </w:p>
                    </w:txbxContent>
                  </v:textbox>
                </v:rect>
                <v:rect id="Rectangle 2209" o:spid="_x0000_s1468" style="position:absolute;left:44584;top:28778;width:770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" filled="f" stroked="f">
                  <v:textbox inset="0,0,0,0">
                    <w:txbxContent>
                      <w:p w14:paraId="154C1387" w14:textId="77777777" w:rsidR="009A779E" w:rsidRDefault="009A779E">
                        <w:pPr>
                          <w:spacing w:after="160" w:line="259" w:lineRule="auto"/>
                          <w:ind w:left="0" w:firstLine="0"/>
                        </w:pPr>
                        <w:r>
                          <w:rPr>
                            <w:sz w:val="20"/>
                          </w:rPr>
                          <w:t>Accounting</w:t>
                        </w:r>
                      </w:p>
                    </w:txbxContent>
                  </v:textbox>
                </v:rect>
                <v:shape id="Shape 32203" o:spid="_x0000_s1469" style="position:absolute;left:51480;top:26479;width:7986;height:3711;visibility:visible;mso-wrap-style:square;v-text-anchor:top" coordsize="798576,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" path="m,l798576,r,371094l,371094,,e" stroked="f" strokeweight="0">
                  <v:stroke miterlimit="83231f" joinstyle="miter"/>
                  <v:path arrowok="t" textboxrect="0,0,798576,371094"/>
                </v:shape>
                <v:shape id="Shape 2211" o:spid="_x0000_s1470" style="position:absolute;left:51435;top:26426;width:4034;height:3810;visibility:visible;mso-wrap-style:square;v-text-anchor:top" coordsize="403479,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" path="m,l403479,r,9906l9144,9906r,361950l403479,371856r,9144l,381000,,xe" fillcolor="black" stroked="f" strokeweight="0">
                  <v:stroke miterlimit="83231f" joinstyle="miter"/>
                  <v:path arrowok="t" textboxrect="0,0,403479,381000"/>
                </v:shape>
                <v:shape id="Shape 2212" o:spid="_x0000_s1471" style="position:absolute;left:55469;top:26426;width:4043;height:3810;visibility:visible;mso-wrap-style:square;v-text-anchor:top" coordsize="404241,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" path="m,l404241,r,381000l,381000r,-9144l394335,371856r,-361950l,9906,,xe" fillcolor="black" stroked="f" strokeweight="0">
                  <v:stroke miterlimit="83231f" joinstyle="miter"/>
                  <v:path arrowok="t" textboxrect="0,0,404241,381000"/>
                </v:shape>
                <v:rect id="Rectangle 2213" o:spid="_x0000_s1472" style="position:absolute;left:52440;top:27231;width:392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" filled="f" stroked="f">
                  <v:textbox inset="0,0,0,0">
                    <w:txbxContent>
                      <w:p w14:paraId="7F1DB90A" w14:textId="77777777" w:rsidR="009A779E" w:rsidRDefault="009A779E">
                        <w:pPr>
                          <w:spacing w:after="160" w:line="259" w:lineRule="auto"/>
                          <w:ind w:left="0" w:firstLine="0"/>
                        </w:pPr>
                        <w:r>
                          <w:rPr>
                            <w:sz w:val="20"/>
                          </w:rPr>
                          <w:t xml:space="preserve">Legal </w:t>
                        </w:r>
                      </w:p>
                    </w:txbxContent>
                  </v:textbox>
                </v:rect>
                <v:rect id="Rectangle 2214" o:spid="_x0000_s1473" style="position:absolute;left:52440;top:28778;width:754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" filled="f" stroked="f">
                  <v:textbox inset="0,0,0,0">
                    <w:txbxContent>
                      <w:p w14:paraId="39A4652A" w14:textId="77777777" w:rsidR="009A779E" w:rsidRDefault="009A779E">
                        <w:pPr>
                          <w:spacing w:after="160" w:line="259" w:lineRule="auto"/>
                          <w:ind w:left="0" w:firstLine="0"/>
                        </w:pPr>
                        <w:proofErr w:type="spellStart"/>
                        <w:r>
                          <w:rPr>
                            <w:sz w:val="20"/>
                          </w:rPr>
                          <w:t>Assessmen</w:t>
                        </w:r>
                        <w:proofErr w:type="spellEnd"/>
                      </w:p>
                    </w:txbxContent>
                  </v:textbox>
                </v:rect>
                <v:shape id="Shape 32204" o:spid="_x0000_s1474" style="position:absolute;left:58834;top:26479;width:7780;height:3711;visibility:visible;mso-wrap-style:square;v-text-anchor:top" coordsize="778002,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" path="m,l778002,r,371094l,371094,,e" stroked="f" strokeweight="0">
                  <v:stroke miterlimit="83231f" joinstyle="miter"/>
                  <v:path arrowok="t" textboxrect="0,0,778002,371094"/>
                </v:shape>
                <v:shape id="Shape 2216" o:spid="_x0000_s1475" style="position:absolute;left:58788;top:26426;width:3935;height:3810;visibility:visible;mso-wrap-style:square;v-text-anchor:top" coordsize="393579,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" path="m,l393579,r,9906l9157,9906r,361950l393579,371856r,9144l,381000,,xe" fillcolor="black" stroked="f" strokeweight="0">
                  <v:stroke miterlimit="83231f" joinstyle="miter"/>
                  <v:path arrowok="t" textboxrect="0,0,393579,381000"/>
                </v:shape>
                <v:shape id="Shape 2217" o:spid="_x0000_s1476" style="position:absolute;left:62723;top:26426;width:3936;height:3810;visibility:visible;mso-wrap-style:square;v-text-anchor:top" coordsize="393567,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" path="m,l393567,r,381000l,381000r,-9144l384423,371856r,-361950l,9906,,xe" fillcolor="black" stroked="f" strokeweight="0">
                  <v:stroke miterlimit="83231f" joinstyle="miter"/>
                  <v:path arrowok="t" textboxrect="0,0,393567,381000"/>
                </v:shape>
                <v:rect id="Rectangle 2218" o:spid="_x0000_s1477" style="position:absolute;left:59786;top:27231;width:724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" filled="f" stroked="f">
                  <v:textbox inset="0,0,0,0">
                    <w:txbxContent>
                      <w:p w14:paraId="6EC055C5" w14:textId="77777777" w:rsidR="009A779E" w:rsidRDefault="009A779E">
                        <w:pPr>
                          <w:spacing w:after="160" w:line="259" w:lineRule="auto"/>
                          <w:ind w:left="0" w:firstLine="0"/>
                        </w:pPr>
                        <w:proofErr w:type="spellStart"/>
                        <w:r>
                          <w:rPr>
                            <w:sz w:val="20"/>
                          </w:rPr>
                          <w:t>Personnel</w:t>
                        </w:r>
                        <w:proofErr w:type="spellEnd"/>
                        <w:r>
                          <w:rPr>
                            <w:sz w:val="20"/>
                          </w:rPr>
                          <w:t xml:space="preserve"> </w:t>
                        </w:r>
                      </w:p>
                    </w:txbxContent>
                  </v:textbox>
                </v:rect>
                <v:rect id="Rectangle 2219" o:spid="_x0000_s1478" style="position:absolute;left:59786;top:28778;width:557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" filled="f" stroked="f">
                  <v:textbox inset="0,0,0,0">
                    <w:txbxContent>
                      <w:p w14:paraId="3DA5CCA3" w14:textId="77777777" w:rsidR="009A779E" w:rsidRDefault="009A779E">
                        <w:pPr>
                          <w:spacing w:after="160" w:line="259" w:lineRule="auto"/>
                          <w:ind w:left="0" w:firstLine="0"/>
                        </w:pPr>
                        <w:r>
                          <w:rPr>
                            <w:sz w:val="20"/>
                          </w:rPr>
                          <w:t>Training</w:t>
                        </w:r>
                      </w:p>
                    </w:txbxContent>
                  </v:textbox>
                </v:rect>
                <v:shape id="Shape 32205" o:spid="_x0000_s1479" style="position:absolute;left:66613;top:26479;width:7979;height:3711;visibility:visible;mso-wrap-style:square;v-text-anchor:top" coordsize="797814,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" path="m,l797814,r,371094l,371094,,e" stroked="f" strokeweight="0">
                  <v:stroke miterlimit="83231f" joinstyle="miter"/>
                  <v:path arrowok="t" textboxrect="0,0,797814,371094"/>
                </v:shape>
                <v:shape id="Shape 2221" o:spid="_x0000_s1480" style="position:absolute;left:66568;top:26426;width:4035;height:3810;visibility:visible;mso-wrap-style:square;v-text-anchor:top" coordsize="403485,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" path="m,l403485,r,9906l9144,9906r,361950l403485,371856r,9144l,381000,,xe" fillcolor="black" stroked="f" strokeweight="0">
                  <v:stroke miterlimit="83231f" joinstyle="miter"/>
                  <v:path arrowok="t" textboxrect="0,0,403485,381000"/>
                </v:shape>
                <v:shape id="Shape 2222" o:spid="_x0000_s1481" style="position:absolute;left:70603;top:26426;width:4034;height:3810;visibility:visible;mso-wrap-style:square;v-text-anchor:top" coordsize="40347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" path="m,l403472,r,381000l,381000r,-9144l394341,371856r,-361950l,9906,,xe" fillcolor="black" stroked="f" strokeweight="0">
                  <v:stroke miterlimit="83231f" joinstyle="miter"/>
                  <v:path arrowok="t" textboxrect="0,0,403472,381000"/>
                </v:shape>
                <v:rect id="Rectangle 2223" o:spid="_x0000_s1482" style="position:absolute;left:67574;top:27231;width:605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" filled="f" stroked="f">
                  <v:textbox inset="0,0,0,0">
                    <w:txbxContent>
                      <w:p w14:paraId="1F9003A6" w14:textId="77777777" w:rsidR="009A779E" w:rsidRDefault="009A779E">
                        <w:pPr>
                          <w:spacing w:after="160" w:line="259" w:lineRule="auto"/>
                          <w:ind w:left="0" w:firstLine="0"/>
                        </w:pPr>
                        <w:proofErr w:type="spellStart"/>
                        <w:r>
                          <w:rPr>
                            <w:sz w:val="20"/>
                          </w:rPr>
                          <w:t>Survey</w:t>
                        </w:r>
                        <w:proofErr w:type="spellEnd"/>
                        <w:r>
                          <w:rPr>
                            <w:sz w:val="20"/>
                          </w:rPr>
                          <w:t xml:space="preserve"> / </w:t>
                        </w:r>
                      </w:p>
                    </w:txbxContent>
                  </v:textbox>
                </v:rect>
                <v:rect id="Rectangle 2224" o:spid="_x0000_s1483" style="position:absolute;left:67574;top:28778;width:550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" filled="f" stroked="f">
                  <v:textbox inset="0,0,0,0">
                    <w:txbxContent>
                      <w:p w14:paraId="6A303510" w14:textId="77777777" w:rsidR="009A779E" w:rsidRDefault="009A779E">
                        <w:pPr>
                          <w:spacing w:after="160" w:line="259" w:lineRule="auto"/>
                          <w:ind w:left="0" w:firstLine="0"/>
                        </w:pPr>
                        <w:r>
                          <w:rPr>
                            <w:sz w:val="20"/>
                          </w:rPr>
                          <w:t>Records</w:t>
                        </w:r>
                      </w:p>
                    </w:txbxContent>
                  </v:textbox>
                </v:rect>
                <v:shape id="Shape 32206" o:spid="_x0000_s1484" style="position:absolute;left:18638;top:2186;width:7018;height:3719;visibility:visible;mso-wrap-style:square;v-text-anchor:top" coordsize="701802,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" path="m,l701802,r,371856l,371856,,e" stroked="f" strokeweight="0">
                  <v:stroke miterlimit="83231f" joinstyle="miter"/>
                  <v:path arrowok="t" textboxrect="0,0,701802,371856"/>
                </v:shape>
                <v:shape id="Shape 2226" o:spid="_x0000_s1485" style="position:absolute;left:18585;top:2141;width:3558;height:3810;visibility:visible;mso-wrap-style:square;v-text-anchor:top" coordsize="35585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" path="m,l355854,r,9144l9906,9144r,361950l355854,371094r,9906l,381000,,xe" fillcolor="black" stroked="f" strokeweight="0">
                  <v:stroke miterlimit="83231f" joinstyle="miter"/>
                  <v:path arrowok="t" textboxrect="0,0,355854,381000"/>
                </v:shape>
                <v:shape id="Shape 2227" o:spid="_x0000_s1486" style="position:absolute;left:22143;top:2141;width:3559;height:3810;visibility:visible;mso-wrap-style:square;v-text-anchor:top" coordsize="35585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" path="m,l355854,r,381000l,381000r,-9906l345948,371094r,-361950l,9144,,xe" fillcolor="black" stroked="f" strokeweight="0">
                  <v:stroke miterlimit="83231f" joinstyle="miter"/>
                  <v:path arrowok="t" textboxrect="0,0,355854,381000"/>
                </v:shape>
                <v:rect id="Rectangle 2228" o:spid="_x0000_s1487" style="position:absolute;left:19590;top:2939;width:580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" filled="f" stroked="f">
                  <v:textbox inset="0,0,0,0">
                    <w:txbxContent>
                      <w:p w14:paraId="35C57F0C" w14:textId="77777777" w:rsidR="009A779E" w:rsidRDefault="009A779E">
                        <w:pPr>
                          <w:spacing w:after="160" w:line="259" w:lineRule="auto"/>
                          <w:ind w:left="0" w:firstLine="0"/>
                        </w:pPr>
                        <w:r>
                          <w:rPr>
                            <w:sz w:val="20"/>
                          </w:rPr>
                          <w:t xml:space="preserve">General </w:t>
                        </w:r>
                      </w:p>
                    </w:txbxContent>
                  </v:textbox>
                </v:rect>
                <v:rect id="Rectangle 2229" o:spid="_x0000_s1488" style="position:absolute;left:19590;top:4493;width:388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" filled="f" stroked="f">
                  <v:textbox inset="0,0,0,0">
                    <w:txbxContent>
                      <w:p w14:paraId="16D97C40" w14:textId="77777777" w:rsidR="009A779E" w:rsidRDefault="009A779E">
                        <w:pPr>
                          <w:spacing w:after="160" w:line="259" w:lineRule="auto"/>
                          <w:ind w:left="0" w:firstLine="0"/>
                        </w:pPr>
                        <w:proofErr w:type="spellStart"/>
                        <w:r>
                          <w:rPr>
                            <w:sz w:val="20"/>
                          </w:rPr>
                          <w:t>Study</w:t>
                        </w:r>
                        <w:proofErr w:type="spellEnd"/>
                      </w:p>
                    </w:txbxContent>
                  </v:textbox>
                </v:rect>
                <v:shape id="Shape 32207" o:spid="_x0000_s1489" style="position:absolute;left:25603;top:2247;width:7018;height:3719;visibility:visible;mso-wrap-style:square;v-text-anchor:top" coordsize="701802,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" path="m,l701802,r,371856l,371856,,e" stroked="f" strokeweight="0">
                  <v:stroke miterlimit="83231f" joinstyle="miter"/>
                  <v:path arrowok="t" textboxrect="0,0,701802,371856"/>
                </v:shape>
                <v:shape id="Shape 2231" o:spid="_x0000_s1490" style="position:absolute;left:25557;top:2202;width:3559;height:3810;visibility:visible;mso-wrap-style:square;v-text-anchor:top" coordsize="35585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" path="m,l355854,r,9906l9906,9906r,361950l355854,371856r,9144l,381000,,xe" fillcolor="black" stroked="f" strokeweight="0">
                  <v:stroke miterlimit="83231f" joinstyle="miter"/>
                  <v:path arrowok="t" textboxrect="0,0,355854,381000"/>
                </v:shape>
                <v:shape id="Shape 2232" o:spid="_x0000_s1491" style="position:absolute;left:29116;top:2202;width:3550;height:3810;visibility:visible;mso-wrap-style:square;v-text-anchor:top" coordsize="35509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" path="m,l355092,r,381000l,381000r,-9144l345948,371856r,-361950l,9906,,xe" fillcolor="black" stroked="f" strokeweight="0">
                  <v:stroke miterlimit="83231f" joinstyle="miter"/>
                  <v:path arrowok="t" textboxrect="0,0,355092,381000"/>
                </v:shape>
                <v:rect id="Rectangle 2233" o:spid="_x0000_s1492" style="position:absolute;left:26563;top:3008;width:630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" filled="f" stroked="f">
                  <v:textbox inset="0,0,0,0">
                    <w:txbxContent>
                      <w:p w14:paraId="5A05E575" w14:textId="77777777" w:rsidR="009A779E" w:rsidRDefault="009A779E">
                        <w:pPr>
                          <w:spacing w:after="160" w:line="259" w:lineRule="auto"/>
                          <w:ind w:left="0" w:firstLine="0"/>
                        </w:pPr>
                        <w:r>
                          <w:rPr>
                            <w:sz w:val="20"/>
                          </w:rPr>
                          <w:t xml:space="preserve">Planning </w:t>
                        </w:r>
                      </w:p>
                    </w:txbxContent>
                  </v:textbox>
                </v:rect>
                <v:rect id="Rectangle 2234" o:spid="_x0000_s1493" style="position:absolute;left:26563;top:4554;width:571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" filled="f" stroked="f">
                  <v:textbox inset="0,0,0,0">
                    <w:txbxContent>
                      <w:p w14:paraId="464988AB" w14:textId="77777777" w:rsidR="009A779E" w:rsidRDefault="009A779E">
                        <w:pPr>
                          <w:spacing w:after="160" w:line="259" w:lineRule="auto"/>
                          <w:ind w:left="0" w:firstLine="0"/>
                        </w:pPr>
                        <w:proofErr w:type="spellStart"/>
                        <w:r>
                          <w:rPr>
                            <w:sz w:val="20"/>
                          </w:rPr>
                          <w:t>Strategy</w:t>
                        </w:r>
                        <w:proofErr w:type="spellEnd"/>
                      </w:p>
                    </w:txbxContent>
                  </v:textbox>
                </v:rect>
                <v:shape id="Shape 32208" o:spid="_x0000_s1494" style="position:absolute;left:32529;top:2217;width:8824;height:3718;visibility:visible;mso-wrap-style:square;v-text-anchor:top" coordsize="882396,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" path="m,l882396,r,371856l,371856,,e" stroked="f" strokeweight="0">
                  <v:stroke miterlimit="83231f" joinstyle="miter"/>
                  <v:path arrowok="t" textboxrect="0,0,882396,371856"/>
                </v:shape>
                <v:shape id="Shape 2236" o:spid="_x0000_s1495" style="position:absolute;left:32476;top:2171;width:4465;height:3810;visibility:visible;mso-wrap-style:square;v-text-anchor:top" coordsize="44653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" path="m,l446532,r,9144l9906,9144r,361950l446532,371094r,9906l,381000,,xe" fillcolor="black" stroked="f" strokeweight="0">
                  <v:stroke miterlimit="83231f" joinstyle="miter"/>
                  <v:path arrowok="t" textboxrect="0,0,446532,381000"/>
                </v:shape>
                <v:shape id="Shape 2237" o:spid="_x0000_s1496" style="position:absolute;left:36941;top:2171;width:4458;height:3810;visibility:visible;mso-wrap-style:square;v-text-anchor:top" coordsize="445770,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" path="m,l445770,r,381000l,381000r,-9906l436626,371094r,-361950l,9144,,xe" fillcolor="black" stroked="f" strokeweight="0">
                  <v:stroke miterlimit="83231f" joinstyle="miter"/>
                  <v:path arrowok="t" textboxrect="0,0,445770,381000"/>
                </v:shape>
                <v:rect id="Rectangle 2238" o:spid="_x0000_s1497" style="position:absolute;left:33482;top:2977;width:878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" filled="f" stroked="f">
                  <v:textbox inset="0,0,0,0">
                    <w:txbxContent>
                      <w:p w14:paraId="6AC7C269" w14:textId="77777777" w:rsidR="009A779E" w:rsidRDefault="009A779E">
                        <w:pPr>
                          <w:spacing w:after="160" w:line="259" w:lineRule="auto"/>
                          <w:ind w:left="0" w:firstLine="0"/>
                        </w:pPr>
                        <w:proofErr w:type="spellStart"/>
                        <w:r>
                          <w:rPr>
                            <w:sz w:val="20"/>
                          </w:rPr>
                          <w:t>Standards</w:t>
                        </w:r>
                        <w:proofErr w:type="spellEnd"/>
                        <w:r>
                          <w:rPr>
                            <w:sz w:val="20"/>
                          </w:rPr>
                          <w:t xml:space="preserve"> &amp; </w:t>
                        </w:r>
                      </w:p>
                    </w:txbxContent>
                  </v:textbox>
                </v:rect>
                <v:rect id="Rectangle 2239" o:spid="_x0000_s1498" style="position:absolute;left:33482;top:4524;width:867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" filled="f" stroked="f">
                  <v:textbox inset="0,0,0,0">
                    <w:txbxContent>
                      <w:p w14:paraId="1C0E9385" w14:textId="77777777" w:rsidR="009A779E" w:rsidRDefault="009A779E">
                        <w:pPr>
                          <w:spacing w:after="160" w:line="259" w:lineRule="auto"/>
                          <w:ind w:left="0" w:firstLine="0"/>
                        </w:pPr>
                        <w:proofErr w:type="spellStart"/>
                        <w:r>
                          <w:rPr>
                            <w:sz w:val="20"/>
                          </w:rPr>
                          <w:t>Recommend</w:t>
                        </w:r>
                        <w:proofErr w:type="spellEnd"/>
                      </w:p>
                    </w:txbxContent>
                  </v:textbox>
                </v:rect>
                <v:shape id="Shape 32209" o:spid="_x0000_s1499" style="position:absolute;left:41338;top:2247;width:9525;height:3719;visibility:visible;mso-wrap-style:square;v-text-anchor:top" coordsize="952500,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" path="m,l952500,r,371856l,371856,,e" stroked="f" strokeweight="0">
                  <v:stroke miterlimit="83231f" joinstyle="miter"/>
                  <v:path arrowok="t" textboxrect="0,0,952500,371856"/>
                </v:shape>
                <v:shape id="Shape 2241" o:spid="_x0000_s1500" style="position:absolute;left:41292;top:2202;width:4809;height:3810;visibility:visible;mso-wrap-style:square;v-text-anchor:top" coordsize="48082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" path="m,l480822,r,9906l9144,9906r,361950l480822,371856r,9144l,381000,,xe" fillcolor="black" stroked="f" strokeweight="0">
                  <v:stroke miterlimit="83231f" joinstyle="miter"/>
                  <v:path arrowok="t" textboxrect="0,0,480822,381000"/>
                </v:shape>
                <v:shape id="Shape 2242" o:spid="_x0000_s1501" style="position:absolute;left:46101;top:2202;width:4808;height:3810;visibility:visible;mso-wrap-style:square;v-text-anchor:top" coordsize="48082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" path="m,l480822,r,381000l,381000r,-9144l471678,371856r,-361950l,9906,,xe" fillcolor="black" stroked="f" strokeweight="0">
                  <v:stroke miterlimit="83231f" joinstyle="miter"/>
                  <v:path arrowok="t" textboxrect="0,0,480822,381000"/>
                </v:shape>
                <v:rect id="Rectangle 2243" o:spid="_x0000_s1502" style="position:absolute;left:42298;top:3008;width:962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" filled="f" stroked="f">
                  <v:textbox inset="0,0,0,0">
                    <w:txbxContent>
                      <w:p w14:paraId="0EB373ED" w14:textId="77777777" w:rsidR="009A779E" w:rsidRDefault="009A779E">
                        <w:pPr>
                          <w:spacing w:after="160" w:line="259" w:lineRule="auto"/>
                          <w:ind w:left="0" w:firstLine="0"/>
                        </w:pPr>
                        <w:r>
                          <w:rPr>
                            <w:sz w:val="20"/>
                          </w:rPr>
                          <w:t xml:space="preserve">Management </w:t>
                        </w:r>
                      </w:p>
                    </w:txbxContent>
                  </v:textbox>
                </v:rect>
                <v:rect id="Rectangle 2244" o:spid="_x0000_s1503" style="position:absolute;left:42298;top:4554;width:511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" filled="f" stroked="f">
                  <v:textbox inset="0,0,0,0">
                    <w:txbxContent>
                      <w:p w14:paraId="61DD1266" w14:textId="77777777" w:rsidR="009A779E" w:rsidRDefault="009A779E">
                        <w:pPr>
                          <w:spacing w:after="160" w:line="259" w:lineRule="auto"/>
                          <w:ind w:left="0" w:firstLine="0"/>
                        </w:pPr>
                        <w:r>
                          <w:rPr>
                            <w:sz w:val="20"/>
                          </w:rPr>
                          <w:t>Control</w:t>
                        </w:r>
                      </w:p>
                    </w:txbxContent>
                  </v:textbox>
                </v:rect>
                <v:shape id="Shape 32210" o:spid="_x0000_s1504" style="position:absolute;left:50863;top:2247;width:10424;height:3719;visibility:visible;mso-wrap-style:square;v-text-anchor:top" coordsize="1042416,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" path="m,l1042416,r,371856l,371856,,e" stroked="f" strokeweight="0">
                  <v:stroke miterlimit="83231f" joinstyle="miter"/>
                  <v:path arrowok="t" textboxrect="0,0,1042416,371856"/>
                </v:shape>
                <v:shape id="Shape 2246" o:spid="_x0000_s1505" style="position:absolute;left:50817;top:2202;width:5258;height:3810;visibility:visible;mso-wrap-style:square;v-text-anchor:top" coordsize="52577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" path="m,l525774,r,9906l9144,9906r,361950l525774,371856r,9144l,381000,,xe" fillcolor="black" stroked="f" strokeweight="0">
                  <v:stroke miterlimit="83231f" joinstyle="miter"/>
                  <v:path arrowok="t" textboxrect="0,0,525774,381000"/>
                </v:shape>
                <v:shape id="Shape 2247" o:spid="_x0000_s1506" style="position:absolute;left:56075;top:2202;width:5258;height:3810;visibility:visible;mso-wrap-style:square;v-text-anchor:top" coordsize="525787,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" path="m,l525787,r,381000l,381000r,-9144l516630,371856r,-361950l,9906,,xe" fillcolor="black" stroked="f" strokeweight="0">
                  <v:stroke miterlimit="83231f" joinstyle="miter"/>
                  <v:path arrowok="t" textboxrect="0,0,525787,381000"/>
                </v:shape>
                <v:rect id="Rectangle 2248" o:spid="_x0000_s1507" style="position:absolute;left:51823;top:3015;width:1129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" filled="f" stroked="f">
                  <v:textbox inset="0,0,0,0">
                    <w:txbxContent>
                      <w:p w14:paraId="24B89A54" w14:textId="77777777" w:rsidR="009A779E" w:rsidRDefault="009A779E">
                        <w:pPr>
                          <w:spacing w:after="160" w:line="259" w:lineRule="auto"/>
                          <w:ind w:left="0" w:firstLine="0"/>
                        </w:pPr>
                        <w:proofErr w:type="spellStart"/>
                        <w:r>
                          <w:rPr>
                            <w:sz w:val="20"/>
                          </w:rPr>
                          <w:t>Communication</w:t>
                        </w:r>
                        <w:proofErr w:type="spellEnd"/>
                        <w:r>
                          <w:rPr>
                            <w:sz w:val="20"/>
                          </w:rPr>
                          <w:t xml:space="preserve"> </w:t>
                        </w:r>
                      </w:p>
                    </w:txbxContent>
                  </v:textbox>
                </v:rect>
                <v:shape id="Shape 2249" o:spid="_x0000_s1508" style="position:absolute;left:61287;top:2247;width:9190;height:3719;visibility:visible;mso-wrap-style:square;v-text-anchor:top" coordsize="918972,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" path="m,l918972,r,371856l,371856,,xe" stroked="f" strokeweight="0">
                  <v:stroke miterlimit="83231f" joinstyle="miter"/>
                  <v:path arrowok="t" textboxrect="0,0,918972,371856"/>
                </v:shape>
                <v:shape id="Shape 2250" o:spid="_x0000_s1509" style="position:absolute;left:61241;top:2202;width:4641;height:3810;visibility:visible;mso-wrap-style:square;v-text-anchor:top" coordsize="464071,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" path="m,l464071,r,9906l9157,9906r,361950l464071,371856r,9144l,381000,,xe" fillcolor="black" stroked="f" strokeweight="0">
                  <v:stroke miterlimit="83231f" joinstyle="miter"/>
                  <v:path arrowok="t" textboxrect="0,0,464071,381000"/>
                </v:shape>
                <v:shape id="Shape 2251" o:spid="_x0000_s1510" style="position:absolute;left:65882;top:2202;width:4640;height:3810;visibility:visible;mso-wrap-style:square;v-text-anchor:top" coordsize="464045,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" path="m,l464045,r,381000l,381000r,-9144l454914,371856r,-361950l,9906,,xe" fillcolor="black" stroked="f" strokeweight="0">
                  <v:stroke miterlimit="83231f" joinstyle="miter"/>
                  <v:path arrowok="t" textboxrect="0,0,464045,381000"/>
                </v:shape>
                <v:rect id="Rectangle 2252" o:spid="_x0000_s1511" style="position:absolute;left:62240;top:3015;width:876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" filled="f" stroked="f">
                  <v:textbox inset="0,0,0,0">
                    <w:txbxContent>
                      <w:p w14:paraId="17462E6C" w14:textId="77777777" w:rsidR="009A779E" w:rsidRDefault="009A779E">
                        <w:pPr>
                          <w:spacing w:after="160" w:line="259" w:lineRule="auto"/>
                          <w:ind w:left="0" w:firstLine="0"/>
                        </w:pPr>
                        <w:proofErr w:type="spellStart"/>
                        <w:r>
                          <w:rPr>
                            <w:sz w:val="20"/>
                          </w:rPr>
                          <w:t>Participation</w:t>
                        </w:r>
                        <w:proofErr w:type="spellEnd"/>
                      </w:p>
                    </w:txbxContent>
                  </v:textbox>
                </v:rect>
                <w10:anchorlock/>
              </v:group>
            </w:pict>
          </mc:Fallback>
        </mc:AlternateContent>
      </w:r>
    </w:p>
    <w:p w14:paraId="7A6FAE49" w14:textId="77777777" w:rsidR="00B21364" w:rsidRPr="00C63958" w:rsidRDefault="00945698">
      <w:pPr>
        <w:spacing w:after="246" w:line="259" w:lineRule="auto"/>
        <w:ind w:left="0" w:firstLine="0"/>
        <w:jc w:val="right"/>
        <w:rPr>
          <w:lang w:val="en-GB"/>
          <w:rPrChange w:id="3375" w:author="Westerlund, Johan" w:date="2021-04-22T14:05:00Z">
            <w:rPr/>
          </w:rPrChange>
        </w:rPr>
      </w:pPr>
      <w:r w:rsidRPr="00C63958">
        <w:rPr>
          <w:lang w:val="en-GB"/>
          <w:rPrChange w:id="3376" w:author="Westerlund, Johan" w:date="2021-04-22T14:05:00Z">
            <w:rPr/>
          </w:rPrChange>
        </w:rPr>
        <w:lastRenderedPageBreak/>
        <w:t xml:space="preserve"> </w:t>
      </w:r>
    </w:p>
    <w:p w14:paraId="297E2A8B" w14:textId="77777777" w:rsidR="00B21364" w:rsidRPr="00C63958" w:rsidRDefault="00945698">
      <w:pPr>
        <w:tabs>
          <w:tab w:val="center" w:pos="5665"/>
          <w:tab w:val="center" w:pos="8348"/>
        </w:tabs>
        <w:spacing w:after="385" w:line="259" w:lineRule="auto"/>
        <w:ind w:left="0" w:firstLine="0"/>
        <w:rPr>
          <w:lang w:val="en-GB"/>
          <w:rPrChange w:id="3377" w:author="Westerlund, Johan" w:date="2021-04-22T14:05:00Z">
            <w:rPr>
              <w:lang w:val="en-US"/>
            </w:rPr>
          </w:rPrChange>
        </w:rPr>
      </w:pPr>
      <w:r w:rsidRPr="00C63958">
        <w:rPr>
          <w:lang w:val="en-GB"/>
          <w:rPrChange w:id="3378" w:author="Westerlund, Johan" w:date="2021-04-22T14:05:00Z">
            <w:rPr/>
          </w:rPrChange>
        </w:rPr>
        <w:tab/>
      </w:r>
      <w:r w:rsidRPr="00C63958">
        <w:rPr>
          <w:b/>
          <w:i/>
          <w:u w:val="single" w:color="000000"/>
          <w:lang w:val="en-GB"/>
          <w:rPrChange w:id="3379" w:author="Westerlund, Johan" w:date="2021-04-22T14:05:00Z">
            <w:rPr>
              <w:b/>
              <w:i/>
              <w:u w:val="single" w:color="000000"/>
              <w:lang w:val="en-US"/>
            </w:rPr>
          </w:rPrChange>
        </w:rPr>
        <w:t>Figure 5</w:t>
      </w:r>
      <w:r w:rsidRPr="00C63958">
        <w:rPr>
          <w:rFonts w:ascii="Arial" w:eastAsia="Arial" w:hAnsi="Arial" w:cs="Arial"/>
          <w:b/>
          <w:i/>
          <w:lang w:val="en-GB"/>
          <w:rPrChange w:id="3380" w:author="Westerlund, Johan" w:date="2021-04-22T14:05:00Z">
            <w:rPr>
              <w:rFonts w:ascii="Arial" w:eastAsia="Arial" w:hAnsi="Arial" w:cs="Arial"/>
              <w:b/>
              <w:i/>
              <w:lang w:val="en-US"/>
            </w:rPr>
          </w:rPrChange>
        </w:rPr>
        <w:t xml:space="preserve"> </w:t>
      </w:r>
      <w:r w:rsidRPr="00C63958">
        <w:rPr>
          <w:rFonts w:ascii="Arial" w:eastAsia="Arial" w:hAnsi="Arial" w:cs="Arial"/>
          <w:b/>
          <w:i/>
          <w:lang w:val="en-GB"/>
          <w:rPrChange w:id="3381" w:author="Westerlund, Johan" w:date="2021-04-22T14:05:00Z">
            <w:rPr>
              <w:rFonts w:ascii="Arial" w:eastAsia="Arial" w:hAnsi="Arial" w:cs="Arial"/>
              <w:b/>
              <w:i/>
              <w:lang w:val="en-US"/>
            </w:rPr>
          </w:rPrChange>
        </w:rPr>
        <w:tab/>
      </w:r>
      <w:r w:rsidRPr="00C63958">
        <w:rPr>
          <w:b/>
          <w:i/>
          <w:sz w:val="20"/>
          <w:u w:val="single" w:color="000000"/>
          <w:lang w:val="en-GB"/>
          <w:rPrChange w:id="3382" w:author="Westerlund, Johan" w:date="2021-04-22T14:05:00Z">
            <w:rPr>
              <w:b/>
              <w:i/>
              <w:sz w:val="20"/>
              <w:u w:val="single" w:color="000000"/>
              <w:lang w:val="en-US"/>
            </w:rPr>
          </w:rPrChange>
        </w:rPr>
        <w:t>Normative, Regulating and Reference Framework</w:t>
      </w:r>
    </w:p>
    <w:p w14:paraId="6832F26E" w14:textId="77777777" w:rsidR="00B21364" w:rsidRPr="00C63958" w:rsidRDefault="00945698">
      <w:pPr>
        <w:spacing w:after="0" w:line="259" w:lineRule="auto"/>
        <w:ind w:left="0" w:firstLine="0"/>
        <w:rPr>
          <w:lang w:val="en-GB"/>
          <w:rPrChange w:id="3383" w:author="Westerlund, Johan" w:date="2021-04-22T14:05:00Z">
            <w:rPr>
              <w:lang w:val="en-US"/>
            </w:rPr>
          </w:rPrChange>
        </w:rPr>
      </w:pPr>
      <w:r w:rsidRPr="00C63958">
        <w:rPr>
          <w:sz w:val="20"/>
          <w:lang w:val="en-GB"/>
          <w:rPrChange w:id="3384" w:author="Westerlund, Johan" w:date="2021-04-22T14:05:00Z">
            <w:rPr>
              <w:sz w:val="20"/>
              <w:lang w:val="en-US"/>
            </w:rPr>
          </w:rPrChange>
        </w:rPr>
        <w:t xml:space="preserve"> </w:t>
      </w:r>
    </w:p>
    <w:p w14:paraId="058B614C" w14:textId="77777777" w:rsidR="00B21364" w:rsidRPr="00C63958" w:rsidRDefault="00945698">
      <w:pPr>
        <w:spacing w:after="83" w:line="259" w:lineRule="auto"/>
        <w:ind w:left="-30" w:right="-73" w:firstLine="0"/>
        <w:rPr>
          <w:lang w:val="en-GB"/>
          <w:rPrChange w:id="3385" w:author="Westerlund, Johan" w:date="2021-04-22T14:05:00Z">
            <w:rPr/>
          </w:rPrChange>
        </w:rPr>
      </w:pPr>
      <w:r w:rsidRPr="00C03868">
        <w:rPr>
          <w:noProof/>
          <w:lang w:val="sv-SE" w:eastAsia="sv-SE"/>
        </w:rPr>
        <mc:AlternateContent>
          <mc:Choice Requires="wpg">
            <w:drawing>
              <wp:inline distT="0" distB="0" distL="0" distR="0" wp14:anchorId="4D7EDD54" wp14:editId="16FDBD1B">
                <wp:extent cx="10010394" cy="6097"/>
                <wp:effectExtent l="0" t="0" r="0" b="0"/>
                <wp:docPr id="27269" name="Group 27269"/>
                <wp:cNvGraphicFramePr/>
                <a:graphic xmlns:a="http://schemas.openxmlformats.org/drawingml/2006/main">
                  <a:graphicData uri="http://schemas.microsoft.com/office/word/2010/wordprocessingGroup">
                    <wpg:wgp>
                      <wpg:cNvGrpSpPr/>
                      <wpg:grpSpPr>
                        <a:xfrm>
                          <a:off x="0" y="0"/>
                          <a:ext cx="10010394" cy="6097"/>
                          <a:chOff x="0" y="0"/>
                          <a:chExt cx="10010394" cy="6097"/>
                        </a:xfrm>
                      </wpg:grpSpPr>
                      <wps:wsp>
                        <wps:cNvPr id="32227" name="Shape 32227"/>
                        <wps:cNvSpPr/>
                        <wps:spPr>
                          <a:xfrm>
                            <a:off x="0" y="0"/>
                            <a:ext cx="10010394" cy="9144"/>
                          </a:xfrm>
                          <a:custGeom>
                            <a:avLst/>
                            <a:gdLst/>
                            <a:ahLst/>
                            <a:cxnLst/>
                            <a:rect l="0" t="0" r="0" b="0"/>
                            <a:pathLst>
                              <a:path w="10010394" h="9144">
                                <a:moveTo>
                                  <a:pt x="0" y="0"/>
                                </a:moveTo>
                                <a:lnTo>
                                  <a:pt x="10010394" y="1"/>
                                </a:lnTo>
                                <a:lnTo>
                                  <a:pt x="100103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7269" style="width:788.22pt;height:0.480103pt;mso-position-horizontal-relative:char;mso-position-vertical-relative:line" coordsize="100103,60">
                <v:shape id="Shape 32228" style="position:absolute;width:100103;height:91;left:0;top:0;" coordsize="10010394,9144" path="m0,0l10010394,1l10010394,9144l0,9144l0,0">
                  <v:stroke weight="0pt" endcap="flat" joinstyle="miter" miterlimit="10" on="false" color="#000000" opacity="0"/>
                  <v:fill on="true" color="#000000"/>
                </v:shape>
              </v:group>
            </w:pict>
          </mc:Fallback>
        </mc:AlternateContent>
      </w:r>
    </w:p>
    <w:p w14:paraId="4F205356" w14:textId="2838ABF9" w:rsidR="00B21364" w:rsidRPr="00C63958" w:rsidDel="009A779E" w:rsidRDefault="00945698">
      <w:pPr>
        <w:spacing w:after="28" w:line="259" w:lineRule="auto"/>
        <w:ind w:left="0" w:firstLine="0"/>
        <w:rPr>
          <w:del w:id="3386" w:author="Westerlund, Johan" w:date="2020-10-15T12:27:00Z"/>
          <w:lang w:val="en-GB"/>
          <w:rPrChange w:id="3387" w:author="Westerlund, Johan" w:date="2021-04-22T14:05:00Z">
            <w:rPr>
              <w:del w:id="3388" w:author="Westerlund, Johan" w:date="2020-10-15T12:27:00Z"/>
            </w:rPr>
          </w:rPrChange>
        </w:rPr>
      </w:pPr>
      <w:del w:id="3389" w:author="Westerlund, Johan" w:date="2020-10-15T12:27:00Z">
        <w:r w:rsidRPr="00C63958" w:rsidDel="009A779E">
          <w:rPr>
            <w:b/>
            <w:color w:val="00548C"/>
            <w:sz w:val="15"/>
            <w:lang w:val="en-GB"/>
            <w:rPrChange w:id="3390" w:author="Westerlund, Johan" w:date="2021-04-22T14:05:00Z">
              <w:rPr>
                <w:b/>
                <w:color w:val="00548C"/>
                <w:sz w:val="15"/>
              </w:rPr>
            </w:rPrChange>
          </w:rPr>
          <w:delText xml:space="preserve"> </w:delText>
        </w:r>
      </w:del>
    </w:p>
    <w:p w14:paraId="2629E2F6" w14:textId="69C3A1A0" w:rsidR="00B21364" w:rsidRPr="00C63958" w:rsidRDefault="00945698">
      <w:pPr>
        <w:spacing w:after="28" w:line="259" w:lineRule="auto"/>
        <w:ind w:left="0" w:firstLine="0"/>
        <w:rPr>
          <w:lang w:val="en-GB"/>
          <w:rPrChange w:id="3391" w:author="Westerlund, Johan" w:date="2021-04-22T14:05:00Z">
            <w:rPr>
              <w:lang w:val="en-US"/>
            </w:rPr>
          </w:rPrChange>
        </w:rPr>
        <w:pPrChange w:id="3392" w:author="Westerlund, Johan" w:date="2020-10-15T12:27:00Z">
          <w:pPr>
            <w:tabs>
              <w:tab w:val="center" w:pos="9638"/>
            </w:tabs>
            <w:spacing w:after="28" w:line="259" w:lineRule="auto"/>
            <w:ind w:left="-15" w:firstLine="0"/>
          </w:pPr>
        </w:pPrChange>
      </w:pPr>
      <w:r w:rsidRPr="00C63958">
        <w:rPr>
          <w:color w:val="00548C"/>
          <w:sz w:val="15"/>
          <w:lang w:val="en-GB"/>
          <w:rPrChange w:id="3393" w:author="Westerlund, Johan" w:date="2021-04-22T14:05:00Z">
            <w:rPr>
              <w:color w:val="00548C"/>
              <w:sz w:val="15"/>
              <w:lang w:val="en-US"/>
            </w:rPr>
          </w:rPrChange>
        </w:rPr>
        <w:t>IALA Guideline</w:t>
      </w:r>
      <w:r w:rsidRPr="00C63958">
        <w:rPr>
          <w:b/>
          <w:color w:val="00548C"/>
          <w:sz w:val="15"/>
          <w:lang w:val="en-GB"/>
          <w:rPrChange w:id="3394" w:author="Westerlund, Johan" w:date="2021-04-22T14:05:00Z">
            <w:rPr>
              <w:b/>
              <w:color w:val="00548C"/>
              <w:sz w:val="15"/>
              <w:lang w:val="en-US"/>
            </w:rPr>
          </w:rPrChange>
        </w:rPr>
        <w:t xml:space="preserve"> </w:t>
      </w:r>
      <w:r w:rsidRPr="00C63958">
        <w:rPr>
          <w:color w:val="00548C"/>
          <w:sz w:val="15"/>
          <w:lang w:val="en-GB"/>
          <w:rPrChange w:id="3395" w:author="Westerlund, Johan" w:date="2021-04-22T14:05:00Z">
            <w:rPr>
              <w:color w:val="00548C"/>
              <w:sz w:val="15"/>
              <w:lang w:val="en-US"/>
            </w:rPr>
          </w:rPrChange>
        </w:rPr>
        <w:t>1052</w:t>
      </w:r>
      <w:r w:rsidRPr="00C63958">
        <w:rPr>
          <w:b/>
          <w:color w:val="00548C"/>
          <w:sz w:val="15"/>
          <w:lang w:val="en-GB"/>
          <w:rPrChange w:id="3396" w:author="Westerlund, Johan" w:date="2021-04-22T14:05:00Z">
            <w:rPr>
              <w:b/>
              <w:color w:val="00548C"/>
              <w:sz w:val="15"/>
              <w:lang w:val="en-US"/>
            </w:rPr>
          </w:rPrChange>
        </w:rPr>
        <w:t xml:space="preserve"> – </w:t>
      </w:r>
      <w:r w:rsidRPr="00C63958">
        <w:rPr>
          <w:color w:val="00548C"/>
          <w:sz w:val="15"/>
          <w:lang w:val="en-GB"/>
          <w:rPrChange w:id="3397" w:author="Westerlund, Johan" w:date="2021-04-22T14:05:00Z">
            <w:rPr>
              <w:color w:val="00548C"/>
              <w:sz w:val="15"/>
              <w:lang w:val="en-US"/>
            </w:rPr>
          </w:rPrChange>
        </w:rPr>
        <w:t>Quality Management Systems for Aids to Navigation Service Delivery</w:t>
      </w:r>
      <w:r w:rsidRPr="00C63958">
        <w:rPr>
          <w:b/>
          <w:color w:val="00548C"/>
          <w:sz w:val="15"/>
          <w:lang w:val="en-GB"/>
          <w:rPrChange w:id="3398" w:author="Westerlund, Johan" w:date="2021-04-22T14:05:00Z">
            <w:rPr>
              <w:b/>
              <w:color w:val="00548C"/>
              <w:sz w:val="15"/>
              <w:lang w:val="en-US"/>
            </w:rPr>
          </w:rPrChange>
        </w:rPr>
        <w:t xml:space="preserve"> </w:t>
      </w:r>
      <w:del w:id="3399" w:author="Westerlund, Johan" w:date="2020-10-15T12:11:00Z">
        <w:r w:rsidRPr="00C63958" w:rsidDel="00841D6E">
          <w:rPr>
            <w:b/>
            <w:color w:val="00548C"/>
            <w:sz w:val="15"/>
            <w:lang w:val="en-GB"/>
            <w:rPrChange w:id="3400" w:author="Westerlund, Johan" w:date="2021-04-22T14:05:00Z">
              <w:rPr>
                <w:b/>
                <w:color w:val="00548C"/>
                <w:sz w:val="15"/>
                <w:lang w:val="en-US"/>
              </w:rPr>
            </w:rPrChange>
          </w:rPr>
          <w:tab/>
          <w:delText xml:space="preserve"> </w:delText>
        </w:r>
      </w:del>
    </w:p>
    <w:p w14:paraId="2FF4AD3E" w14:textId="77777777" w:rsidR="00B21364" w:rsidRPr="00C63958" w:rsidDel="00841D6E" w:rsidRDefault="00945698">
      <w:pPr>
        <w:tabs>
          <w:tab w:val="center" w:pos="9506"/>
        </w:tabs>
        <w:spacing w:after="28" w:line="259" w:lineRule="auto"/>
        <w:rPr>
          <w:del w:id="3401" w:author="Westerlund, Johan" w:date="2020-10-15T12:12:00Z"/>
          <w:lang w:val="en-GB"/>
          <w:rPrChange w:id="3402" w:author="Westerlund, Johan" w:date="2021-04-22T14:05:00Z">
            <w:rPr>
              <w:del w:id="3403" w:author="Westerlund, Johan" w:date="2020-10-15T12:12:00Z"/>
            </w:rPr>
          </w:rPrChange>
        </w:rPr>
        <w:pPrChange w:id="3404" w:author="Westerlund, Johan" w:date="2020-10-15T12:12:00Z">
          <w:pPr>
            <w:tabs>
              <w:tab w:val="center" w:pos="9506"/>
            </w:tabs>
            <w:spacing w:after="28" w:line="259" w:lineRule="auto"/>
            <w:ind w:left="-15" w:firstLine="0"/>
          </w:pPr>
        </w:pPrChange>
      </w:pPr>
      <w:del w:id="3405" w:author="Westerlund, Johan" w:date="2020-10-15T12:12:00Z">
        <w:r w:rsidRPr="00C63958" w:rsidDel="00841D6E">
          <w:rPr>
            <w:color w:val="00548C"/>
            <w:sz w:val="15"/>
            <w:lang w:val="en-GB"/>
            <w:rPrChange w:id="3406" w:author="Westerlund, Johan" w:date="2021-04-22T14:05:00Z">
              <w:rPr>
                <w:color w:val="00548C"/>
                <w:sz w:val="15"/>
              </w:rPr>
            </w:rPrChange>
          </w:rPr>
          <w:delText>Edition 3.0</w:delText>
        </w:r>
        <w:r w:rsidRPr="00C63958" w:rsidDel="00841D6E">
          <w:rPr>
            <w:b/>
            <w:color w:val="00548C"/>
            <w:sz w:val="15"/>
            <w:lang w:val="en-GB"/>
            <w:rPrChange w:id="3407" w:author="Westerlund, Johan" w:date="2021-04-22T14:05:00Z">
              <w:rPr>
                <w:b/>
                <w:color w:val="00548C"/>
                <w:sz w:val="15"/>
              </w:rPr>
            </w:rPrChange>
          </w:rPr>
          <w:delText xml:space="preserve">  </w:delText>
        </w:r>
        <w:r w:rsidRPr="00C63958" w:rsidDel="00841D6E">
          <w:rPr>
            <w:color w:val="00548C"/>
            <w:sz w:val="15"/>
            <w:lang w:val="en-GB"/>
            <w:rPrChange w:id="3408" w:author="Westerlund, Johan" w:date="2021-04-22T14:05:00Z">
              <w:rPr>
                <w:color w:val="00548C"/>
                <w:sz w:val="15"/>
              </w:rPr>
            </w:rPrChange>
          </w:rPr>
          <w:delText>December 2013</w:delText>
        </w:r>
        <w:r w:rsidRPr="00C63958" w:rsidDel="00841D6E">
          <w:rPr>
            <w:b/>
            <w:color w:val="00548C"/>
            <w:sz w:val="15"/>
            <w:lang w:val="en-GB"/>
            <w:rPrChange w:id="3409" w:author="Westerlund, Johan" w:date="2021-04-22T14:05:00Z">
              <w:rPr>
                <w:b/>
                <w:color w:val="00548C"/>
                <w:sz w:val="15"/>
              </w:rPr>
            </w:rPrChange>
          </w:rPr>
          <w:delText xml:space="preserve"> </w:delText>
        </w:r>
        <w:r w:rsidRPr="00C63958" w:rsidDel="00841D6E">
          <w:rPr>
            <w:b/>
            <w:color w:val="00548C"/>
            <w:sz w:val="15"/>
            <w:lang w:val="en-GB"/>
            <w:rPrChange w:id="3410" w:author="Westerlund, Johan" w:date="2021-04-22T14:05:00Z">
              <w:rPr>
                <w:b/>
                <w:color w:val="00548C"/>
                <w:sz w:val="15"/>
              </w:rPr>
            </w:rPrChange>
          </w:rPr>
          <w:tab/>
          <w:delText xml:space="preserve">P 21 </w:delText>
        </w:r>
      </w:del>
    </w:p>
    <w:p w14:paraId="57D3B60C" w14:textId="50A446F6" w:rsidR="00447D28" w:rsidRPr="00447D28" w:rsidRDefault="00447D28" w:rsidP="00447D28">
      <w:pPr>
        <w:tabs>
          <w:tab w:val="center" w:pos="9506"/>
        </w:tabs>
        <w:spacing w:after="28" w:line="259" w:lineRule="auto"/>
        <w:rPr>
          <w:lang w:val="en-GB"/>
          <w:rPrChange w:id="3411" w:author="Westerlund, Johan" w:date="2021-04-22T14:05:00Z">
            <w:rPr/>
          </w:rPrChange>
        </w:rPr>
        <w:sectPr w:rsidR="00447D28" w:rsidRPr="00447D28">
          <w:headerReference w:type="even" r:id="rId30"/>
          <w:headerReference w:type="default" r:id="rId31"/>
          <w:footerReference w:type="even" r:id="rId32"/>
          <w:footerReference w:type="default" r:id="rId33"/>
          <w:headerReference w:type="first" r:id="rId34"/>
          <w:footerReference w:type="first" r:id="rId35"/>
          <w:pgSz w:w="16840" w:h="11904" w:orient="landscape"/>
          <w:pgMar w:top="891" w:right="611" w:bottom="849" w:left="567" w:header="708" w:footer="708" w:gutter="0"/>
          <w:cols w:space="708"/>
        </w:sectPr>
        <w:pPrChange w:id="3413" w:author="Westerlund, Johan" w:date="2020-10-15T12:12:00Z">
          <w:pPr/>
        </w:pPrChange>
      </w:pPr>
    </w:p>
    <w:p w14:paraId="6FFBD967" w14:textId="1D24FE8C" w:rsidR="00B21364" w:rsidRPr="00C63958" w:rsidDel="00867009" w:rsidRDefault="00945698">
      <w:pPr>
        <w:spacing w:after="28" w:line="259" w:lineRule="auto"/>
        <w:ind w:left="0" w:firstLine="0"/>
        <w:rPr>
          <w:del w:id="3414" w:author="Westerlund, Johan" w:date="2020-10-15T12:13:00Z"/>
          <w:lang w:val="en-GB"/>
          <w:rPrChange w:id="3415" w:author="Westerlund, Johan" w:date="2021-04-22T14:05:00Z">
            <w:rPr>
              <w:del w:id="3416" w:author="Westerlund, Johan" w:date="2020-10-15T12:13:00Z"/>
            </w:rPr>
          </w:rPrChange>
        </w:rPr>
      </w:pPr>
      <w:del w:id="3417" w:author="Westerlund, Johan" w:date="2020-10-15T12:12:00Z">
        <w:r w:rsidRPr="00C63958" w:rsidDel="00867009">
          <w:rPr>
            <w:sz w:val="20"/>
            <w:lang w:val="en-GB"/>
            <w:rPrChange w:id="3418" w:author="Westerlund, Johan" w:date="2021-04-22T14:05:00Z">
              <w:rPr>
                <w:sz w:val="20"/>
              </w:rPr>
            </w:rPrChange>
          </w:rPr>
          <w:lastRenderedPageBreak/>
          <w:delText xml:space="preserve"> </w:delText>
        </w:r>
      </w:del>
    </w:p>
    <w:p w14:paraId="2BD0259A" w14:textId="77777777" w:rsidR="00B21364" w:rsidRPr="00C63958" w:rsidRDefault="00945698">
      <w:pPr>
        <w:spacing w:after="28" w:line="259" w:lineRule="auto"/>
        <w:ind w:left="0" w:firstLine="0"/>
        <w:rPr>
          <w:lang w:val="en-GB"/>
          <w:rPrChange w:id="3419" w:author="Westerlund, Johan" w:date="2021-04-22T14:05:00Z">
            <w:rPr/>
          </w:rPrChange>
        </w:rPr>
        <w:pPrChange w:id="3420" w:author="Westerlund, Johan" w:date="2020-10-15T12:13:00Z">
          <w:pPr>
            <w:tabs>
              <w:tab w:val="center" w:pos="3055"/>
            </w:tabs>
            <w:spacing w:after="0" w:line="259" w:lineRule="auto"/>
            <w:ind w:left="-15" w:firstLine="0"/>
          </w:pPr>
        </w:pPrChange>
      </w:pPr>
      <w:r w:rsidRPr="00C63958">
        <w:rPr>
          <w:b/>
          <w:color w:val="3F7DD9"/>
          <w:sz w:val="24"/>
          <w:lang w:val="en-GB"/>
          <w:rPrChange w:id="3421" w:author="Westerlund, Johan" w:date="2021-04-22T14:05:00Z">
            <w:rPr>
              <w:b/>
              <w:color w:val="3F7DD9"/>
              <w:sz w:val="24"/>
            </w:rPr>
          </w:rPrChange>
        </w:rPr>
        <w:t>A 2.2.</w:t>
      </w:r>
      <w:r w:rsidRPr="00C63958">
        <w:rPr>
          <w:rFonts w:ascii="Arial" w:eastAsia="Arial" w:hAnsi="Arial" w:cs="Arial"/>
          <w:b/>
          <w:color w:val="3F7DD9"/>
          <w:sz w:val="24"/>
          <w:lang w:val="en-GB"/>
          <w:rPrChange w:id="3422" w:author="Westerlund, Johan" w:date="2021-04-22T14:05:00Z">
            <w:rPr>
              <w:rFonts w:ascii="Arial" w:eastAsia="Arial" w:hAnsi="Arial" w:cs="Arial"/>
              <w:b/>
              <w:color w:val="3F7DD9"/>
              <w:sz w:val="24"/>
            </w:rPr>
          </w:rPrChange>
        </w:rPr>
        <w:t xml:space="preserve"> </w:t>
      </w:r>
      <w:r w:rsidRPr="00C63958">
        <w:rPr>
          <w:rFonts w:ascii="Arial" w:eastAsia="Arial" w:hAnsi="Arial" w:cs="Arial"/>
          <w:b/>
          <w:color w:val="3F7DD9"/>
          <w:sz w:val="24"/>
          <w:lang w:val="en-GB"/>
          <w:rPrChange w:id="3423" w:author="Westerlund, Johan" w:date="2021-04-22T14:05:00Z">
            <w:rPr>
              <w:rFonts w:ascii="Arial" w:eastAsia="Arial" w:hAnsi="Arial" w:cs="Arial"/>
              <w:b/>
              <w:color w:val="3F7DD9"/>
              <w:sz w:val="24"/>
            </w:rPr>
          </w:rPrChange>
        </w:rPr>
        <w:tab/>
      </w:r>
      <w:r w:rsidRPr="00C63958">
        <w:rPr>
          <w:b/>
          <w:color w:val="3F7DC9"/>
          <w:sz w:val="24"/>
          <w:lang w:val="en-GB"/>
          <w:rPrChange w:id="3424" w:author="Westerlund, Johan" w:date="2021-04-22T14:05:00Z">
            <w:rPr>
              <w:b/>
              <w:color w:val="3F7DC9"/>
              <w:sz w:val="24"/>
            </w:rPr>
          </w:rPrChange>
        </w:rPr>
        <w:t xml:space="preserve">SPAIN – PUERTOS DEL ESTADO – EXAMPLE 2 </w:t>
      </w:r>
    </w:p>
    <w:p w14:paraId="6B3F4F0C" w14:textId="77777777" w:rsidR="00B21364" w:rsidRPr="00C63958" w:rsidRDefault="00945698">
      <w:pPr>
        <w:spacing w:after="124" w:line="259" w:lineRule="auto"/>
        <w:ind w:left="-30" w:firstLine="0"/>
        <w:rPr>
          <w:lang w:val="en-GB"/>
          <w:rPrChange w:id="3425" w:author="Westerlund, Johan" w:date="2021-04-22T14:05:00Z">
            <w:rPr/>
          </w:rPrChange>
        </w:rPr>
      </w:pPr>
      <w:r w:rsidRPr="00C03868">
        <w:rPr>
          <w:noProof/>
          <w:lang w:val="sv-SE" w:eastAsia="sv-SE"/>
        </w:rPr>
        <mc:AlternateContent>
          <mc:Choice Requires="wpg">
            <w:drawing>
              <wp:inline distT="0" distB="0" distL="0" distR="0" wp14:anchorId="1F4C6344" wp14:editId="5088F2DB">
                <wp:extent cx="938784" cy="6096"/>
                <wp:effectExtent l="0" t="0" r="0" b="0"/>
                <wp:docPr id="26924" name="Group 26924"/>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229" name="Shape 3222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6924" style="width:73.92pt;height:0.47998pt;mso-position-horizontal-relative:char;mso-position-vertical-relative:line" coordsize="9387,60">
                <v:shape id="Shape 32230"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C63958">
        <w:rPr>
          <w:lang w:val="en-GB"/>
          <w:rPrChange w:id="3426" w:author="Westerlund, Johan" w:date="2021-04-22T14:05:00Z">
            <w:rPr/>
          </w:rPrChange>
        </w:rPr>
        <w:t xml:space="preserve"> </w:t>
      </w:r>
    </w:p>
    <w:p w14:paraId="76C871D9" w14:textId="77777777" w:rsidR="00B21364" w:rsidRPr="00C63958" w:rsidRDefault="00945698">
      <w:pPr>
        <w:tabs>
          <w:tab w:val="center" w:pos="2532"/>
        </w:tabs>
        <w:spacing w:after="107" w:line="259" w:lineRule="auto"/>
        <w:ind w:left="-15" w:firstLine="0"/>
        <w:rPr>
          <w:lang w:val="en-GB"/>
          <w:rPrChange w:id="3427" w:author="Westerlund, Johan" w:date="2021-04-22T14:05:00Z">
            <w:rPr/>
          </w:rPrChange>
        </w:rPr>
      </w:pPr>
      <w:r w:rsidRPr="00C63958">
        <w:rPr>
          <w:b/>
          <w:color w:val="3F7DD9"/>
          <w:lang w:val="en-GB"/>
          <w:rPrChange w:id="3428" w:author="Westerlund, Johan" w:date="2021-04-22T14:05:00Z">
            <w:rPr>
              <w:b/>
              <w:color w:val="3F7DD9"/>
            </w:rPr>
          </w:rPrChange>
        </w:rPr>
        <w:t>A 2.2.1.</w:t>
      </w:r>
      <w:r w:rsidRPr="00C63958">
        <w:rPr>
          <w:rFonts w:ascii="Arial" w:eastAsia="Arial" w:hAnsi="Arial" w:cs="Arial"/>
          <w:b/>
          <w:color w:val="3F7DD9"/>
          <w:lang w:val="en-GB"/>
          <w:rPrChange w:id="3429" w:author="Westerlund, Johan" w:date="2021-04-22T14:05:00Z">
            <w:rPr>
              <w:rFonts w:ascii="Arial" w:eastAsia="Arial" w:hAnsi="Arial" w:cs="Arial"/>
              <w:b/>
              <w:color w:val="3F7DD9"/>
            </w:rPr>
          </w:rPrChange>
        </w:rPr>
        <w:t xml:space="preserve"> </w:t>
      </w:r>
      <w:r w:rsidRPr="00C63958">
        <w:rPr>
          <w:rFonts w:ascii="Arial" w:eastAsia="Arial" w:hAnsi="Arial" w:cs="Arial"/>
          <w:b/>
          <w:color w:val="3F7DD9"/>
          <w:lang w:val="en-GB"/>
          <w:rPrChange w:id="3430" w:author="Westerlund, Johan" w:date="2021-04-22T14:05:00Z">
            <w:rPr>
              <w:rFonts w:ascii="Arial" w:eastAsia="Arial" w:hAnsi="Arial" w:cs="Arial"/>
              <w:b/>
              <w:color w:val="3F7DD9"/>
            </w:rPr>
          </w:rPrChange>
        </w:rPr>
        <w:tab/>
      </w:r>
      <w:r w:rsidRPr="00C63958">
        <w:rPr>
          <w:b/>
          <w:color w:val="3F7DC9"/>
          <w:lang w:val="en-GB"/>
          <w:rPrChange w:id="3431" w:author="Westerlund, Johan" w:date="2021-04-22T14:05:00Z">
            <w:rPr>
              <w:b/>
              <w:color w:val="3F7DC9"/>
            </w:rPr>
          </w:rPrChange>
        </w:rPr>
        <w:t>P</w:t>
      </w:r>
      <w:r w:rsidRPr="00C63958">
        <w:rPr>
          <w:b/>
          <w:color w:val="3F7DC9"/>
          <w:sz w:val="18"/>
          <w:lang w:val="en-GB"/>
          <w:rPrChange w:id="3432" w:author="Westerlund, Johan" w:date="2021-04-22T14:05:00Z">
            <w:rPr>
              <w:b/>
              <w:color w:val="3F7DC9"/>
              <w:sz w:val="18"/>
            </w:rPr>
          </w:rPrChange>
        </w:rPr>
        <w:t>ROCESS</w:t>
      </w:r>
      <w:r w:rsidRPr="00C63958">
        <w:rPr>
          <w:b/>
          <w:color w:val="3F7DC9"/>
          <w:lang w:val="en-GB"/>
          <w:rPrChange w:id="3433" w:author="Westerlund, Johan" w:date="2021-04-22T14:05:00Z">
            <w:rPr>
              <w:b/>
              <w:color w:val="3F7DC9"/>
            </w:rPr>
          </w:rPrChange>
        </w:rPr>
        <w:t>:</w:t>
      </w:r>
      <w:r w:rsidRPr="00C63958">
        <w:rPr>
          <w:b/>
          <w:color w:val="3F7DC9"/>
          <w:sz w:val="18"/>
          <w:lang w:val="en-GB"/>
          <w:rPrChange w:id="3434" w:author="Westerlund, Johan" w:date="2021-04-22T14:05:00Z">
            <w:rPr>
              <w:b/>
              <w:color w:val="3F7DC9"/>
              <w:sz w:val="18"/>
            </w:rPr>
          </w:rPrChange>
        </w:rPr>
        <w:t xml:space="preserve"> </w:t>
      </w:r>
      <w:r w:rsidRPr="00C63958">
        <w:rPr>
          <w:b/>
          <w:color w:val="3F7DC9"/>
          <w:lang w:val="en-GB"/>
          <w:rPrChange w:id="3435" w:author="Westerlund, Johan" w:date="2021-04-22T14:05:00Z">
            <w:rPr>
              <w:b/>
              <w:color w:val="3F7DC9"/>
            </w:rPr>
          </w:rPrChange>
        </w:rPr>
        <w:t>A</w:t>
      </w:r>
      <w:r w:rsidRPr="00C63958">
        <w:rPr>
          <w:b/>
          <w:color w:val="3F7DC9"/>
          <w:sz w:val="18"/>
          <w:lang w:val="en-GB"/>
          <w:rPrChange w:id="3436" w:author="Westerlund, Johan" w:date="2021-04-22T14:05:00Z">
            <w:rPr>
              <w:b/>
              <w:color w:val="3F7DC9"/>
              <w:sz w:val="18"/>
            </w:rPr>
          </w:rPrChange>
        </w:rPr>
        <w:t>TO</w:t>
      </w:r>
      <w:r w:rsidRPr="00C63958">
        <w:rPr>
          <w:b/>
          <w:color w:val="3F7DC9"/>
          <w:lang w:val="en-GB"/>
          <w:rPrChange w:id="3437" w:author="Westerlund, Johan" w:date="2021-04-22T14:05:00Z">
            <w:rPr>
              <w:b/>
              <w:color w:val="3F7DC9"/>
            </w:rPr>
          </w:rPrChange>
        </w:rPr>
        <w:t>N</w:t>
      </w:r>
      <w:r w:rsidRPr="00C63958">
        <w:rPr>
          <w:b/>
          <w:color w:val="3F7DC9"/>
          <w:sz w:val="18"/>
          <w:lang w:val="en-GB"/>
          <w:rPrChange w:id="3438" w:author="Westerlund, Johan" w:date="2021-04-22T14:05:00Z">
            <w:rPr>
              <w:b/>
              <w:color w:val="3F7DC9"/>
              <w:sz w:val="18"/>
            </w:rPr>
          </w:rPrChange>
        </w:rPr>
        <w:t xml:space="preserve"> </w:t>
      </w:r>
      <w:r w:rsidRPr="00C63958">
        <w:rPr>
          <w:b/>
          <w:color w:val="3F7DC9"/>
          <w:lang w:val="en-GB"/>
          <w:rPrChange w:id="3439" w:author="Westerlund, Johan" w:date="2021-04-22T14:05:00Z">
            <w:rPr>
              <w:b/>
              <w:color w:val="3F7DC9"/>
            </w:rPr>
          </w:rPrChange>
        </w:rPr>
        <w:t>D</w:t>
      </w:r>
      <w:r w:rsidRPr="00C63958">
        <w:rPr>
          <w:b/>
          <w:color w:val="3F7DC9"/>
          <w:sz w:val="18"/>
          <w:lang w:val="en-GB"/>
          <w:rPrChange w:id="3440" w:author="Westerlund, Johan" w:date="2021-04-22T14:05:00Z">
            <w:rPr>
              <w:b/>
              <w:color w:val="3F7DC9"/>
              <w:sz w:val="18"/>
            </w:rPr>
          </w:rPrChange>
        </w:rPr>
        <w:t xml:space="preserve">ESIGN AND </w:t>
      </w:r>
      <w:r w:rsidRPr="00C63958">
        <w:rPr>
          <w:b/>
          <w:color w:val="3F7DC9"/>
          <w:lang w:val="en-GB"/>
          <w:rPrChange w:id="3441" w:author="Westerlund, Johan" w:date="2021-04-22T14:05:00Z">
            <w:rPr>
              <w:b/>
              <w:color w:val="3F7DC9"/>
            </w:rPr>
          </w:rPrChange>
        </w:rPr>
        <w:t>R</w:t>
      </w:r>
      <w:r w:rsidRPr="00C63958">
        <w:rPr>
          <w:b/>
          <w:color w:val="3F7DC9"/>
          <w:sz w:val="18"/>
          <w:lang w:val="en-GB"/>
          <w:rPrChange w:id="3442" w:author="Westerlund, Johan" w:date="2021-04-22T14:05:00Z">
            <w:rPr>
              <w:b/>
              <w:color w:val="3F7DC9"/>
              <w:sz w:val="18"/>
            </w:rPr>
          </w:rPrChange>
        </w:rPr>
        <w:t>EVISION</w:t>
      </w:r>
      <w:r w:rsidRPr="00C63958">
        <w:rPr>
          <w:b/>
          <w:color w:val="3F7DC9"/>
          <w:lang w:val="en-GB"/>
          <w:rPrChange w:id="3443" w:author="Westerlund, Johan" w:date="2021-04-22T14:05:00Z">
            <w:rPr>
              <w:b/>
              <w:color w:val="3F7DC9"/>
            </w:rPr>
          </w:rPrChange>
        </w:rPr>
        <w:t xml:space="preserve"> </w:t>
      </w:r>
    </w:p>
    <w:p w14:paraId="02C480A8" w14:textId="77777777" w:rsidR="00B21364" w:rsidRPr="00C63958" w:rsidRDefault="00945698">
      <w:pPr>
        <w:spacing w:after="99" w:line="259" w:lineRule="auto"/>
        <w:ind w:left="0" w:firstLine="0"/>
        <w:rPr>
          <w:lang w:val="en-GB"/>
          <w:rPrChange w:id="3444" w:author="Westerlund, Johan" w:date="2021-04-22T14:05:00Z">
            <w:rPr/>
          </w:rPrChange>
        </w:rPr>
      </w:pPr>
      <w:r w:rsidRPr="00C63958">
        <w:rPr>
          <w:lang w:val="en-GB"/>
          <w:rPrChange w:id="3445" w:author="Westerlund, Johan" w:date="2021-04-22T14:05:00Z">
            <w:rPr/>
          </w:rPrChange>
        </w:rPr>
        <w:t xml:space="preserve"> </w:t>
      </w:r>
    </w:p>
    <w:p w14:paraId="47885305" w14:textId="77777777" w:rsidR="00B21364" w:rsidRPr="00C63958" w:rsidRDefault="00945698">
      <w:pPr>
        <w:spacing w:after="98" w:line="259" w:lineRule="auto"/>
        <w:ind w:left="-5"/>
        <w:rPr>
          <w:lang w:val="en-GB"/>
          <w:rPrChange w:id="3446" w:author="Westerlund, Johan" w:date="2021-04-22T14:05:00Z">
            <w:rPr>
              <w:lang w:val="en-US"/>
            </w:rPr>
          </w:rPrChange>
        </w:rPr>
      </w:pPr>
      <w:r w:rsidRPr="00C63958">
        <w:rPr>
          <w:b/>
          <w:lang w:val="en-GB"/>
          <w:rPrChange w:id="3447" w:author="Westerlund, Johan" w:date="2021-04-22T14:05:00Z">
            <w:rPr>
              <w:b/>
              <w:lang w:val="en-US"/>
            </w:rPr>
          </w:rPrChange>
        </w:rPr>
        <w:t>OWNER</w:t>
      </w:r>
      <w:r w:rsidRPr="00C63958">
        <w:rPr>
          <w:lang w:val="en-GB"/>
          <w:rPrChange w:id="3448" w:author="Westerlund, Johan" w:date="2021-04-22T14:05:00Z">
            <w:rPr>
              <w:lang w:val="en-US"/>
            </w:rPr>
          </w:rPrChange>
        </w:rPr>
        <w:t xml:space="preserve">: </w:t>
      </w:r>
    </w:p>
    <w:p w14:paraId="53E5C42E" w14:textId="77777777" w:rsidR="00B21364" w:rsidRPr="00C63958" w:rsidRDefault="00945698">
      <w:pPr>
        <w:ind w:left="-5"/>
        <w:rPr>
          <w:lang w:val="en-GB"/>
          <w:rPrChange w:id="3449" w:author="Westerlund, Johan" w:date="2021-04-22T14:05:00Z">
            <w:rPr>
              <w:lang w:val="en-US"/>
            </w:rPr>
          </w:rPrChange>
        </w:rPr>
      </w:pPr>
      <w:r w:rsidRPr="00C63958">
        <w:rPr>
          <w:lang w:val="en-GB"/>
          <w:rPrChange w:id="3450" w:author="Westerlund, Johan" w:date="2021-04-22T14:05:00Z">
            <w:rPr>
              <w:lang w:val="en-US"/>
            </w:rPr>
          </w:rPrChange>
        </w:rPr>
        <w:t xml:space="preserve">State port area of influence: PORT AUTHORITY </w:t>
      </w:r>
    </w:p>
    <w:p w14:paraId="30A3EFA1" w14:textId="77777777" w:rsidR="00B21364" w:rsidRPr="00C63958" w:rsidRDefault="00945698">
      <w:pPr>
        <w:ind w:left="-5"/>
        <w:rPr>
          <w:lang w:val="en-GB"/>
          <w:rPrChange w:id="3451" w:author="Westerlund, Johan" w:date="2021-04-22T14:05:00Z">
            <w:rPr>
              <w:lang w:val="en-US"/>
            </w:rPr>
          </w:rPrChange>
        </w:rPr>
      </w:pPr>
      <w:r w:rsidRPr="00C63958">
        <w:rPr>
          <w:lang w:val="en-GB"/>
          <w:rPrChange w:id="3452" w:author="Westerlund, Johan" w:date="2021-04-22T14:05:00Z">
            <w:rPr>
              <w:lang w:val="en-US"/>
            </w:rPr>
          </w:rPrChange>
        </w:rPr>
        <w:t xml:space="preserve">State non‐port area:  STATE PORTS </w:t>
      </w:r>
    </w:p>
    <w:p w14:paraId="1C2CC1F1" w14:textId="77777777" w:rsidR="00B21364" w:rsidRPr="00C63958" w:rsidRDefault="00945698">
      <w:pPr>
        <w:spacing w:after="114" w:line="259" w:lineRule="auto"/>
        <w:ind w:left="0" w:firstLine="0"/>
        <w:rPr>
          <w:lang w:val="en-GB"/>
          <w:rPrChange w:id="3453" w:author="Westerlund, Johan" w:date="2021-04-22T14:05:00Z">
            <w:rPr>
              <w:lang w:val="en-US"/>
            </w:rPr>
          </w:rPrChange>
        </w:rPr>
      </w:pPr>
      <w:r w:rsidRPr="00C63958">
        <w:rPr>
          <w:lang w:val="en-GB"/>
          <w:rPrChange w:id="3454" w:author="Westerlund, Johan" w:date="2021-04-22T14:05:00Z">
            <w:rPr>
              <w:lang w:val="en-US"/>
            </w:rPr>
          </w:rPrChange>
        </w:rPr>
        <w:t xml:space="preserve"> </w:t>
      </w:r>
    </w:p>
    <w:p w14:paraId="7C18F4D7" w14:textId="77777777" w:rsidR="00B21364" w:rsidRPr="00C63958" w:rsidRDefault="00945698">
      <w:pPr>
        <w:spacing w:after="0" w:line="361" w:lineRule="auto"/>
        <w:ind w:left="-5" w:right="2336"/>
        <w:rPr>
          <w:lang w:val="en-GB"/>
          <w:rPrChange w:id="3455" w:author="Westerlund, Johan" w:date="2021-04-22T14:05:00Z">
            <w:rPr/>
          </w:rPrChange>
        </w:rPr>
      </w:pPr>
      <w:r w:rsidRPr="00C63958">
        <w:rPr>
          <w:b/>
          <w:lang w:val="en-GB"/>
          <w:rPrChange w:id="3456" w:author="Westerlund, Johan" w:date="2021-04-22T14:05:00Z">
            <w:rPr>
              <w:b/>
              <w:lang w:val="en-US"/>
            </w:rPr>
          </w:rPrChange>
        </w:rPr>
        <w:t>INPUT:</w:t>
      </w:r>
      <w:r w:rsidRPr="00C63958">
        <w:rPr>
          <w:lang w:val="en-GB"/>
          <w:rPrChange w:id="3457" w:author="Westerlund, Johan" w:date="2021-04-22T14:05:00Z">
            <w:rPr>
              <w:lang w:val="en-US"/>
            </w:rPr>
          </w:rPrChange>
        </w:rPr>
        <w:t xml:space="preserve"> </w:t>
      </w:r>
      <w:r w:rsidRPr="00C63958">
        <w:rPr>
          <w:lang w:val="en-GB"/>
          <w:rPrChange w:id="3458" w:author="Westerlund, Johan" w:date="2021-04-22T14:05:00Z">
            <w:rPr>
              <w:lang w:val="en-US"/>
            </w:rPr>
          </w:rPrChange>
        </w:rPr>
        <w:tab/>
        <w:t xml:space="preserve">New need or revision of AtoN in the area under consideration. </w:t>
      </w:r>
      <w:r w:rsidRPr="00C63958">
        <w:rPr>
          <w:b/>
          <w:lang w:val="en-GB"/>
          <w:rPrChange w:id="3459" w:author="Westerlund, Johan" w:date="2021-04-22T14:05:00Z">
            <w:rPr>
              <w:b/>
            </w:rPr>
          </w:rPrChange>
        </w:rPr>
        <w:t xml:space="preserve">OUTPUT: </w:t>
      </w:r>
      <w:r w:rsidRPr="00C63958">
        <w:rPr>
          <w:b/>
          <w:lang w:val="en-GB"/>
          <w:rPrChange w:id="3460" w:author="Westerlund, Johan" w:date="2021-04-22T14:05:00Z">
            <w:rPr>
              <w:b/>
            </w:rPr>
          </w:rPrChange>
        </w:rPr>
        <w:tab/>
      </w:r>
      <w:r w:rsidRPr="00C63958">
        <w:rPr>
          <w:lang w:val="en-GB"/>
          <w:rPrChange w:id="3461" w:author="Westerlund, Johan" w:date="2021-04-22T14:05:00Z">
            <w:rPr/>
          </w:rPrChange>
        </w:rPr>
        <w:t xml:space="preserve">Proposal for Aids to Navigation, (upgrade) </w:t>
      </w:r>
    </w:p>
    <w:p w14:paraId="6475E872" w14:textId="77777777" w:rsidR="00B21364" w:rsidRPr="00C63958" w:rsidRDefault="00945698">
      <w:pPr>
        <w:spacing w:after="0" w:line="259" w:lineRule="auto"/>
        <w:ind w:left="0" w:firstLine="0"/>
        <w:rPr>
          <w:lang w:val="en-GB"/>
          <w:rPrChange w:id="3462" w:author="Westerlund, Johan" w:date="2021-04-22T14:05:00Z">
            <w:rPr/>
          </w:rPrChange>
        </w:rPr>
      </w:pPr>
      <w:r w:rsidRPr="00C03868">
        <w:rPr>
          <w:noProof/>
          <w:lang w:val="sv-SE" w:eastAsia="sv-SE"/>
        </w:rPr>
        <w:drawing>
          <wp:anchor distT="0" distB="0" distL="114300" distR="114300" simplePos="0" relativeHeight="251662336" behindDoc="0" locked="0" layoutInCell="1" allowOverlap="0" wp14:anchorId="30D99C84" wp14:editId="27564F71">
            <wp:simplePos x="0" y="0"/>
            <wp:positionH relativeFrom="page">
              <wp:posOffset>6893814</wp:posOffset>
            </wp:positionH>
            <wp:positionV relativeFrom="page">
              <wp:posOffset>254</wp:posOffset>
            </wp:positionV>
            <wp:extent cx="652272" cy="688848"/>
            <wp:effectExtent l="0" t="0" r="0" b="0"/>
            <wp:wrapTopAndBottom/>
            <wp:docPr id="29818" name="Picture 29818"/>
            <wp:cNvGraphicFramePr/>
            <a:graphic xmlns:a="http://schemas.openxmlformats.org/drawingml/2006/main">
              <a:graphicData uri="http://schemas.openxmlformats.org/drawingml/2006/picture">
                <pic:pic xmlns:pic="http://schemas.openxmlformats.org/drawingml/2006/picture">
                  <pic:nvPicPr>
                    <pic:cNvPr id="29818" name="Picture 29818"/>
                    <pic:cNvPicPr/>
                  </pic:nvPicPr>
                  <pic:blipFill>
                    <a:blip r:embed="rId36"/>
                    <a:stretch>
                      <a:fillRect/>
                    </a:stretch>
                  </pic:blipFill>
                  <pic:spPr>
                    <a:xfrm>
                      <a:off x="0" y="0"/>
                      <a:ext cx="652272" cy="688848"/>
                    </a:xfrm>
                    <a:prstGeom prst="rect">
                      <a:avLst/>
                    </a:prstGeom>
                  </pic:spPr>
                </pic:pic>
              </a:graphicData>
            </a:graphic>
          </wp:anchor>
        </w:drawing>
      </w:r>
      <w:r w:rsidRPr="00C63958">
        <w:rPr>
          <w:lang w:val="en-GB"/>
          <w:rPrChange w:id="3463" w:author="Westerlund, Johan" w:date="2021-04-22T14:05:00Z">
            <w:rPr/>
          </w:rPrChange>
        </w:rPr>
        <w:t xml:space="preserve"> </w:t>
      </w:r>
    </w:p>
    <w:p w14:paraId="1A633F7F" w14:textId="77777777" w:rsidR="00B21364" w:rsidRPr="00C63958" w:rsidRDefault="00945698">
      <w:pPr>
        <w:spacing w:after="224" w:line="259" w:lineRule="auto"/>
        <w:ind w:left="1480" w:firstLine="0"/>
        <w:rPr>
          <w:lang w:val="en-GB"/>
          <w:rPrChange w:id="3464" w:author="Westerlund, Johan" w:date="2021-04-22T14:05:00Z">
            <w:rPr/>
          </w:rPrChange>
        </w:rPr>
      </w:pPr>
      <w:r w:rsidRPr="00C03868">
        <w:rPr>
          <w:noProof/>
          <w:lang w:val="sv-SE" w:eastAsia="sv-SE"/>
        </w:rPr>
        <mc:AlternateContent>
          <mc:Choice Requires="wpg">
            <w:drawing>
              <wp:inline distT="0" distB="0" distL="0" distR="0" wp14:anchorId="35327393" wp14:editId="6B8899DA">
                <wp:extent cx="4630176" cy="4558383"/>
                <wp:effectExtent l="0" t="0" r="0" b="0"/>
                <wp:docPr id="26925" name="Group 26925"/>
                <wp:cNvGraphicFramePr/>
                <a:graphic xmlns:a="http://schemas.openxmlformats.org/drawingml/2006/main">
                  <a:graphicData uri="http://schemas.microsoft.com/office/word/2010/wordprocessingGroup">
                    <wpg:wgp>
                      <wpg:cNvGrpSpPr/>
                      <wpg:grpSpPr>
                        <a:xfrm>
                          <a:off x="0" y="0"/>
                          <a:ext cx="4630176" cy="4558383"/>
                          <a:chOff x="0" y="0"/>
                          <a:chExt cx="4630176" cy="4558383"/>
                        </a:xfrm>
                      </wpg:grpSpPr>
                      <wps:wsp>
                        <wps:cNvPr id="2295" name="Rectangle 2295"/>
                        <wps:cNvSpPr/>
                        <wps:spPr>
                          <a:xfrm>
                            <a:off x="4598661" y="4416350"/>
                            <a:ext cx="41915" cy="188904"/>
                          </a:xfrm>
                          <a:prstGeom prst="rect">
                            <a:avLst/>
                          </a:prstGeom>
                          <a:ln>
                            <a:noFill/>
                          </a:ln>
                        </wps:spPr>
                        <wps:txbx>
                          <w:txbxContent>
                            <w:p w14:paraId="5EA58E3F" w14:textId="77777777" w:rsidR="009A779E" w:rsidRDefault="009A779E">
                              <w:pPr>
                                <w:spacing w:after="160" w:line="259" w:lineRule="auto"/>
                                <w:ind w:left="0" w:firstLine="0"/>
                              </w:pPr>
                              <w:r>
                                <w:t xml:space="preserve"> </w:t>
                              </w:r>
                            </w:p>
                          </w:txbxContent>
                        </wps:txbx>
                        <wps:bodyPr horzOverflow="overflow" vert="horz" lIns="0" tIns="0" rIns="0" bIns="0" rtlCol="0">
                          <a:noAutofit/>
                        </wps:bodyPr>
                      </wps:wsp>
                      <wps:wsp>
                        <wps:cNvPr id="2305" name="Shape 2305"/>
                        <wps:cNvSpPr/>
                        <wps:spPr>
                          <a:xfrm>
                            <a:off x="0" y="0"/>
                            <a:ext cx="625602" cy="370332"/>
                          </a:xfrm>
                          <a:custGeom>
                            <a:avLst/>
                            <a:gdLst/>
                            <a:ahLst/>
                            <a:cxnLst/>
                            <a:rect l="0" t="0" r="0" b="0"/>
                            <a:pathLst>
                              <a:path w="625602" h="370332">
                                <a:moveTo>
                                  <a:pt x="12954" y="0"/>
                                </a:moveTo>
                                <a:lnTo>
                                  <a:pt x="625602" y="0"/>
                                </a:lnTo>
                                <a:lnTo>
                                  <a:pt x="625602" y="25146"/>
                                </a:lnTo>
                                <a:lnTo>
                                  <a:pt x="25146" y="25146"/>
                                </a:lnTo>
                                <a:lnTo>
                                  <a:pt x="25146" y="344424"/>
                                </a:lnTo>
                                <a:lnTo>
                                  <a:pt x="625602" y="344424"/>
                                </a:lnTo>
                                <a:lnTo>
                                  <a:pt x="625602" y="370332"/>
                                </a:lnTo>
                                <a:lnTo>
                                  <a:pt x="12954" y="370332"/>
                                </a:lnTo>
                                <a:cubicBezTo>
                                  <a:pt x="5334" y="370332"/>
                                  <a:pt x="0" y="364236"/>
                                  <a:pt x="0" y="357378"/>
                                </a:cubicBezTo>
                                <a:lnTo>
                                  <a:pt x="0" y="12954"/>
                                </a:lnTo>
                                <a:cubicBezTo>
                                  <a:pt x="0" y="6096"/>
                                  <a:pt x="5334"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06" name="Shape 2306"/>
                        <wps:cNvSpPr/>
                        <wps:spPr>
                          <a:xfrm>
                            <a:off x="625602" y="0"/>
                            <a:ext cx="625602" cy="370332"/>
                          </a:xfrm>
                          <a:custGeom>
                            <a:avLst/>
                            <a:gdLst/>
                            <a:ahLst/>
                            <a:cxnLst/>
                            <a:rect l="0" t="0" r="0" b="0"/>
                            <a:pathLst>
                              <a:path w="625602" h="370332">
                                <a:moveTo>
                                  <a:pt x="0" y="0"/>
                                </a:moveTo>
                                <a:lnTo>
                                  <a:pt x="613410" y="0"/>
                                </a:lnTo>
                                <a:cubicBezTo>
                                  <a:pt x="620268" y="0"/>
                                  <a:pt x="625602" y="6096"/>
                                  <a:pt x="625602" y="12954"/>
                                </a:cubicBezTo>
                                <a:lnTo>
                                  <a:pt x="625602" y="357378"/>
                                </a:lnTo>
                                <a:cubicBezTo>
                                  <a:pt x="625602" y="364236"/>
                                  <a:pt x="620268" y="370332"/>
                                  <a:pt x="613410" y="370332"/>
                                </a:cubicBezTo>
                                <a:lnTo>
                                  <a:pt x="0" y="370332"/>
                                </a:lnTo>
                                <a:lnTo>
                                  <a:pt x="0" y="344424"/>
                                </a:lnTo>
                                <a:lnTo>
                                  <a:pt x="600456" y="344424"/>
                                </a:lnTo>
                                <a:lnTo>
                                  <a:pt x="600456"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07" name="Rectangle 2307"/>
                        <wps:cNvSpPr/>
                        <wps:spPr>
                          <a:xfrm>
                            <a:off x="335280" y="138299"/>
                            <a:ext cx="771816" cy="154840"/>
                          </a:xfrm>
                          <a:prstGeom prst="rect">
                            <a:avLst/>
                          </a:prstGeom>
                          <a:ln>
                            <a:noFill/>
                          </a:ln>
                        </wps:spPr>
                        <wps:txbx>
                          <w:txbxContent>
                            <w:p w14:paraId="43641EC9" w14:textId="77777777" w:rsidR="009A779E" w:rsidRDefault="009A779E">
                              <w:pPr>
                                <w:spacing w:after="160" w:line="259" w:lineRule="auto"/>
                                <w:ind w:left="0" w:firstLine="0"/>
                              </w:pPr>
                              <w:r>
                                <w:rPr>
                                  <w:color w:val="FFFFFF"/>
                                  <w:sz w:val="18"/>
                                </w:rPr>
                                <w:t>atic Revision</w:t>
                              </w:r>
                            </w:p>
                          </w:txbxContent>
                        </wps:txbx>
                        <wps:bodyPr horzOverflow="overflow" vert="horz" lIns="0" tIns="0" rIns="0" bIns="0" rtlCol="0">
                          <a:noAutofit/>
                        </wps:bodyPr>
                      </wps:wsp>
                      <wps:wsp>
                        <wps:cNvPr id="2308" name="Rectangle 2308"/>
                        <wps:cNvSpPr/>
                        <wps:spPr>
                          <a:xfrm>
                            <a:off x="916686" y="113073"/>
                            <a:ext cx="56348" cy="190519"/>
                          </a:xfrm>
                          <a:prstGeom prst="rect">
                            <a:avLst/>
                          </a:prstGeom>
                          <a:ln>
                            <a:noFill/>
                          </a:ln>
                        </wps:spPr>
                        <wps:txbx>
                          <w:txbxContent>
                            <w:p w14:paraId="26708404" w14:textId="77777777" w:rsidR="009A779E" w:rsidRDefault="009A779E">
                              <w:pPr>
                                <w:spacing w:after="160" w:line="259" w:lineRule="auto"/>
                                <w:ind w:left="0" w:firstLine="0"/>
                              </w:pPr>
                              <w:r>
                                <w:rPr>
                                  <w:rFonts w:ascii="Arial" w:eastAsia="Arial" w:hAnsi="Arial" w:cs="Arial"/>
                                  <w:color w:val="FFFFFF"/>
                                  <w:sz w:val="24"/>
                                </w:rPr>
                                <w:t xml:space="preserve"> </w:t>
                              </w:r>
                            </w:p>
                          </w:txbxContent>
                        </wps:txbx>
                        <wps:bodyPr horzOverflow="overflow" vert="horz" lIns="0" tIns="0" rIns="0" bIns="0" rtlCol="0">
                          <a:noAutofit/>
                        </wps:bodyPr>
                      </wps:wsp>
                      <wps:wsp>
                        <wps:cNvPr id="2309" name="Shape 2309"/>
                        <wps:cNvSpPr/>
                        <wps:spPr>
                          <a:xfrm>
                            <a:off x="1643634" y="0"/>
                            <a:ext cx="826008" cy="370332"/>
                          </a:xfrm>
                          <a:custGeom>
                            <a:avLst/>
                            <a:gdLst/>
                            <a:ahLst/>
                            <a:cxnLst/>
                            <a:rect l="0" t="0" r="0" b="0"/>
                            <a:pathLst>
                              <a:path w="826008" h="370332">
                                <a:moveTo>
                                  <a:pt x="12192" y="0"/>
                                </a:moveTo>
                                <a:lnTo>
                                  <a:pt x="826008" y="0"/>
                                </a:lnTo>
                                <a:lnTo>
                                  <a:pt x="826008" y="25146"/>
                                </a:lnTo>
                                <a:lnTo>
                                  <a:pt x="25146" y="25146"/>
                                </a:lnTo>
                                <a:lnTo>
                                  <a:pt x="25146" y="344424"/>
                                </a:lnTo>
                                <a:lnTo>
                                  <a:pt x="826008" y="344424"/>
                                </a:lnTo>
                                <a:lnTo>
                                  <a:pt x="826008" y="370332"/>
                                </a:lnTo>
                                <a:lnTo>
                                  <a:pt x="12192" y="370332"/>
                                </a:lnTo>
                                <a:cubicBezTo>
                                  <a:pt x="5334" y="370332"/>
                                  <a:pt x="0" y="364236"/>
                                  <a:pt x="0" y="357378"/>
                                </a:cubicBezTo>
                                <a:lnTo>
                                  <a:pt x="0" y="12954"/>
                                </a:lnTo>
                                <a:cubicBezTo>
                                  <a:pt x="0" y="6096"/>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0" name="Shape 2310"/>
                        <wps:cNvSpPr/>
                        <wps:spPr>
                          <a:xfrm>
                            <a:off x="2469642" y="0"/>
                            <a:ext cx="826008" cy="370332"/>
                          </a:xfrm>
                          <a:custGeom>
                            <a:avLst/>
                            <a:gdLst/>
                            <a:ahLst/>
                            <a:cxnLst/>
                            <a:rect l="0" t="0" r="0" b="0"/>
                            <a:pathLst>
                              <a:path w="826008" h="370332">
                                <a:moveTo>
                                  <a:pt x="0" y="0"/>
                                </a:moveTo>
                                <a:lnTo>
                                  <a:pt x="813816" y="0"/>
                                </a:lnTo>
                                <a:cubicBezTo>
                                  <a:pt x="820674" y="0"/>
                                  <a:pt x="826008" y="6096"/>
                                  <a:pt x="826008" y="12954"/>
                                </a:cubicBezTo>
                                <a:lnTo>
                                  <a:pt x="826008" y="357378"/>
                                </a:lnTo>
                                <a:cubicBezTo>
                                  <a:pt x="826008" y="364236"/>
                                  <a:pt x="820674" y="370332"/>
                                  <a:pt x="813816" y="370332"/>
                                </a:cubicBezTo>
                                <a:lnTo>
                                  <a:pt x="0" y="370332"/>
                                </a:lnTo>
                                <a:lnTo>
                                  <a:pt x="0" y="344424"/>
                                </a:lnTo>
                                <a:lnTo>
                                  <a:pt x="800862" y="344424"/>
                                </a:lnTo>
                                <a:lnTo>
                                  <a:pt x="800862"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1" name="Shape 2311"/>
                        <wps:cNvSpPr/>
                        <wps:spPr>
                          <a:xfrm>
                            <a:off x="106680" y="827532"/>
                            <a:ext cx="518922" cy="560064"/>
                          </a:xfrm>
                          <a:custGeom>
                            <a:avLst/>
                            <a:gdLst/>
                            <a:ahLst/>
                            <a:cxnLst/>
                            <a:rect l="0" t="0" r="0" b="0"/>
                            <a:pathLst>
                              <a:path w="518922" h="560064">
                                <a:moveTo>
                                  <a:pt x="518922" y="0"/>
                                </a:moveTo>
                                <a:lnTo>
                                  <a:pt x="518922" y="25908"/>
                                </a:lnTo>
                                <a:cubicBezTo>
                                  <a:pt x="371081" y="20244"/>
                                  <a:pt x="59347" y="83566"/>
                                  <a:pt x="26670" y="261366"/>
                                </a:cubicBezTo>
                                <a:lnTo>
                                  <a:pt x="25146" y="273558"/>
                                </a:lnTo>
                                <a:lnTo>
                                  <a:pt x="25146" y="280416"/>
                                </a:lnTo>
                                <a:lnTo>
                                  <a:pt x="25146" y="286512"/>
                                </a:lnTo>
                                <a:lnTo>
                                  <a:pt x="25908" y="292608"/>
                                </a:lnTo>
                                <a:lnTo>
                                  <a:pt x="26670" y="298704"/>
                                </a:lnTo>
                                <a:lnTo>
                                  <a:pt x="27432" y="304800"/>
                                </a:lnTo>
                                <a:cubicBezTo>
                                  <a:pt x="67742" y="479590"/>
                                  <a:pt x="370345" y="539128"/>
                                  <a:pt x="518922" y="534924"/>
                                </a:cubicBezTo>
                                <a:lnTo>
                                  <a:pt x="518922" y="560064"/>
                                </a:lnTo>
                                <a:lnTo>
                                  <a:pt x="476258" y="560053"/>
                                </a:lnTo>
                                <a:cubicBezTo>
                                  <a:pt x="300418" y="551593"/>
                                  <a:pt x="40731" y="482189"/>
                                  <a:pt x="3048" y="310134"/>
                                </a:cubicBezTo>
                                <a:lnTo>
                                  <a:pt x="1524" y="303276"/>
                                </a:lnTo>
                                <a:lnTo>
                                  <a:pt x="0" y="288036"/>
                                </a:lnTo>
                                <a:lnTo>
                                  <a:pt x="0" y="273558"/>
                                </a:lnTo>
                                <a:lnTo>
                                  <a:pt x="1524" y="258318"/>
                                </a:lnTo>
                                <a:cubicBezTo>
                                  <a:pt x="32969" y="70599"/>
                                  <a:pt x="335382" y="648"/>
                                  <a:pt x="492252" y="762"/>
                                </a:cubicBezTo>
                                <a:lnTo>
                                  <a:pt x="518922"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2" name="Shape 2312"/>
                        <wps:cNvSpPr/>
                        <wps:spPr>
                          <a:xfrm>
                            <a:off x="625602" y="827532"/>
                            <a:ext cx="518922" cy="560070"/>
                          </a:xfrm>
                          <a:custGeom>
                            <a:avLst/>
                            <a:gdLst/>
                            <a:ahLst/>
                            <a:cxnLst/>
                            <a:rect l="0" t="0" r="0" b="0"/>
                            <a:pathLst>
                              <a:path w="518922" h="560070">
                                <a:moveTo>
                                  <a:pt x="0" y="0"/>
                                </a:moveTo>
                                <a:lnTo>
                                  <a:pt x="26670" y="762"/>
                                </a:lnTo>
                                <a:cubicBezTo>
                                  <a:pt x="184048" y="1257"/>
                                  <a:pt x="484708" y="69748"/>
                                  <a:pt x="517398" y="257556"/>
                                </a:cubicBezTo>
                                <a:lnTo>
                                  <a:pt x="518922" y="272796"/>
                                </a:lnTo>
                                <a:lnTo>
                                  <a:pt x="518922" y="287274"/>
                                </a:lnTo>
                                <a:cubicBezTo>
                                  <a:pt x="506971" y="470052"/>
                                  <a:pt x="226695" y="548932"/>
                                  <a:pt x="78486" y="557022"/>
                                </a:cubicBezTo>
                                <a:lnTo>
                                  <a:pt x="26670" y="560070"/>
                                </a:lnTo>
                                <a:lnTo>
                                  <a:pt x="0" y="560064"/>
                                </a:lnTo>
                                <a:lnTo>
                                  <a:pt x="0" y="534924"/>
                                </a:lnTo>
                                <a:lnTo>
                                  <a:pt x="25908" y="534162"/>
                                </a:lnTo>
                                <a:lnTo>
                                  <a:pt x="51054" y="533400"/>
                                </a:lnTo>
                                <a:cubicBezTo>
                                  <a:pt x="188061" y="530733"/>
                                  <a:pt x="472453" y="460972"/>
                                  <a:pt x="493014" y="293370"/>
                                </a:cubicBezTo>
                                <a:lnTo>
                                  <a:pt x="493776" y="287274"/>
                                </a:lnTo>
                                <a:lnTo>
                                  <a:pt x="493776" y="274320"/>
                                </a:lnTo>
                                <a:lnTo>
                                  <a:pt x="493014" y="268224"/>
                                </a:lnTo>
                                <a:cubicBezTo>
                                  <a:pt x="472796" y="99314"/>
                                  <a:pt x="188201" y="30035"/>
                                  <a:pt x="51054" y="27432"/>
                                </a:cubicBezTo>
                                <a:lnTo>
                                  <a:pt x="25908"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3" name="Shape 2313"/>
                        <wps:cNvSpPr/>
                        <wps:spPr>
                          <a:xfrm>
                            <a:off x="2070354" y="725805"/>
                            <a:ext cx="399278" cy="764286"/>
                          </a:xfrm>
                          <a:custGeom>
                            <a:avLst/>
                            <a:gdLst/>
                            <a:ahLst/>
                            <a:cxnLst/>
                            <a:rect l="0" t="0" r="0" b="0"/>
                            <a:pathLst>
                              <a:path w="399278" h="764286">
                                <a:moveTo>
                                  <a:pt x="399193" y="0"/>
                                </a:moveTo>
                                <a:lnTo>
                                  <a:pt x="399278" y="34"/>
                                </a:lnTo>
                                <a:lnTo>
                                  <a:pt x="399278" y="30438"/>
                                </a:lnTo>
                                <a:lnTo>
                                  <a:pt x="398916" y="30091"/>
                                </a:lnTo>
                                <a:lnTo>
                                  <a:pt x="30905" y="382134"/>
                                </a:lnTo>
                                <a:lnTo>
                                  <a:pt x="398916" y="733450"/>
                                </a:lnTo>
                                <a:lnTo>
                                  <a:pt x="399278" y="733104"/>
                                </a:lnTo>
                                <a:lnTo>
                                  <a:pt x="399278" y="764251"/>
                                </a:lnTo>
                                <a:lnTo>
                                  <a:pt x="399193" y="764286"/>
                                </a:lnTo>
                                <a:cubicBezTo>
                                  <a:pt x="396049" y="764286"/>
                                  <a:pt x="392811" y="763143"/>
                                  <a:pt x="390144" y="760857"/>
                                </a:cubicBezTo>
                                <a:lnTo>
                                  <a:pt x="3810" y="391287"/>
                                </a:lnTo>
                                <a:cubicBezTo>
                                  <a:pt x="762" y="389001"/>
                                  <a:pt x="0" y="385191"/>
                                  <a:pt x="0" y="382143"/>
                                </a:cubicBezTo>
                                <a:cubicBezTo>
                                  <a:pt x="0" y="378333"/>
                                  <a:pt x="762" y="375285"/>
                                  <a:pt x="3810" y="372999"/>
                                </a:cubicBezTo>
                                <a:lnTo>
                                  <a:pt x="390144" y="3429"/>
                                </a:lnTo>
                                <a:cubicBezTo>
                                  <a:pt x="392811" y="1143"/>
                                  <a:pt x="396049" y="0"/>
                                  <a:pt x="399193"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4" name="Shape 2314"/>
                        <wps:cNvSpPr/>
                        <wps:spPr>
                          <a:xfrm>
                            <a:off x="2469633" y="725839"/>
                            <a:ext cx="399297" cy="764217"/>
                          </a:xfrm>
                          <a:custGeom>
                            <a:avLst/>
                            <a:gdLst/>
                            <a:ahLst/>
                            <a:cxnLst/>
                            <a:rect l="0" t="0" r="0" b="0"/>
                            <a:pathLst>
                              <a:path w="399297" h="764217">
                                <a:moveTo>
                                  <a:pt x="0" y="0"/>
                                </a:moveTo>
                                <a:lnTo>
                                  <a:pt x="8391" y="3394"/>
                                </a:lnTo>
                                <a:lnTo>
                                  <a:pt x="395488" y="372964"/>
                                </a:lnTo>
                                <a:cubicBezTo>
                                  <a:pt x="397773" y="375250"/>
                                  <a:pt x="399297" y="378299"/>
                                  <a:pt x="399297" y="382108"/>
                                </a:cubicBezTo>
                                <a:cubicBezTo>
                                  <a:pt x="399297" y="385156"/>
                                  <a:pt x="397773" y="388967"/>
                                  <a:pt x="395488" y="391252"/>
                                </a:cubicBezTo>
                                <a:lnTo>
                                  <a:pt x="8391" y="760823"/>
                                </a:lnTo>
                                <a:lnTo>
                                  <a:pt x="0" y="764217"/>
                                </a:lnTo>
                                <a:lnTo>
                                  <a:pt x="0" y="733070"/>
                                </a:lnTo>
                                <a:lnTo>
                                  <a:pt x="368374" y="382099"/>
                                </a:lnTo>
                                <a:lnTo>
                                  <a:pt x="0" y="30403"/>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5" name="Shape 2315"/>
                        <wps:cNvSpPr/>
                        <wps:spPr>
                          <a:xfrm>
                            <a:off x="3535680" y="827532"/>
                            <a:ext cx="519303" cy="559982"/>
                          </a:xfrm>
                          <a:custGeom>
                            <a:avLst/>
                            <a:gdLst/>
                            <a:ahLst/>
                            <a:cxnLst/>
                            <a:rect l="0" t="0" r="0" b="0"/>
                            <a:pathLst>
                              <a:path w="519303" h="559982">
                                <a:moveTo>
                                  <a:pt x="518922" y="0"/>
                                </a:moveTo>
                                <a:lnTo>
                                  <a:pt x="519303" y="11"/>
                                </a:lnTo>
                                <a:lnTo>
                                  <a:pt x="519303" y="25908"/>
                                </a:lnTo>
                                <a:lnTo>
                                  <a:pt x="518922" y="25908"/>
                                </a:lnTo>
                                <a:cubicBezTo>
                                  <a:pt x="370167" y="21184"/>
                                  <a:pt x="60973" y="82309"/>
                                  <a:pt x="26670" y="261366"/>
                                </a:cubicBezTo>
                                <a:lnTo>
                                  <a:pt x="25908" y="267462"/>
                                </a:lnTo>
                                <a:lnTo>
                                  <a:pt x="25908" y="280416"/>
                                </a:lnTo>
                                <a:lnTo>
                                  <a:pt x="25908" y="286512"/>
                                </a:lnTo>
                                <a:lnTo>
                                  <a:pt x="25908" y="292608"/>
                                </a:lnTo>
                                <a:lnTo>
                                  <a:pt x="26670" y="298704"/>
                                </a:lnTo>
                                <a:lnTo>
                                  <a:pt x="28194" y="304800"/>
                                </a:lnTo>
                                <a:cubicBezTo>
                                  <a:pt x="65824" y="478523"/>
                                  <a:pt x="372339" y="539826"/>
                                  <a:pt x="518922" y="534924"/>
                                </a:cubicBezTo>
                                <a:lnTo>
                                  <a:pt x="519303" y="534913"/>
                                </a:lnTo>
                                <a:lnTo>
                                  <a:pt x="519303" y="559982"/>
                                </a:lnTo>
                                <a:lnTo>
                                  <a:pt x="475728" y="559837"/>
                                </a:lnTo>
                                <a:cubicBezTo>
                                  <a:pt x="299365" y="551196"/>
                                  <a:pt x="43598" y="483633"/>
                                  <a:pt x="3048" y="310134"/>
                                </a:cubicBezTo>
                                <a:lnTo>
                                  <a:pt x="1524" y="303276"/>
                                </a:lnTo>
                                <a:lnTo>
                                  <a:pt x="0" y="288036"/>
                                </a:lnTo>
                                <a:lnTo>
                                  <a:pt x="0" y="273558"/>
                                </a:lnTo>
                                <a:lnTo>
                                  <a:pt x="1524" y="258318"/>
                                </a:lnTo>
                                <a:cubicBezTo>
                                  <a:pt x="34430" y="70371"/>
                                  <a:pt x="334315" y="939"/>
                                  <a:pt x="492252" y="762"/>
                                </a:cubicBezTo>
                                <a:lnTo>
                                  <a:pt x="518922"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6" name="Shape 2316"/>
                        <wps:cNvSpPr/>
                        <wps:spPr>
                          <a:xfrm>
                            <a:off x="4054983" y="827543"/>
                            <a:ext cx="519303" cy="560059"/>
                          </a:xfrm>
                          <a:custGeom>
                            <a:avLst/>
                            <a:gdLst/>
                            <a:ahLst/>
                            <a:cxnLst/>
                            <a:rect l="0" t="0" r="0" b="0"/>
                            <a:pathLst>
                              <a:path w="519303" h="560059">
                                <a:moveTo>
                                  <a:pt x="0" y="0"/>
                                </a:moveTo>
                                <a:lnTo>
                                  <a:pt x="26289" y="751"/>
                                </a:lnTo>
                                <a:cubicBezTo>
                                  <a:pt x="186474" y="1983"/>
                                  <a:pt x="481101" y="68391"/>
                                  <a:pt x="517779" y="257545"/>
                                </a:cubicBezTo>
                                <a:lnTo>
                                  <a:pt x="518541" y="265165"/>
                                </a:lnTo>
                                <a:lnTo>
                                  <a:pt x="518541" y="272785"/>
                                </a:lnTo>
                                <a:lnTo>
                                  <a:pt x="519303" y="279643"/>
                                </a:lnTo>
                                <a:lnTo>
                                  <a:pt x="519303" y="287263"/>
                                </a:lnTo>
                                <a:cubicBezTo>
                                  <a:pt x="505282" y="470638"/>
                                  <a:pt x="227355" y="548515"/>
                                  <a:pt x="78105" y="557011"/>
                                </a:cubicBezTo>
                                <a:lnTo>
                                  <a:pt x="26289" y="560059"/>
                                </a:lnTo>
                                <a:lnTo>
                                  <a:pt x="0" y="559971"/>
                                </a:lnTo>
                                <a:lnTo>
                                  <a:pt x="0" y="534902"/>
                                </a:lnTo>
                                <a:lnTo>
                                  <a:pt x="25527" y="534151"/>
                                </a:lnTo>
                                <a:lnTo>
                                  <a:pt x="50673" y="533389"/>
                                </a:lnTo>
                                <a:cubicBezTo>
                                  <a:pt x="189484" y="529846"/>
                                  <a:pt x="469722" y="462574"/>
                                  <a:pt x="493395" y="293359"/>
                                </a:cubicBezTo>
                                <a:lnTo>
                                  <a:pt x="493395" y="268213"/>
                                </a:lnTo>
                                <a:cubicBezTo>
                                  <a:pt x="471182" y="99278"/>
                                  <a:pt x="190093" y="30342"/>
                                  <a:pt x="51435" y="27421"/>
                                </a:cubicBezTo>
                                <a:lnTo>
                                  <a:pt x="25527" y="25897"/>
                                </a:lnTo>
                                <a:lnTo>
                                  <a:pt x="0" y="2589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7" name="Shape 2317"/>
                        <wps:cNvSpPr/>
                        <wps:spPr>
                          <a:xfrm>
                            <a:off x="1511808" y="1698498"/>
                            <a:ext cx="957834" cy="521208"/>
                          </a:xfrm>
                          <a:custGeom>
                            <a:avLst/>
                            <a:gdLst/>
                            <a:ahLst/>
                            <a:cxnLst/>
                            <a:rect l="0" t="0" r="0" b="0"/>
                            <a:pathLst>
                              <a:path w="957834" h="521208">
                                <a:moveTo>
                                  <a:pt x="12954" y="0"/>
                                </a:moveTo>
                                <a:lnTo>
                                  <a:pt x="957834" y="0"/>
                                </a:lnTo>
                                <a:lnTo>
                                  <a:pt x="957834" y="25146"/>
                                </a:lnTo>
                                <a:lnTo>
                                  <a:pt x="25908" y="25146"/>
                                </a:lnTo>
                                <a:lnTo>
                                  <a:pt x="25908" y="495300"/>
                                </a:lnTo>
                                <a:lnTo>
                                  <a:pt x="957834" y="495300"/>
                                </a:lnTo>
                                <a:lnTo>
                                  <a:pt x="957834" y="521208"/>
                                </a:lnTo>
                                <a:lnTo>
                                  <a:pt x="12954" y="521208"/>
                                </a:lnTo>
                                <a:cubicBezTo>
                                  <a:pt x="6096" y="521208"/>
                                  <a:pt x="0" y="515112"/>
                                  <a:pt x="0" y="508254"/>
                                </a:cubicBezTo>
                                <a:lnTo>
                                  <a:pt x="0" y="12192"/>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8" name="Shape 2318"/>
                        <wps:cNvSpPr/>
                        <wps:spPr>
                          <a:xfrm>
                            <a:off x="2469642" y="1698498"/>
                            <a:ext cx="957834" cy="521208"/>
                          </a:xfrm>
                          <a:custGeom>
                            <a:avLst/>
                            <a:gdLst/>
                            <a:ahLst/>
                            <a:cxnLst/>
                            <a:rect l="0" t="0" r="0" b="0"/>
                            <a:pathLst>
                              <a:path w="957834" h="521208">
                                <a:moveTo>
                                  <a:pt x="0" y="0"/>
                                </a:moveTo>
                                <a:lnTo>
                                  <a:pt x="944880" y="0"/>
                                </a:lnTo>
                                <a:cubicBezTo>
                                  <a:pt x="951738" y="0"/>
                                  <a:pt x="957834" y="5334"/>
                                  <a:pt x="957834" y="12192"/>
                                </a:cubicBezTo>
                                <a:lnTo>
                                  <a:pt x="957834" y="508254"/>
                                </a:lnTo>
                                <a:cubicBezTo>
                                  <a:pt x="957834" y="515112"/>
                                  <a:pt x="951738" y="521208"/>
                                  <a:pt x="944880" y="521208"/>
                                </a:cubicBezTo>
                                <a:lnTo>
                                  <a:pt x="0" y="521208"/>
                                </a:lnTo>
                                <a:lnTo>
                                  <a:pt x="0" y="495300"/>
                                </a:lnTo>
                                <a:lnTo>
                                  <a:pt x="931926" y="495300"/>
                                </a:lnTo>
                                <a:lnTo>
                                  <a:pt x="931926"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9" name="Shape 2319"/>
                        <wps:cNvSpPr/>
                        <wps:spPr>
                          <a:xfrm>
                            <a:off x="1540002" y="2628138"/>
                            <a:ext cx="929640" cy="370332"/>
                          </a:xfrm>
                          <a:custGeom>
                            <a:avLst/>
                            <a:gdLst/>
                            <a:ahLst/>
                            <a:cxnLst/>
                            <a:rect l="0" t="0" r="0" b="0"/>
                            <a:pathLst>
                              <a:path w="929640" h="370332">
                                <a:moveTo>
                                  <a:pt x="12192" y="0"/>
                                </a:moveTo>
                                <a:lnTo>
                                  <a:pt x="929640" y="0"/>
                                </a:lnTo>
                                <a:lnTo>
                                  <a:pt x="929640" y="25908"/>
                                </a:lnTo>
                                <a:lnTo>
                                  <a:pt x="25146" y="25908"/>
                                </a:lnTo>
                                <a:lnTo>
                                  <a:pt x="25146" y="345186"/>
                                </a:lnTo>
                                <a:lnTo>
                                  <a:pt x="929640" y="345186"/>
                                </a:lnTo>
                                <a:lnTo>
                                  <a:pt x="929640" y="370332"/>
                                </a:lnTo>
                                <a:lnTo>
                                  <a:pt x="12192" y="370332"/>
                                </a:lnTo>
                                <a:cubicBezTo>
                                  <a:pt x="5334" y="370332"/>
                                  <a:pt x="0" y="364998"/>
                                  <a:pt x="0" y="357378"/>
                                </a:cubicBezTo>
                                <a:lnTo>
                                  <a:pt x="0" y="12954"/>
                                </a:lnTo>
                                <a:cubicBezTo>
                                  <a:pt x="0" y="6096"/>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0" name="Shape 2320"/>
                        <wps:cNvSpPr/>
                        <wps:spPr>
                          <a:xfrm>
                            <a:off x="2469642" y="2628138"/>
                            <a:ext cx="929640" cy="370332"/>
                          </a:xfrm>
                          <a:custGeom>
                            <a:avLst/>
                            <a:gdLst/>
                            <a:ahLst/>
                            <a:cxnLst/>
                            <a:rect l="0" t="0" r="0" b="0"/>
                            <a:pathLst>
                              <a:path w="929640" h="370332">
                                <a:moveTo>
                                  <a:pt x="0" y="0"/>
                                </a:moveTo>
                                <a:lnTo>
                                  <a:pt x="916686" y="0"/>
                                </a:lnTo>
                                <a:cubicBezTo>
                                  <a:pt x="924306" y="0"/>
                                  <a:pt x="929640" y="6096"/>
                                  <a:pt x="929640" y="12954"/>
                                </a:cubicBezTo>
                                <a:lnTo>
                                  <a:pt x="929640" y="357378"/>
                                </a:lnTo>
                                <a:cubicBezTo>
                                  <a:pt x="929640" y="364998"/>
                                  <a:pt x="924306" y="370332"/>
                                  <a:pt x="916686" y="370332"/>
                                </a:cubicBezTo>
                                <a:lnTo>
                                  <a:pt x="0" y="370332"/>
                                </a:lnTo>
                                <a:lnTo>
                                  <a:pt x="0" y="345186"/>
                                </a:lnTo>
                                <a:lnTo>
                                  <a:pt x="904494" y="345186"/>
                                </a:lnTo>
                                <a:lnTo>
                                  <a:pt x="904494"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1" name="Shape 2321"/>
                        <wps:cNvSpPr/>
                        <wps:spPr>
                          <a:xfrm>
                            <a:off x="1540002" y="3173730"/>
                            <a:ext cx="929640" cy="369570"/>
                          </a:xfrm>
                          <a:custGeom>
                            <a:avLst/>
                            <a:gdLst/>
                            <a:ahLst/>
                            <a:cxnLst/>
                            <a:rect l="0" t="0" r="0" b="0"/>
                            <a:pathLst>
                              <a:path w="929640" h="369570">
                                <a:moveTo>
                                  <a:pt x="12192" y="0"/>
                                </a:moveTo>
                                <a:lnTo>
                                  <a:pt x="929640" y="0"/>
                                </a:lnTo>
                                <a:lnTo>
                                  <a:pt x="929640" y="25147"/>
                                </a:lnTo>
                                <a:lnTo>
                                  <a:pt x="25146" y="25147"/>
                                </a:lnTo>
                                <a:lnTo>
                                  <a:pt x="25146" y="344424"/>
                                </a:lnTo>
                                <a:lnTo>
                                  <a:pt x="929640" y="344424"/>
                                </a:lnTo>
                                <a:lnTo>
                                  <a:pt x="929640" y="369570"/>
                                </a:lnTo>
                                <a:lnTo>
                                  <a:pt x="12192" y="369570"/>
                                </a:lnTo>
                                <a:cubicBezTo>
                                  <a:pt x="5334" y="369570"/>
                                  <a:pt x="0" y="364236"/>
                                  <a:pt x="0" y="357378"/>
                                </a:cubicBezTo>
                                <a:lnTo>
                                  <a:pt x="0" y="12192"/>
                                </a:lnTo>
                                <a:cubicBezTo>
                                  <a:pt x="0" y="5335"/>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2" name="Shape 2322"/>
                        <wps:cNvSpPr/>
                        <wps:spPr>
                          <a:xfrm>
                            <a:off x="2469642" y="3173730"/>
                            <a:ext cx="929640" cy="369570"/>
                          </a:xfrm>
                          <a:custGeom>
                            <a:avLst/>
                            <a:gdLst/>
                            <a:ahLst/>
                            <a:cxnLst/>
                            <a:rect l="0" t="0" r="0" b="0"/>
                            <a:pathLst>
                              <a:path w="929640" h="369570">
                                <a:moveTo>
                                  <a:pt x="0" y="0"/>
                                </a:moveTo>
                                <a:lnTo>
                                  <a:pt x="916686" y="0"/>
                                </a:lnTo>
                                <a:cubicBezTo>
                                  <a:pt x="924306" y="0"/>
                                  <a:pt x="929640" y="5335"/>
                                  <a:pt x="929640" y="12192"/>
                                </a:cubicBezTo>
                                <a:lnTo>
                                  <a:pt x="929640" y="357378"/>
                                </a:lnTo>
                                <a:cubicBezTo>
                                  <a:pt x="929640" y="364236"/>
                                  <a:pt x="924306" y="369570"/>
                                  <a:pt x="916686" y="369570"/>
                                </a:cubicBezTo>
                                <a:lnTo>
                                  <a:pt x="0" y="369570"/>
                                </a:lnTo>
                                <a:lnTo>
                                  <a:pt x="0" y="344424"/>
                                </a:lnTo>
                                <a:lnTo>
                                  <a:pt x="904494" y="344424"/>
                                </a:lnTo>
                                <a:lnTo>
                                  <a:pt x="904494"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3" name="Shape 2323"/>
                        <wps:cNvSpPr/>
                        <wps:spPr>
                          <a:xfrm>
                            <a:off x="1950720" y="3956304"/>
                            <a:ext cx="518922" cy="559296"/>
                          </a:xfrm>
                          <a:custGeom>
                            <a:avLst/>
                            <a:gdLst/>
                            <a:ahLst/>
                            <a:cxnLst/>
                            <a:rect l="0" t="0" r="0" b="0"/>
                            <a:pathLst>
                              <a:path w="518922" h="559296">
                                <a:moveTo>
                                  <a:pt x="492252" y="0"/>
                                </a:moveTo>
                                <a:lnTo>
                                  <a:pt x="518922" y="0"/>
                                </a:lnTo>
                                <a:lnTo>
                                  <a:pt x="518922" y="25147"/>
                                </a:lnTo>
                                <a:cubicBezTo>
                                  <a:pt x="371958" y="19863"/>
                                  <a:pt x="58610" y="82639"/>
                                  <a:pt x="26670" y="260604"/>
                                </a:cubicBezTo>
                                <a:lnTo>
                                  <a:pt x="25146" y="272797"/>
                                </a:lnTo>
                                <a:lnTo>
                                  <a:pt x="25146" y="279654"/>
                                </a:lnTo>
                                <a:lnTo>
                                  <a:pt x="25146" y="285750"/>
                                </a:lnTo>
                                <a:lnTo>
                                  <a:pt x="27432" y="304038"/>
                                </a:lnTo>
                                <a:cubicBezTo>
                                  <a:pt x="66916" y="478727"/>
                                  <a:pt x="370865" y="538811"/>
                                  <a:pt x="518922" y="534162"/>
                                </a:cubicBezTo>
                                <a:lnTo>
                                  <a:pt x="518922" y="559296"/>
                                </a:lnTo>
                                <a:lnTo>
                                  <a:pt x="475755" y="559277"/>
                                </a:lnTo>
                                <a:cubicBezTo>
                                  <a:pt x="299316" y="550924"/>
                                  <a:pt x="42613" y="482494"/>
                                  <a:pt x="2286" y="309373"/>
                                </a:cubicBezTo>
                                <a:lnTo>
                                  <a:pt x="1524" y="302514"/>
                                </a:lnTo>
                                <a:lnTo>
                                  <a:pt x="0" y="287274"/>
                                </a:lnTo>
                                <a:lnTo>
                                  <a:pt x="0" y="272797"/>
                                </a:lnTo>
                                <a:lnTo>
                                  <a:pt x="1524" y="257556"/>
                                </a:lnTo>
                                <a:cubicBezTo>
                                  <a:pt x="32804" y="69698"/>
                                  <a:pt x="335559" y="559"/>
                                  <a:pt x="49225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4" name="Shape 2324"/>
                        <wps:cNvSpPr/>
                        <wps:spPr>
                          <a:xfrm>
                            <a:off x="2469642" y="3956304"/>
                            <a:ext cx="518922" cy="559309"/>
                          </a:xfrm>
                          <a:custGeom>
                            <a:avLst/>
                            <a:gdLst/>
                            <a:ahLst/>
                            <a:cxnLst/>
                            <a:rect l="0" t="0" r="0" b="0"/>
                            <a:pathLst>
                              <a:path w="518922" h="559309">
                                <a:moveTo>
                                  <a:pt x="0" y="0"/>
                                </a:moveTo>
                                <a:lnTo>
                                  <a:pt x="25908" y="0"/>
                                </a:lnTo>
                                <a:cubicBezTo>
                                  <a:pt x="183922" y="889"/>
                                  <a:pt x="483705" y="68682"/>
                                  <a:pt x="517398" y="256794"/>
                                </a:cubicBezTo>
                                <a:lnTo>
                                  <a:pt x="518922" y="272035"/>
                                </a:lnTo>
                                <a:lnTo>
                                  <a:pt x="518922" y="286512"/>
                                </a:lnTo>
                                <a:cubicBezTo>
                                  <a:pt x="507429" y="469138"/>
                                  <a:pt x="225959" y="548132"/>
                                  <a:pt x="78486" y="556261"/>
                                </a:cubicBezTo>
                                <a:lnTo>
                                  <a:pt x="26670" y="559309"/>
                                </a:lnTo>
                                <a:lnTo>
                                  <a:pt x="0" y="559296"/>
                                </a:lnTo>
                                <a:lnTo>
                                  <a:pt x="0" y="534162"/>
                                </a:lnTo>
                                <a:lnTo>
                                  <a:pt x="25146" y="533400"/>
                                </a:lnTo>
                                <a:lnTo>
                                  <a:pt x="51054" y="532638"/>
                                </a:lnTo>
                                <a:cubicBezTo>
                                  <a:pt x="188697" y="529958"/>
                                  <a:pt x="470865" y="460832"/>
                                  <a:pt x="493014" y="292609"/>
                                </a:cubicBezTo>
                                <a:lnTo>
                                  <a:pt x="493776" y="286512"/>
                                </a:lnTo>
                                <a:lnTo>
                                  <a:pt x="493776" y="273559"/>
                                </a:lnTo>
                                <a:lnTo>
                                  <a:pt x="493014" y="267462"/>
                                </a:lnTo>
                                <a:cubicBezTo>
                                  <a:pt x="472796" y="99111"/>
                                  <a:pt x="187897" y="29223"/>
                                  <a:pt x="51054" y="26670"/>
                                </a:cubicBezTo>
                                <a:lnTo>
                                  <a:pt x="25908"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5" name="Shape 2325"/>
                        <wps:cNvSpPr/>
                        <wps:spPr>
                          <a:xfrm>
                            <a:off x="1256538" y="2407158"/>
                            <a:ext cx="1213104" cy="1413510"/>
                          </a:xfrm>
                          <a:custGeom>
                            <a:avLst/>
                            <a:gdLst/>
                            <a:ahLst/>
                            <a:cxnLst/>
                            <a:rect l="0" t="0" r="0" b="0"/>
                            <a:pathLst>
                              <a:path w="1213104" h="1413510">
                                <a:moveTo>
                                  <a:pt x="0" y="0"/>
                                </a:moveTo>
                                <a:lnTo>
                                  <a:pt x="1213104" y="0"/>
                                </a:lnTo>
                                <a:lnTo>
                                  <a:pt x="1213104" y="176784"/>
                                </a:lnTo>
                                <a:lnTo>
                                  <a:pt x="176784" y="176784"/>
                                </a:lnTo>
                                <a:lnTo>
                                  <a:pt x="176784" y="1237488"/>
                                </a:lnTo>
                                <a:lnTo>
                                  <a:pt x="1213104" y="1237488"/>
                                </a:lnTo>
                                <a:lnTo>
                                  <a:pt x="1213104" y="1413510"/>
                                </a:lnTo>
                                <a:lnTo>
                                  <a:pt x="0" y="1413510"/>
                                </a:lnTo>
                                <a:lnTo>
                                  <a:pt x="0" y="0"/>
                                </a:lnTo>
                                <a:close/>
                              </a:path>
                            </a:pathLst>
                          </a:custGeom>
                          <a:ln w="0" cap="flat">
                            <a:miter lim="127000"/>
                          </a:ln>
                        </wps:spPr>
                        <wps:style>
                          <a:lnRef idx="0">
                            <a:srgbClr val="000000">
                              <a:alpha val="0"/>
                            </a:srgbClr>
                          </a:lnRef>
                          <a:fillRef idx="1">
                            <a:srgbClr val="00548C"/>
                          </a:fillRef>
                          <a:effectRef idx="0">
                            <a:scrgbClr r="0" g="0" b="0"/>
                          </a:effectRef>
                          <a:fontRef idx="none"/>
                        </wps:style>
                        <wps:bodyPr/>
                      </wps:wsp>
                      <wps:wsp>
                        <wps:cNvPr id="2326" name="Shape 2326"/>
                        <wps:cNvSpPr/>
                        <wps:spPr>
                          <a:xfrm>
                            <a:off x="2469642" y="2407158"/>
                            <a:ext cx="1213104" cy="1413510"/>
                          </a:xfrm>
                          <a:custGeom>
                            <a:avLst/>
                            <a:gdLst/>
                            <a:ahLst/>
                            <a:cxnLst/>
                            <a:rect l="0" t="0" r="0" b="0"/>
                            <a:pathLst>
                              <a:path w="1213104" h="1413510">
                                <a:moveTo>
                                  <a:pt x="0" y="0"/>
                                </a:moveTo>
                                <a:lnTo>
                                  <a:pt x="1213104" y="0"/>
                                </a:lnTo>
                                <a:lnTo>
                                  <a:pt x="1213104" y="1413510"/>
                                </a:lnTo>
                                <a:lnTo>
                                  <a:pt x="0" y="1413510"/>
                                </a:lnTo>
                                <a:lnTo>
                                  <a:pt x="0" y="1237488"/>
                                </a:lnTo>
                                <a:lnTo>
                                  <a:pt x="1036320" y="1237488"/>
                                </a:lnTo>
                                <a:lnTo>
                                  <a:pt x="1036320" y="176784"/>
                                </a:lnTo>
                                <a:lnTo>
                                  <a:pt x="0" y="176784"/>
                                </a:lnTo>
                                <a:lnTo>
                                  <a:pt x="0" y="0"/>
                                </a:lnTo>
                                <a:close/>
                              </a:path>
                            </a:pathLst>
                          </a:custGeom>
                          <a:ln w="0" cap="flat">
                            <a:miter lim="127000"/>
                          </a:ln>
                        </wps:spPr>
                        <wps:style>
                          <a:lnRef idx="0">
                            <a:srgbClr val="000000">
                              <a:alpha val="0"/>
                            </a:srgbClr>
                          </a:lnRef>
                          <a:fillRef idx="1">
                            <a:srgbClr val="00548C"/>
                          </a:fillRef>
                          <a:effectRef idx="0">
                            <a:scrgbClr r="0" g="0" b="0"/>
                          </a:effectRef>
                          <a:fontRef idx="none"/>
                        </wps:style>
                        <wps:bodyPr/>
                      </wps:wsp>
                      <wps:wsp>
                        <wps:cNvPr id="2327" name="Shape 2327"/>
                        <wps:cNvSpPr/>
                        <wps:spPr>
                          <a:xfrm>
                            <a:off x="1420368" y="2570988"/>
                            <a:ext cx="1048893" cy="1085850"/>
                          </a:xfrm>
                          <a:custGeom>
                            <a:avLst/>
                            <a:gdLst/>
                            <a:ahLst/>
                            <a:cxnLst/>
                            <a:rect l="0" t="0" r="0" b="0"/>
                            <a:pathLst>
                              <a:path w="1048893" h="1085850">
                                <a:moveTo>
                                  <a:pt x="12954" y="0"/>
                                </a:moveTo>
                                <a:lnTo>
                                  <a:pt x="1048893" y="0"/>
                                </a:lnTo>
                                <a:lnTo>
                                  <a:pt x="1048893" y="25908"/>
                                </a:lnTo>
                                <a:lnTo>
                                  <a:pt x="25146" y="25908"/>
                                </a:lnTo>
                                <a:lnTo>
                                  <a:pt x="25146" y="1060704"/>
                                </a:lnTo>
                                <a:lnTo>
                                  <a:pt x="1048893" y="1060704"/>
                                </a:lnTo>
                                <a:lnTo>
                                  <a:pt x="1048893" y="1085850"/>
                                </a:lnTo>
                                <a:lnTo>
                                  <a:pt x="12954" y="1085850"/>
                                </a:lnTo>
                                <a:cubicBezTo>
                                  <a:pt x="6096" y="1085850"/>
                                  <a:pt x="0" y="1080516"/>
                                  <a:pt x="0" y="1073659"/>
                                </a:cubicBezTo>
                                <a:lnTo>
                                  <a:pt x="0" y="12954"/>
                                </a:lnTo>
                                <a:cubicBezTo>
                                  <a:pt x="0" y="6096"/>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8" name="Shape 2328"/>
                        <wps:cNvSpPr/>
                        <wps:spPr>
                          <a:xfrm>
                            <a:off x="1243584" y="2394966"/>
                            <a:ext cx="1225677" cy="1438656"/>
                          </a:xfrm>
                          <a:custGeom>
                            <a:avLst/>
                            <a:gdLst/>
                            <a:ahLst/>
                            <a:cxnLst/>
                            <a:rect l="0" t="0" r="0" b="0"/>
                            <a:pathLst>
                              <a:path w="1225677" h="1438656">
                                <a:moveTo>
                                  <a:pt x="12954" y="0"/>
                                </a:moveTo>
                                <a:lnTo>
                                  <a:pt x="1225677" y="0"/>
                                </a:lnTo>
                                <a:lnTo>
                                  <a:pt x="1225677" y="25146"/>
                                </a:lnTo>
                                <a:lnTo>
                                  <a:pt x="25908" y="25146"/>
                                </a:lnTo>
                                <a:lnTo>
                                  <a:pt x="25908" y="1413510"/>
                                </a:lnTo>
                                <a:lnTo>
                                  <a:pt x="1225677" y="1413510"/>
                                </a:lnTo>
                                <a:lnTo>
                                  <a:pt x="1225677" y="1438656"/>
                                </a:lnTo>
                                <a:lnTo>
                                  <a:pt x="12954" y="1438656"/>
                                </a:lnTo>
                                <a:cubicBezTo>
                                  <a:pt x="6096" y="1438656"/>
                                  <a:pt x="0" y="1433322"/>
                                  <a:pt x="0" y="1425702"/>
                                </a:cubicBezTo>
                                <a:lnTo>
                                  <a:pt x="0" y="12192"/>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9" name="Shape 2329"/>
                        <wps:cNvSpPr/>
                        <wps:spPr>
                          <a:xfrm>
                            <a:off x="2469261" y="2570988"/>
                            <a:ext cx="1049655" cy="1085850"/>
                          </a:xfrm>
                          <a:custGeom>
                            <a:avLst/>
                            <a:gdLst/>
                            <a:ahLst/>
                            <a:cxnLst/>
                            <a:rect l="0" t="0" r="0" b="0"/>
                            <a:pathLst>
                              <a:path w="1049655" h="1085850">
                                <a:moveTo>
                                  <a:pt x="0" y="0"/>
                                </a:moveTo>
                                <a:lnTo>
                                  <a:pt x="1036701" y="0"/>
                                </a:lnTo>
                                <a:cubicBezTo>
                                  <a:pt x="1043559" y="0"/>
                                  <a:pt x="1049655" y="6096"/>
                                  <a:pt x="1049655" y="12954"/>
                                </a:cubicBezTo>
                                <a:lnTo>
                                  <a:pt x="1049655" y="1073659"/>
                                </a:lnTo>
                                <a:cubicBezTo>
                                  <a:pt x="1049655" y="1080516"/>
                                  <a:pt x="1043559" y="1085850"/>
                                  <a:pt x="1036701" y="1085850"/>
                                </a:cubicBezTo>
                                <a:lnTo>
                                  <a:pt x="0" y="1085850"/>
                                </a:lnTo>
                                <a:lnTo>
                                  <a:pt x="0" y="1060704"/>
                                </a:lnTo>
                                <a:lnTo>
                                  <a:pt x="1023747" y="1060704"/>
                                </a:lnTo>
                                <a:lnTo>
                                  <a:pt x="1023747"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30" name="Shape 2330"/>
                        <wps:cNvSpPr/>
                        <wps:spPr>
                          <a:xfrm>
                            <a:off x="2469261" y="2394966"/>
                            <a:ext cx="1226439" cy="1438656"/>
                          </a:xfrm>
                          <a:custGeom>
                            <a:avLst/>
                            <a:gdLst/>
                            <a:ahLst/>
                            <a:cxnLst/>
                            <a:rect l="0" t="0" r="0" b="0"/>
                            <a:pathLst>
                              <a:path w="1226439" h="1438656">
                                <a:moveTo>
                                  <a:pt x="0" y="0"/>
                                </a:moveTo>
                                <a:lnTo>
                                  <a:pt x="1213485" y="0"/>
                                </a:lnTo>
                                <a:cubicBezTo>
                                  <a:pt x="1220343" y="0"/>
                                  <a:pt x="1226439" y="5334"/>
                                  <a:pt x="1226439" y="12192"/>
                                </a:cubicBezTo>
                                <a:lnTo>
                                  <a:pt x="1226439" y="1425702"/>
                                </a:lnTo>
                                <a:cubicBezTo>
                                  <a:pt x="1226439" y="1433322"/>
                                  <a:pt x="1220343" y="1438656"/>
                                  <a:pt x="1213485" y="1438656"/>
                                </a:cubicBezTo>
                                <a:lnTo>
                                  <a:pt x="0" y="1438656"/>
                                </a:lnTo>
                                <a:lnTo>
                                  <a:pt x="0" y="1413510"/>
                                </a:lnTo>
                                <a:lnTo>
                                  <a:pt x="1200531" y="1413510"/>
                                </a:lnTo>
                                <a:lnTo>
                                  <a:pt x="1200531"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31" name="Rectangle 2331"/>
                        <wps:cNvSpPr/>
                        <wps:spPr>
                          <a:xfrm>
                            <a:off x="93726" y="68957"/>
                            <a:ext cx="1371743" cy="154840"/>
                          </a:xfrm>
                          <a:prstGeom prst="rect">
                            <a:avLst/>
                          </a:prstGeom>
                          <a:ln>
                            <a:noFill/>
                          </a:ln>
                        </wps:spPr>
                        <wps:txbx>
                          <w:txbxContent>
                            <w:p w14:paraId="57B3199C" w14:textId="77777777" w:rsidR="009A779E" w:rsidRDefault="009A779E">
                              <w:pPr>
                                <w:spacing w:after="160" w:line="259" w:lineRule="auto"/>
                                <w:ind w:left="0" w:firstLine="0"/>
                              </w:pPr>
                              <w:r>
                                <w:rPr>
                                  <w:sz w:val="18"/>
                                </w:rPr>
                                <w:t xml:space="preserve">Input of New Need or </w:t>
                              </w:r>
                            </w:p>
                          </w:txbxContent>
                        </wps:txbx>
                        <wps:bodyPr horzOverflow="overflow" vert="horz" lIns="0" tIns="0" rIns="0" bIns="0" rtlCol="0">
                          <a:noAutofit/>
                        </wps:bodyPr>
                      </wps:wsp>
                      <wps:wsp>
                        <wps:cNvPr id="2332" name="Rectangle 2332"/>
                        <wps:cNvSpPr/>
                        <wps:spPr>
                          <a:xfrm>
                            <a:off x="93726" y="208403"/>
                            <a:ext cx="1218812" cy="154840"/>
                          </a:xfrm>
                          <a:prstGeom prst="rect">
                            <a:avLst/>
                          </a:prstGeom>
                          <a:ln>
                            <a:noFill/>
                          </a:ln>
                        </wps:spPr>
                        <wps:txbx>
                          <w:txbxContent>
                            <w:p w14:paraId="3CA44FFB" w14:textId="77777777" w:rsidR="009A779E" w:rsidRDefault="009A779E">
                              <w:pPr>
                                <w:spacing w:after="160" w:line="259" w:lineRule="auto"/>
                                <w:ind w:left="0" w:firstLine="0"/>
                              </w:pPr>
                              <w:r>
                                <w:rPr>
                                  <w:sz w:val="18"/>
                                </w:rPr>
                                <w:t>Systematic Revision</w:t>
                              </w:r>
                            </w:p>
                          </w:txbxContent>
                        </wps:txbx>
                        <wps:bodyPr horzOverflow="overflow" vert="horz" lIns="0" tIns="0" rIns="0" bIns="0" rtlCol="0">
                          <a:noAutofit/>
                        </wps:bodyPr>
                      </wps:wsp>
                      <wps:wsp>
                        <wps:cNvPr id="2333" name="Rectangle 2333"/>
                        <wps:cNvSpPr/>
                        <wps:spPr>
                          <a:xfrm>
                            <a:off x="1010412" y="183177"/>
                            <a:ext cx="56348" cy="190519"/>
                          </a:xfrm>
                          <a:prstGeom prst="rect">
                            <a:avLst/>
                          </a:prstGeom>
                          <a:ln>
                            <a:noFill/>
                          </a:ln>
                        </wps:spPr>
                        <wps:txbx>
                          <w:txbxContent>
                            <w:p w14:paraId="3919F3C9"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334" name="Rectangle 2334"/>
                        <wps:cNvSpPr/>
                        <wps:spPr>
                          <a:xfrm>
                            <a:off x="1736598" y="68957"/>
                            <a:ext cx="1691819" cy="154840"/>
                          </a:xfrm>
                          <a:prstGeom prst="rect">
                            <a:avLst/>
                          </a:prstGeom>
                          <a:ln>
                            <a:noFill/>
                          </a:ln>
                        </wps:spPr>
                        <wps:txbx>
                          <w:txbxContent>
                            <w:p w14:paraId="47D6AA93" w14:textId="77777777" w:rsidR="009A779E" w:rsidRDefault="009A779E">
                              <w:pPr>
                                <w:spacing w:after="160" w:line="259" w:lineRule="auto"/>
                                <w:ind w:left="0" w:firstLine="0"/>
                              </w:pPr>
                              <w:r>
                                <w:rPr>
                                  <w:sz w:val="18"/>
                                </w:rPr>
                                <w:t>Analysis of Risks and Traffic</w:t>
                              </w:r>
                            </w:p>
                          </w:txbxContent>
                        </wps:txbx>
                        <wps:bodyPr horzOverflow="overflow" vert="horz" lIns="0" tIns="0" rIns="0" bIns="0" rtlCol="0">
                          <a:noAutofit/>
                        </wps:bodyPr>
                      </wps:wsp>
                      <wps:wsp>
                        <wps:cNvPr id="2335" name="Rectangle 2335"/>
                        <wps:cNvSpPr/>
                        <wps:spPr>
                          <a:xfrm>
                            <a:off x="1736598" y="208403"/>
                            <a:ext cx="1924242" cy="154840"/>
                          </a:xfrm>
                          <a:prstGeom prst="rect">
                            <a:avLst/>
                          </a:prstGeom>
                          <a:ln>
                            <a:noFill/>
                          </a:ln>
                        </wps:spPr>
                        <wps:txbx>
                          <w:txbxContent>
                            <w:p w14:paraId="6535EF5C" w14:textId="77777777" w:rsidR="009A779E" w:rsidRDefault="009A779E">
                              <w:pPr>
                                <w:spacing w:after="160" w:line="259" w:lineRule="auto"/>
                                <w:ind w:left="0" w:firstLine="0"/>
                              </w:pPr>
                              <w:r>
                                <w:rPr>
                                  <w:sz w:val="18"/>
                                </w:rPr>
                                <w:t>Establishment of Service Levels</w:t>
                              </w:r>
                            </w:p>
                          </w:txbxContent>
                        </wps:txbx>
                        <wps:bodyPr horzOverflow="overflow" vert="horz" lIns="0" tIns="0" rIns="0" bIns="0" rtlCol="0">
                          <a:noAutofit/>
                        </wps:bodyPr>
                      </wps:wsp>
                      <wps:wsp>
                        <wps:cNvPr id="2336" name="Rectangle 2336"/>
                        <wps:cNvSpPr/>
                        <wps:spPr>
                          <a:xfrm>
                            <a:off x="3182874" y="192608"/>
                            <a:ext cx="51559" cy="174325"/>
                          </a:xfrm>
                          <a:prstGeom prst="rect">
                            <a:avLst/>
                          </a:prstGeom>
                          <a:ln>
                            <a:noFill/>
                          </a:ln>
                        </wps:spPr>
                        <wps:txbx>
                          <w:txbxContent>
                            <w:p w14:paraId="32F2656D" w14:textId="77777777" w:rsidR="009A779E" w:rsidRDefault="009A779E">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2337" name="Rectangle 2337"/>
                        <wps:cNvSpPr/>
                        <wps:spPr>
                          <a:xfrm>
                            <a:off x="404622" y="1061081"/>
                            <a:ext cx="579527" cy="154840"/>
                          </a:xfrm>
                          <a:prstGeom prst="rect">
                            <a:avLst/>
                          </a:prstGeom>
                          <a:ln>
                            <a:noFill/>
                          </a:ln>
                        </wps:spPr>
                        <wps:txbx>
                          <w:txbxContent>
                            <w:p w14:paraId="7D396A6F" w14:textId="77777777" w:rsidR="009A779E" w:rsidRDefault="009A779E">
                              <w:pPr>
                                <w:spacing w:after="160" w:line="259" w:lineRule="auto"/>
                                <w:ind w:left="0" w:firstLine="0"/>
                              </w:pPr>
                              <w:r>
                                <w:rPr>
                                  <w:sz w:val="18"/>
                                </w:rPr>
                                <w:t>Rejection</w:t>
                              </w:r>
                            </w:p>
                          </w:txbxContent>
                        </wps:txbx>
                        <wps:bodyPr horzOverflow="overflow" vert="horz" lIns="0" tIns="0" rIns="0" bIns="0" rtlCol="0">
                          <a:noAutofit/>
                        </wps:bodyPr>
                      </wps:wsp>
                      <wps:wsp>
                        <wps:cNvPr id="2338" name="Rectangle 2338"/>
                        <wps:cNvSpPr/>
                        <wps:spPr>
                          <a:xfrm>
                            <a:off x="840486" y="1035855"/>
                            <a:ext cx="56348" cy="190519"/>
                          </a:xfrm>
                          <a:prstGeom prst="rect">
                            <a:avLst/>
                          </a:prstGeom>
                          <a:ln>
                            <a:noFill/>
                          </a:ln>
                        </wps:spPr>
                        <wps:txbx>
                          <w:txbxContent>
                            <w:p w14:paraId="21B394E5"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339" name="Rectangle 2339"/>
                        <wps:cNvSpPr/>
                        <wps:spPr>
                          <a:xfrm>
                            <a:off x="3640074" y="1061081"/>
                            <a:ext cx="685180" cy="154840"/>
                          </a:xfrm>
                          <a:prstGeom prst="rect">
                            <a:avLst/>
                          </a:prstGeom>
                          <a:ln>
                            <a:noFill/>
                          </a:ln>
                        </wps:spPr>
                        <wps:txbx>
                          <w:txbxContent>
                            <w:p w14:paraId="1A8618E7" w14:textId="77777777" w:rsidR="009A779E" w:rsidRDefault="009A779E">
                              <w:pPr>
                                <w:spacing w:after="160" w:line="259" w:lineRule="auto"/>
                                <w:ind w:left="0" w:firstLine="0"/>
                              </w:pPr>
                              <w:r>
                                <w:rPr>
                                  <w:sz w:val="18"/>
                                </w:rPr>
                                <w:t>Emergency</w:t>
                              </w:r>
                            </w:p>
                          </w:txbxContent>
                        </wps:txbx>
                        <wps:bodyPr horzOverflow="overflow" vert="horz" lIns="0" tIns="0" rIns="0" bIns="0" rtlCol="0">
                          <a:noAutofit/>
                        </wps:bodyPr>
                      </wps:wsp>
                      <wps:wsp>
                        <wps:cNvPr id="2340" name="Rectangle 2340"/>
                        <wps:cNvSpPr/>
                        <wps:spPr>
                          <a:xfrm>
                            <a:off x="4155186" y="1035855"/>
                            <a:ext cx="56348" cy="190519"/>
                          </a:xfrm>
                          <a:prstGeom prst="rect">
                            <a:avLst/>
                          </a:prstGeom>
                          <a:ln>
                            <a:noFill/>
                          </a:ln>
                        </wps:spPr>
                        <wps:txbx>
                          <w:txbxContent>
                            <w:p w14:paraId="7B65DFEC"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341" name="Rectangle 2341"/>
                        <wps:cNvSpPr/>
                        <wps:spPr>
                          <a:xfrm>
                            <a:off x="1628394" y="1797173"/>
                            <a:ext cx="2270860" cy="154840"/>
                          </a:xfrm>
                          <a:prstGeom prst="rect">
                            <a:avLst/>
                          </a:prstGeom>
                          <a:ln>
                            <a:noFill/>
                          </a:ln>
                        </wps:spPr>
                        <wps:txbx>
                          <w:txbxContent>
                            <w:p w14:paraId="3BCAA502" w14:textId="77777777" w:rsidR="009A779E" w:rsidRDefault="009A779E">
                              <w:pPr>
                                <w:spacing w:after="160" w:line="259" w:lineRule="auto"/>
                                <w:ind w:left="0" w:firstLine="0"/>
                              </w:pPr>
                              <w:r>
                                <w:rPr>
                                  <w:sz w:val="18"/>
                                </w:rPr>
                                <w:t xml:space="preserve">Design of Technical Alternatives and </w:t>
                              </w:r>
                            </w:p>
                          </w:txbxContent>
                        </wps:txbx>
                        <wps:bodyPr horzOverflow="overflow" vert="horz" lIns="0" tIns="0" rIns="0" bIns="0" rtlCol="0">
                          <a:noAutofit/>
                        </wps:bodyPr>
                      </wps:wsp>
                      <wps:wsp>
                        <wps:cNvPr id="2342" name="Rectangle 2342"/>
                        <wps:cNvSpPr/>
                        <wps:spPr>
                          <a:xfrm>
                            <a:off x="2081788" y="1936619"/>
                            <a:ext cx="1030810" cy="154840"/>
                          </a:xfrm>
                          <a:prstGeom prst="rect">
                            <a:avLst/>
                          </a:prstGeom>
                          <a:ln>
                            <a:noFill/>
                          </a:ln>
                        </wps:spPr>
                        <wps:txbx>
                          <w:txbxContent>
                            <w:p w14:paraId="0E82882F" w14:textId="77777777" w:rsidR="009A779E" w:rsidRDefault="009A779E">
                              <w:pPr>
                                <w:spacing w:after="160" w:line="259" w:lineRule="auto"/>
                                <w:ind w:left="0" w:firstLine="0"/>
                              </w:pPr>
                              <w:r>
                                <w:rPr>
                                  <w:sz w:val="18"/>
                                </w:rPr>
                                <w:t>Associated Costs</w:t>
                              </w:r>
                            </w:p>
                          </w:txbxContent>
                        </wps:txbx>
                        <wps:bodyPr horzOverflow="overflow" vert="horz" lIns="0" tIns="0" rIns="0" bIns="0" rtlCol="0">
                          <a:noAutofit/>
                        </wps:bodyPr>
                      </wps:wsp>
                      <wps:wsp>
                        <wps:cNvPr id="2343" name="Rectangle 2343"/>
                        <wps:cNvSpPr/>
                        <wps:spPr>
                          <a:xfrm>
                            <a:off x="2856738" y="1911393"/>
                            <a:ext cx="56348" cy="190519"/>
                          </a:xfrm>
                          <a:prstGeom prst="rect">
                            <a:avLst/>
                          </a:prstGeom>
                          <a:ln>
                            <a:noFill/>
                          </a:ln>
                        </wps:spPr>
                        <wps:txbx>
                          <w:txbxContent>
                            <w:p w14:paraId="440748DF"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344" name="Rectangle 2344"/>
                        <wps:cNvSpPr/>
                        <wps:spPr>
                          <a:xfrm>
                            <a:off x="1862328" y="2076065"/>
                            <a:ext cx="1612526" cy="154840"/>
                          </a:xfrm>
                          <a:prstGeom prst="rect">
                            <a:avLst/>
                          </a:prstGeom>
                          <a:ln>
                            <a:noFill/>
                          </a:ln>
                        </wps:spPr>
                        <wps:txbx>
                          <w:txbxContent>
                            <w:p w14:paraId="3D23407B" w14:textId="77777777" w:rsidR="009A779E" w:rsidRDefault="009A779E">
                              <w:pPr>
                                <w:spacing w:after="160" w:line="259" w:lineRule="auto"/>
                                <w:ind w:left="0" w:firstLine="0"/>
                              </w:pPr>
                              <w:r>
                                <w:rPr>
                                  <w:sz w:val="18"/>
                                </w:rPr>
                                <w:t>Cost/Benefit/Risk Analysis</w:t>
                              </w:r>
                            </w:p>
                          </w:txbxContent>
                        </wps:txbx>
                        <wps:bodyPr horzOverflow="overflow" vert="horz" lIns="0" tIns="0" rIns="0" bIns="0" rtlCol="0">
                          <a:noAutofit/>
                        </wps:bodyPr>
                      </wps:wsp>
                      <wps:wsp>
                        <wps:cNvPr id="2345" name="Rectangle 2345"/>
                        <wps:cNvSpPr/>
                        <wps:spPr>
                          <a:xfrm>
                            <a:off x="3075432" y="2060270"/>
                            <a:ext cx="51559" cy="174325"/>
                          </a:xfrm>
                          <a:prstGeom prst="rect">
                            <a:avLst/>
                          </a:prstGeom>
                          <a:ln>
                            <a:noFill/>
                          </a:ln>
                        </wps:spPr>
                        <wps:txbx>
                          <w:txbxContent>
                            <w:p w14:paraId="30AC3B3A" w14:textId="77777777" w:rsidR="009A779E" w:rsidRDefault="009A779E">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2346" name="Rectangle 2346"/>
                        <wps:cNvSpPr/>
                        <wps:spPr>
                          <a:xfrm>
                            <a:off x="1644396" y="2764913"/>
                            <a:ext cx="2154034" cy="154840"/>
                          </a:xfrm>
                          <a:prstGeom prst="rect">
                            <a:avLst/>
                          </a:prstGeom>
                          <a:ln>
                            <a:noFill/>
                          </a:ln>
                        </wps:spPr>
                        <wps:txbx>
                          <w:txbxContent>
                            <w:p w14:paraId="55537875" w14:textId="77777777" w:rsidR="009A779E" w:rsidRDefault="009A779E">
                              <w:pPr>
                                <w:spacing w:after="160" w:line="259" w:lineRule="auto"/>
                                <w:ind w:left="0" w:firstLine="0"/>
                              </w:pPr>
                              <w:r>
                                <w:rPr>
                                  <w:sz w:val="18"/>
                                </w:rPr>
                                <w:t>Consultation of ’interested parties’</w:t>
                              </w:r>
                            </w:p>
                          </w:txbxContent>
                        </wps:txbx>
                        <wps:bodyPr horzOverflow="overflow" vert="horz" lIns="0" tIns="0" rIns="0" bIns="0" rtlCol="0">
                          <a:noAutofit/>
                        </wps:bodyPr>
                      </wps:wsp>
                      <wps:wsp>
                        <wps:cNvPr id="2347" name="Rectangle 2347"/>
                        <wps:cNvSpPr/>
                        <wps:spPr>
                          <a:xfrm>
                            <a:off x="2110740" y="3287642"/>
                            <a:ext cx="941575" cy="154840"/>
                          </a:xfrm>
                          <a:prstGeom prst="rect">
                            <a:avLst/>
                          </a:prstGeom>
                          <a:ln>
                            <a:noFill/>
                          </a:ln>
                        </wps:spPr>
                        <wps:txbx>
                          <w:txbxContent>
                            <w:p w14:paraId="61A68046" w14:textId="77777777" w:rsidR="009A779E" w:rsidRDefault="009A779E">
                              <w:pPr>
                                <w:spacing w:after="160" w:line="259" w:lineRule="auto"/>
                                <w:ind w:left="0" w:firstLine="0"/>
                              </w:pPr>
                              <w:r>
                                <w:rPr>
                                  <w:sz w:val="18"/>
                                </w:rPr>
                                <w:t>Owner’s report</w:t>
                              </w:r>
                            </w:p>
                          </w:txbxContent>
                        </wps:txbx>
                        <wps:bodyPr horzOverflow="overflow" vert="horz" lIns="0" tIns="0" rIns="0" bIns="0" rtlCol="0">
                          <a:noAutofit/>
                        </wps:bodyPr>
                      </wps:wsp>
                      <wps:wsp>
                        <wps:cNvPr id="2348" name="Rectangle 2348"/>
                        <wps:cNvSpPr/>
                        <wps:spPr>
                          <a:xfrm>
                            <a:off x="2104648" y="4102978"/>
                            <a:ext cx="1002854" cy="154840"/>
                          </a:xfrm>
                          <a:prstGeom prst="rect">
                            <a:avLst/>
                          </a:prstGeom>
                          <a:ln>
                            <a:noFill/>
                          </a:ln>
                        </wps:spPr>
                        <wps:txbx>
                          <w:txbxContent>
                            <w:p w14:paraId="5BB3C302" w14:textId="77777777" w:rsidR="009A779E" w:rsidRDefault="009A779E">
                              <w:pPr>
                                <w:spacing w:after="160" w:line="259" w:lineRule="auto"/>
                                <w:ind w:left="0" w:firstLine="0"/>
                              </w:pPr>
                              <w:r>
                                <w:rPr>
                                  <w:sz w:val="18"/>
                                </w:rPr>
                                <w:t xml:space="preserve">Final Beaconing </w:t>
                              </w:r>
                            </w:p>
                          </w:txbxContent>
                        </wps:txbx>
                        <wps:bodyPr horzOverflow="overflow" vert="horz" lIns="0" tIns="0" rIns="0" bIns="0" rtlCol="0">
                          <a:noAutofit/>
                        </wps:bodyPr>
                      </wps:wsp>
                      <wps:wsp>
                        <wps:cNvPr id="2349" name="Rectangle 2349"/>
                        <wps:cNvSpPr/>
                        <wps:spPr>
                          <a:xfrm>
                            <a:off x="2266188" y="4241658"/>
                            <a:ext cx="538542" cy="154840"/>
                          </a:xfrm>
                          <a:prstGeom prst="rect">
                            <a:avLst/>
                          </a:prstGeom>
                          <a:ln>
                            <a:noFill/>
                          </a:ln>
                        </wps:spPr>
                        <wps:txbx>
                          <w:txbxContent>
                            <w:p w14:paraId="67200B72" w14:textId="77777777" w:rsidR="009A779E" w:rsidRDefault="009A779E">
                              <w:pPr>
                                <w:spacing w:after="160" w:line="259" w:lineRule="auto"/>
                                <w:ind w:left="0" w:firstLine="0"/>
                              </w:pPr>
                              <w:r>
                                <w:rPr>
                                  <w:sz w:val="18"/>
                                </w:rPr>
                                <w:t>Proposal</w:t>
                              </w:r>
                            </w:p>
                          </w:txbxContent>
                        </wps:txbx>
                        <wps:bodyPr horzOverflow="overflow" vert="horz" lIns="0" tIns="0" rIns="0" bIns="0" rtlCol="0">
                          <a:noAutofit/>
                        </wps:bodyPr>
                      </wps:wsp>
                      <wps:wsp>
                        <wps:cNvPr id="2350" name="Shape 2350"/>
                        <wps:cNvSpPr/>
                        <wps:spPr>
                          <a:xfrm>
                            <a:off x="1249680" y="147066"/>
                            <a:ext cx="406146" cy="76200"/>
                          </a:xfrm>
                          <a:custGeom>
                            <a:avLst/>
                            <a:gdLst/>
                            <a:ahLst/>
                            <a:cxnLst/>
                            <a:rect l="0" t="0" r="0" b="0"/>
                            <a:pathLst>
                              <a:path w="406146" h="76200">
                                <a:moveTo>
                                  <a:pt x="329946" y="0"/>
                                </a:moveTo>
                                <a:lnTo>
                                  <a:pt x="406146" y="38100"/>
                                </a:lnTo>
                                <a:lnTo>
                                  <a:pt x="329946" y="76200"/>
                                </a:lnTo>
                                <a:lnTo>
                                  <a:pt x="329946" y="44197"/>
                                </a:lnTo>
                                <a:lnTo>
                                  <a:pt x="0" y="44197"/>
                                </a:lnTo>
                                <a:lnTo>
                                  <a:pt x="0" y="32004"/>
                                </a:lnTo>
                                <a:lnTo>
                                  <a:pt x="329946" y="32004"/>
                                </a:lnTo>
                                <a:lnTo>
                                  <a:pt x="329946"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1" name="Shape 2351"/>
                        <wps:cNvSpPr/>
                        <wps:spPr>
                          <a:xfrm>
                            <a:off x="2431542" y="357378"/>
                            <a:ext cx="76200" cy="381000"/>
                          </a:xfrm>
                          <a:custGeom>
                            <a:avLst/>
                            <a:gdLst/>
                            <a:ahLst/>
                            <a:cxnLst/>
                            <a:rect l="0" t="0" r="0" b="0"/>
                            <a:pathLst>
                              <a:path w="76200" h="381000">
                                <a:moveTo>
                                  <a:pt x="32004" y="0"/>
                                </a:moveTo>
                                <a:lnTo>
                                  <a:pt x="44196" y="0"/>
                                </a:lnTo>
                                <a:lnTo>
                                  <a:pt x="44196" y="304800"/>
                                </a:lnTo>
                                <a:lnTo>
                                  <a:pt x="76200" y="304800"/>
                                </a:lnTo>
                                <a:lnTo>
                                  <a:pt x="38100" y="381000"/>
                                </a:lnTo>
                                <a:lnTo>
                                  <a:pt x="0" y="304800"/>
                                </a:lnTo>
                                <a:lnTo>
                                  <a:pt x="32004" y="304800"/>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2" name="Shape 2352"/>
                        <wps:cNvSpPr/>
                        <wps:spPr>
                          <a:xfrm>
                            <a:off x="2431542" y="1476756"/>
                            <a:ext cx="76200" cy="233934"/>
                          </a:xfrm>
                          <a:custGeom>
                            <a:avLst/>
                            <a:gdLst/>
                            <a:ahLst/>
                            <a:cxnLst/>
                            <a:rect l="0" t="0" r="0" b="0"/>
                            <a:pathLst>
                              <a:path w="76200" h="233934">
                                <a:moveTo>
                                  <a:pt x="32004" y="0"/>
                                </a:moveTo>
                                <a:lnTo>
                                  <a:pt x="44196" y="0"/>
                                </a:lnTo>
                                <a:lnTo>
                                  <a:pt x="44196" y="157734"/>
                                </a:lnTo>
                                <a:lnTo>
                                  <a:pt x="76200" y="157734"/>
                                </a:lnTo>
                                <a:lnTo>
                                  <a:pt x="38100" y="233934"/>
                                </a:lnTo>
                                <a:lnTo>
                                  <a:pt x="0" y="157734"/>
                                </a:lnTo>
                                <a:lnTo>
                                  <a:pt x="32004" y="157734"/>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3" name="Shape 2353"/>
                        <wps:cNvSpPr/>
                        <wps:spPr>
                          <a:xfrm>
                            <a:off x="2431542" y="2215134"/>
                            <a:ext cx="76200" cy="192024"/>
                          </a:xfrm>
                          <a:custGeom>
                            <a:avLst/>
                            <a:gdLst/>
                            <a:ahLst/>
                            <a:cxnLst/>
                            <a:rect l="0" t="0" r="0" b="0"/>
                            <a:pathLst>
                              <a:path w="76200" h="192024">
                                <a:moveTo>
                                  <a:pt x="32004" y="0"/>
                                </a:moveTo>
                                <a:lnTo>
                                  <a:pt x="44196" y="0"/>
                                </a:lnTo>
                                <a:lnTo>
                                  <a:pt x="44196" y="115824"/>
                                </a:lnTo>
                                <a:lnTo>
                                  <a:pt x="76200" y="115824"/>
                                </a:lnTo>
                                <a:lnTo>
                                  <a:pt x="38100" y="192024"/>
                                </a:lnTo>
                                <a:lnTo>
                                  <a:pt x="0" y="115824"/>
                                </a:lnTo>
                                <a:lnTo>
                                  <a:pt x="32004" y="115824"/>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4" name="Shape 2354"/>
                        <wps:cNvSpPr/>
                        <wps:spPr>
                          <a:xfrm>
                            <a:off x="2431542" y="2985516"/>
                            <a:ext cx="76200" cy="200406"/>
                          </a:xfrm>
                          <a:custGeom>
                            <a:avLst/>
                            <a:gdLst/>
                            <a:ahLst/>
                            <a:cxnLst/>
                            <a:rect l="0" t="0" r="0" b="0"/>
                            <a:pathLst>
                              <a:path w="76200" h="200406">
                                <a:moveTo>
                                  <a:pt x="32004" y="0"/>
                                </a:moveTo>
                                <a:lnTo>
                                  <a:pt x="44196" y="0"/>
                                </a:lnTo>
                                <a:lnTo>
                                  <a:pt x="44196" y="124206"/>
                                </a:lnTo>
                                <a:lnTo>
                                  <a:pt x="76200" y="124206"/>
                                </a:lnTo>
                                <a:lnTo>
                                  <a:pt x="38100" y="200406"/>
                                </a:lnTo>
                                <a:lnTo>
                                  <a:pt x="0" y="124206"/>
                                </a:lnTo>
                                <a:lnTo>
                                  <a:pt x="32004" y="124206"/>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5" name="Shape 2355"/>
                        <wps:cNvSpPr/>
                        <wps:spPr>
                          <a:xfrm>
                            <a:off x="2431542" y="3820668"/>
                            <a:ext cx="76200" cy="147828"/>
                          </a:xfrm>
                          <a:custGeom>
                            <a:avLst/>
                            <a:gdLst/>
                            <a:ahLst/>
                            <a:cxnLst/>
                            <a:rect l="0" t="0" r="0" b="0"/>
                            <a:pathLst>
                              <a:path w="76200" h="147828">
                                <a:moveTo>
                                  <a:pt x="32004" y="0"/>
                                </a:moveTo>
                                <a:lnTo>
                                  <a:pt x="44196" y="0"/>
                                </a:lnTo>
                                <a:lnTo>
                                  <a:pt x="44196" y="71628"/>
                                </a:lnTo>
                                <a:lnTo>
                                  <a:pt x="76200" y="71628"/>
                                </a:lnTo>
                                <a:lnTo>
                                  <a:pt x="38100" y="147828"/>
                                </a:lnTo>
                                <a:lnTo>
                                  <a:pt x="0" y="71628"/>
                                </a:lnTo>
                                <a:lnTo>
                                  <a:pt x="32004" y="71628"/>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6" name="Shape 2356"/>
                        <wps:cNvSpPr/>
                        <wps:spPr>
                          <a:xfrm>
                            <a:off x="1132332" y="1069848"/>
                            <a:ext cx="950214" cy="76200"/>
                          </a:xfrm>
                          <a:custGeom>
                            <a:avLst/>
                            <a:gdLst/>
                            <a:ahLst/>
                            <a:cxnLst/>
                            <a:rect l="0" t="0" r="0" b="0"/>
                            <a:pathLst>
                              <a:path w="950214" h="76200">
                                <a:moveTo>
                                  <a:pt x="76200" y="0"/>
                                </a:moveTo>
                                <a:lnTo>
                                  <a:pt x="76200" y="32004"/>
                                </a:lnTo>
                                <a:lnTo>
                                  <a:pt x="950214" y="32004"/>
                                </a:lnTo>
                                <a:lnTo>
                                  <a:pt x="950214" y="44196"/>
                                </a:lnTo>
                                <a:lnTo>
                                  <a:pt x="76200" y="44196"/>
                                </a:lnTo>
                                <a:lnTo>
                                  <a:pt x="76200" y="76200"/>
                                </a:lnTo>
                                <a:lnTo>
                                  <a:pt x="0" y="38100"/>
                                </a:lnTo>
                                <a:lnTo>
                                  <a:pt x="762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7" name="Shape 2357"/>
                        <wps:cNvSpPr/>
                        <wps:spPr>
                          <a:xfrm>
                            <a:off x="2856738" y="1069848"/>
                            <a:ext cx="691896" cy="76200"/>
                          </a:xfrm>
                          <a:custGeom>
                            <a:avLst/>
                            <a:gdLst/>
                            <a:ahLst/>
                            <a:cxnLst/>
                            <a:rect l="0" t="0" r="0" b="0"/>
                            <a:pathLst>
                              <a:path w="691896" h="76200">
                                <a:moveTo>
                                  <a:pt x="615696" y="0"/>
                                </a:moveTo>
                                <a:lnTo>
                                  <a:pt x="691896" y="38100"/>
                                </a:lnTo>
                                <a:lnTo>
                                  <a:pt x="615696" y="76200"/>
                                </a:lnTo>
                                <a:lnTo>
                                  <a:pt x="615696" y="44196"/>
                                </a:lnTo>
                                <a:lnTo>
                                  <a:pt x="0" y="44196"/>
                                </a:lnTo>
                                <a:lnTo>
                                  <a:pt x="0" y="32004"/>
                                </a:lnTo>
                                <a:lnTo>
                                  <a:pt x="615696" y="32004"/>
                                </a:lnTo>
                                <a:lnTo>
                                  <a:pt x="615696"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g:wgp>
                  </a:graphicData>
                </a:graphic>
              </wp:inline>
            </w:drawing>
          </mc:Choice>
          <mc:Fallback>
            <w:pict>
              <v:group w14:anchorId="35327393" id="Group 26925" o:spid="_x0000_s1512" style="width:364.6pt;height:358.95pt;mso-position-horizontal-relative:char;mso-position-vertical-relative:line" coordsize="46301,455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">
                <v:rect id="Rectangle 2295" o:spid="_x0000_s1513" style="position:absolute;left:45986;top:4416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" filled="f" stroked="f">
                  <v:textbox inset="0,0,0,0">
                    <w:txbxContent>
                      <w:p w14:paraId="5EA58E3F" w14:textId="77777777" w:rsidR="009A779E" w:rsidRDefault="009A779E">
                        <w:pPr>
                          <w:spacing w:after="160" w:line="259" w:lineRule="auto"/>
                          <w:ind w:left="0" w:firstLine="0"/>
                        </w:pPr>
                        <w:r>
                          <w:t xml:space="preserve"> </w:t>
                        </w:r>
                      </w:p>
                    </w:txbxContent>
                  </v:textbox>
                </v:rect>
                <v:shape id="Shape 2305" o:spid="_x0000_s1514" style="position:absolute;width:6256;height:3703;visibility:visible;mso-wrap-style:square;v-text-anchor:top" coordsize="625602,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" path="m12954,l625602,r,25146l25146,25146r,319278l625602,344424r,25908l12954,370332c5334,370332,,364236,,357378l,12954c,6096,5334,,12954,xe" fillcolor="#003b65" stroked="f" strokeweight="0">
                  <v:stroke miterlimit="83231f" joinstyle="miter"/>
                  <v:path arrowok="t" textboxrect="0,0,625602,370332"/>
                </v:shape>
                <v:shape id="Shape 2306" o:spid="_x0000_s1515" style="position:absolute;left:6256;width:6256;height:3703;visibility:visible;mso-wrap-style:square;v-text-anchor:top" coordsize="625602,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" path="m,l613410,v6858,,12192,6096,12192,12954l625602,357378v,6858,-5334,12954,-12192,12954l,370332,,344424r600456,l600456,25146,,25146,,xe" fillcolor="#003b65" stroked="f" strokeweight="0">
                  <v:stroke miterlimit="83231f" joinstyle="miter"/>
                  <v:path arrowok="t" textboxrect="0,0,625602,370332"/>
                </v:shape>
                <v:rect id="Rectangle 2307" o:spid="_x0000_s1516" style="position:absolute;left:3352;top:1382;width:7718;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" filled="f" stroked="f">
                  <v:textbox inset="0,0,0,0">
                    <w:txbxContent>
                      <w:p w14:paraId="43641EC9" w14:textId="77777777" w:rsidR="009A779E" w:rsidRDefault="009A779E">
                        <w:pPr>
                          <w:spacing w:after="160" w:line="259" w:lineRule="auto"/>
                          <w:ind w:left="0" w:firstLine="0"/>
                        </w:pPr>
                        <w:proofErr w:type="spellStart"/>
                        <w:r>
                          <w:rPr>
                            <w:color w:val="FFFFFF"/>
                            <w:sz w:val="18"/>
                          </w:rPr>
                          <w:t>atic</w:t>
                        </w:r>
                        <w:proofErr w:type="spellEnd"/>
                        <w:r>
                          <w:rPr>
                            <w:color w:val="FFFFFF"/>
                            <w:sz w:val="18"/>
                          </w:rPr>
                          <w:t xml:space="preserve"> Revision</w:t>
                        </w:r>
                      </w:p>
                    </w:txbxContent>
                  </v:textbox>
                </v:rect>
                <v:rect id="Rectangle 2308" o:spid="_x0000_s1517" style="position:absolute;left:9166;top:1130;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" filled="f" stroked="f">
                  <v:textbox inset="0,0,0,0">
                    <w:txbxContent>
                      <w:p w14:paraId="26708404" w14:textId="77777777" w:rsidR="009A779E" w:rsidRDefault="009A779E">
                        <w:pPr>
                          <w:spacing w:after="160" w:line="259" w:lineRule="auto"/>
                          <w:ind w:left="0" w:firstLine="0"/>
                        </w:pPr>
                        <w:r>
                          <w:rPr>
                            <w:rFonts w:ascii="Arial" w:eastAsia="Arial" w:hAnsi="Arial" w:cs="Arial"/>
                            <w:color w:val="FFFFFF"/>
                            <w:sz w:val="24"/>
                          </w:rPr>
                          <w:t xml:space="preserve"> </w:t>
                        </w:r>
                      </w:p>
                    </w:txbxContent>
                  </v:textbox>
                </v:rect>
                <v:shape id="Shape 2309" o:spid="_x0000_s1518" style="position:absolute;left:16436;width:8260;height:3703;visibility:visible;mso-wrap-style:square;v-text-anchor:top" coordsize="826008,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" path="m12192,l826008,r,25146l25146,25146r,319278l826008,344424r,25908l12192,370332c5334,370332,,364236,,357378l,12954c,6096,5334,,12192,xe" fillcolor="#003b65" stroked="f" strokeweight="0">
                  <v:stroke miterlimit="83231f" joinstyle="miter"/>
                  <v:path arrowok="t" textboxrect="0,0,826008,370332"/>
                </v:shape>
                <v:shape id="Shape 2310" o:spid="_x0000_s1519" style="position:absolute;left:24696;width:8260;height:3703;visibility:visible;mso-wrap-style:square;v-text-anchor:top" coordsize="826008,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" path="m,l813816,v6858,,12192,6096,12192,12954l826008,357378v,6858,-5334,12954,-12192,12954l,370332,,344424r800862,l800862,25146,,25146,,xe" fillcolor="#003b65" stroked="f" strokeweight="0">
                  <v:stroke miterlimit="83231f" joinstyle="miter"/>
                  <v:path arrowok="t" textboxrect="0,0,826008,370332"/>
                </v:shape>
                <v:shape id="Shape 2311" o:spid="_x0000_s1520" style="position:absolute;left:1066;top:8275;width:5190;height:5600;visibility:visible;mso-wrap-style:square;v-text-anchor:top" coordsize="518922,560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" path="m518922,r,25908c371081,20244,59347,83566,26670,261366r-1524,12192l25146,280416r,6096l25908,292608r762,6096l27432,304800c67742,479590,370345,539128,518922,534924r,25140l476258,560053c300418,551593,40731,482189,3048,310134l1524,303276,,288036,,273558,1524,258318c32969,70599,335382,648,492252,762l518922,xe" fillcolor="#003b65" stroked="f" strokeweight="0">
                  <v:stroke miterlimit="83231f" joinstyle="miter"/>
                  <v:path arrowok="t" textboxrect="0,0,518922,560064"/>
                </v:shape>
                <v:shape id="Shape 2312" o:spid="_x0000_s1521" style="position:absolute;left:6256;top:8275;width:5189;height:5601;visibility:visible;mso-wrap-style:square;v-text-anchor:top" coordsize="518922,560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" path="m,l26670,762v157378,495,458038,68986,490728,256794l518922,272796r,14478c506971,470052,226695,548932,78486,557022r-51816,3048l,560064,,534924r25908,-762l51054,533400c188061,530733,472453,460972,493014,293370r762,-6096l493776,274320r-762,-6096c472796,99314,188201,30035,51054,27432l25908,25908,,25908,,xe" fillcolor="#003b65" stroked="f" strokeweight="0">
                  <v:stroke miterlimit="83231f" joinstyle="miter"/>
                  <v:path arrowok="t" textboxrect="0,0,518922,560070"/>
                </v:shape>
                <v:shape id="Shape 2313" o:spid="_x0000_s1522" style="position:absolute;left:20703;top:7258;width:3993;height:7642;visibility:visible;mso-wrap-style:square;v-text-anchor:top" coordsize="399278,764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" path="m399193,r85,34l399278,30438r-362,-347l30905,382134,398916,733450r362,-346l399278,764251r-85,35c396049,764286,392811,763143,390144,760857l3810,391287c762,389001,,385191,,382143v,-3810,762,-6858,3810,-9144l390144,3429c392811,1143,396049,,399193,xe" fillcolor="#003b65" stroked="f" strokeweight="0">
                  <v:stroke miterlimit="83231f" joinstyle="miter"/>
                  <v:path arrowok="t" textboxrect="0,0,399278,764286"/>
                </v:shape>
                <v:shape id="Shape 2314" o:spid="_x0000_s1523" style="position:absolute;left:24696;top:7258;width:3993;height:7642;visibility:visible;mso-wrap-style:square;v-text-anchor:top" coordsize="399297,764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" path="m,l8391,3394,395488,372964v2285,2286,3809,5335,3809,9144c399297,385156,397773,388967,395488,391252l8391,760823,,764217,,733070,368374,382099,,30403,,xe" fillcolor="#003b65" stroked="f" strokeweight="0">
                  <v:stroke miterlimit="83231f" joinstyle="miter"/>
                  <v:path arrowok="t" textboxrect="0,0,399297,764217"/>
                </v:shape>
                <v:shape id="Shape 2315" o:spid="_x0000_s1524" style="position:absolute;left:35356;top:8275;width:5193;height:5600;visibility:visible;mso-wrap-style:square;v-text-anchor:top" coordsize="519303,559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" path="m518922,r381,11l519303,25908r-381,c370167,21184,60973,82309,26670,261366r-762,6096l25908,280416r,6096l25908,292608r762,6096l28194,304800c65824,478523,372339,539826,518922,534924r381,-11l519303,559982r-43575,-145c299365,551196,43598,483633,3048,310134l1524,303276,,288036,,273558,1524,258318c34430,70371,334315,939,492252,762l518922,xe" fillcolor="#003b65" stroked="f" strokeweight="0">
                  <v:stroke miterlimit="83231f" joinstyle="miter"/>
                  <v:path arrowok="t" textboxrect="0,0,519303,559982"/>
                </v:shape>
                <v:shape id="Shape 2316" o:spid="_x0000_s1525" style="position:absolute;left:40549;top:8275;width:5193;height:5601;visibility:visible;mso-wrap-style:square;v-text-anchor:top" coordsize="519303,560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" path="m,l26289,751c186474,1983,481101,68391,517779,257545r762,7620l518541,272785r762,6858l519303,287263c505282,470638,227355,548515,78105,557011r-51816,3048l,559971,,534902r25527,-751l50673,533389c189484,529846,469722,462574,493395,293359r,-25146c471182,99278,190093,30342,51435,27421l25527,25897,,25897,,xe" fillcolor="#003b65" stroked="f" strokeweight="0">
                  <v:stroke miterlimit="83231f" joinstyle="miter"/>
                  <v:path arrowok="t" textboxrect="0,0,519303,560059"/>
                </v:shape>
                <v:shape id="Shape 2317" o:spid="_x0000_s1526" style="position:absolute;left:15118;top:16984;width:9578;height:5213;visibility:visible;mso-wrap-style:square;v-text-anchor:top" coordsize="957834,521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" path="m12954,l957834,r,25146l25908,25146r,470154l957834,495300r,25908l12954,521208c6096,521208,,515112,,508254l,12192c,5334,6096,,12954,xe" fillcolor="#003b65" stroked="f" strokeweight="0">
                  <v:stroke miterlimit="83231f" joinstyle="miter"/>
                  <v:path arrowok="t" textboxrect="0,0,957834,521208"/>
                </v:shape>
                <v:shape id="Shape 2318" o:spid="_x0000_s1527" style="position:absolute;left:24696;top:16984;width:9578;height:5213;visibility:visible;mso-wrap-style:square;v-text-anchor:top" coordsize="957834,521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" path="m,l944880,v6858,,12954,5334,12954,12192l957834,508254v,6858,-6096,12954,-12954,12954l,521208,,495300r931926,l931926,25146,,25146,,xe" fillcolor="#003b65" stroked="f" strokeweight="0">
                  <v:stroke miterlimit="83231f" joinstyle="miter"/>
                  <v:path arrowok="t" textboxrect="0,0,957834,521208"/>
                </v:shape>
                <v:shape id="Shape 2319" o:spid="_x0000_s1528" style="position:absolute;left:15400;top:26281;width:9296;height:3703;visibility:visible;mso-wrap-style:square;v-text-anchor:top" coordsize="929640,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" path="m12192,l929640,r,25908l25146,25908r,319278l929640,345186r,25146l12192,370332c5334,370332,,364998,,357378l,12954c,6096,5334,,12192,xe" fillcolor="#003b65" stroked="f" strokeweight="0">
                  <v:stroke miterlimit="83231f" joinstyle="miter"/>
                  <v:path arrowok="t" textboxrect="0,0,929640,370332"/>
                </v:shape>
                <v:shape id="Shape 2320" o:spid="_x0000_s1529" style="position:absolute;left:24696;top:26281;width:9296;height:3703;visibility:visible;mso-wrap-style:square;v-text-anchor:top" coordsize="929640,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" path="m,l916686,v7620,,12954,6096,12954,12954l929640,357378v,7620,-5334,12954,-12954,12954l,370332,,345186r904494,l904494,25908,,25908,,xe" fillcolor="#003b65" stroked="f" strokeweight="0">
                  <v:stroke miterlimit="83231f" joinstyle="miter"/>
                  <v:path arrowok="t" textboxrect="0,0,929640,370332"/>
                </v:shape>
                <v:shape id="Shape 2321" o:spid="_x0000_s1530" style="position:absolute;left:15400;top:31737;width:9296;height:3696;visibility:visible;mso-wrap-style:square;v-text-anchor:top" coordsize="929640,36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" path="m12192,l929640,r,25147l25146,25147r,319277l929640,344424r,25146l12192,369570c5334,369570,,364236,,357378l,12192c,5335,5334,,12192,xe" fillcolor="#003b65" stroked="f" strokeweight="0">
                  <v:stroke miterlimit="83231f" joinstyle="miter"/>
                  <v:path arrowok="t" textboxrect="0,0,929640,369570"/>
                </v:shape>
                <v:shape id="Shape 2322" o:spid="_x0000_s1531" style="position:absolute;left:24696;top:31737;width:9296;height:3696;visibility:visible;mso-wrap-style:square;v-text-anchor:top" coordsize="929640,36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" path="m,l916686,v7620,,12954,5335,12954,12192l929640,357378v,6858,-5334,12192,-12954,12192l,369570,,344424r904494,l904494,25147,,25147,,xe" fillcolor="#003b65" stroked="f" strokeweight="0">
                  <v:stroke miterlimit="83231f" joinstyle="miter"/>
                  <v:path arrowok="t" textboxrect="0,0,929640,369570"/>
                </v:shape>
                <v:shape id="Shape 2323" o:spid="_x0000_s1532" style="position:absolute;left:19507;top:39563;width:5189;height:5593;visibility:visible;mso-wrap-style:square;v-text-anchor:top" coordsize="518922,559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" path="m492252,r26670,l518922,25147c371958,19863,58610,82639,26670,260604r-1524,12193l25146,279654r,6096l27432,304038c66916,478727,370865,538811,518922,534162r,25134l475755,559277c299316,550924,42613,482494,2286,309373r-762,-6859l,287274,,272797,1524,257556c32804,69698,335559,559,492252,xe" fillcolor="#003b65" stroked="f" strokeweight="0">
                  <v:stroke miterlimit="83231f" joinstyle="miter"/>
                  <v:path arrowok="t" textboxrect="0,0,518922,559296"/>
                </v:shape>
                <v:shape id="Shape 2324" o:spid="_x0000_s1533" style="position:absolute;left:24696;top:39563;width:5189;height:5593;visibility:visible;mso-wrap-style:square;v-text-anchor:top" coordsize="518922,559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" path="m,l25908,c183922,889,483705,68682,517398,256794r1524,15241l518922,286512c507429,469138,225959,548132,78486,556261r-51816,3048l,559296,,534162r25146,-762l51054,532638c188697,529958,470865,460832,493014,292609r762,-6097l493776,273559r-762,-6097c472796,99111,187897,29223,51054,26670l25908,25147,,25147,,xe" fillcolor="#003b65" stroked="f" strokeweight="0">
                  <v:stroke miterlimit="83231f" joinstyle="miter"/>
                  <v:path arrowok="t" textboxrect="0,0,518922,559309"/>
                </v:shape>
                <v:shape id="Shape 2325" o:spid="_x0000_s1534" style="position:absolute;left:12565;top:24071;width:12131;height:14135;visibility:visible;mso-wrap-style:square;v-text-anchor:top" coordsize="1213104,1413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" path="m,l1213104,r,176784l176784,176784r,1060704l1213104,1237488r,176022l,1413510,,xe" fillcolor="#00548c" stroked="f" strokeweight="0">
                  <v:stroke miterlimit="83231f" joinstyle="miter"/>
                  <v:path arrowok="t" textboxrect="0,0,1213104,1413510"/>
                </v:shape>
                <v:shape id="Shape 2326" o:spid="_x0000_s1535" style="position:absolute;left:24696;top:24071;width:12131;height:14135;visibility:visible;mso-wrap-style:square;v-text-anchor:top" coordsize="1213104,1413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" path="m,l1213104,r,1413510l,1413510,,1237488r1036320,l1036320,176784,,176784,,xe" fillcolor="#00548c" stroked="f" strokeweight="0">
                  <v:stroke miterlimit="83231f" joinstyle="miter"/>
                  <v:path arrowok="t" textboxrect="0,0,1213104,1413510"/>
                </v:shape>
                <v:shape id="Shape 2327" o:spid="_x0000_s1536" style="position:absolute;left:14203;top:25709;width:10489;height:10859;visibility:visible;mso-wrap-style:square;v-text-anchor:top" coordsize="1048893,1085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" path="m12954,l1048893,r,25908l25146,25908r,1034796l1048893,1060704r,25146l12954,1085850c6096,1085850,,1080516,,1073659l,12954c,6096,6096,,12954,xe" fillcolor="#003b65" stroked="f" strokeweight="0">
                  <v:stroke miterlimit="83231f" joinstyle="miter"/>
                  <v:path arrowok="t" textboxrect="0,0,1048893,1085850"/>
                </v:shape>
                <v:shape id="Shape 2328" o:spid="_x0000_s1537" style="position:absolute;left:12435;top:23949;width:12257;height:14387;visibility:visible;mso-wrap-style:square;v-text-anchor:top" coordsize="1225677,1438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" path="m12954,l1225677,r,25146l25908,25146r,1388364l1225677,1413510r,25146l12954,1438656c6096,1438656,,1433322,,1425702l,12192c,5334,6096,,12954,xe" fillcolor="#003b65" stroked="f" strokeweight="0">
                  <v:stroke miterlimit="83231f" joinstyle="miter"/>
                  <v:path arrowok="t" textboxrect="0,0,1225677,1438656"/>
                </v:shape>
                <v:shape id="Shape 2329" o:spid="_x0000_s1538" style="position:absolute;left:24692;top:25709;width:10497;height:10859;visibility:visible;mso-wrap-style:square;v-text-anchor:top" coordsize="1049655,1085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" path="m,l1036701,v6858,,12954,6096,12954,12954l1049655,1073659v,6857,-6096,12191,-12954,12191l,1085850r,-25146l1023747,1060704r,-1034796l,25908,,xe" fillcolor="#003b65" stroked="f" strokeweight="0">
                  <v:stroke miterlimit="83231f" joinstyle="miter"/>
                  <v:path arrowok="t" textboxrect="0,0,1049655,1085850"/>
                </v:shape>
                <v:shape id="Shape 2330" o:spid="_x0000_s1539" style="position:absolute;left:24692;top:23949;width:12265;height:14387;visibility:visible;mso-wrap-style:square;v-text-anchor:top" coordsize="1226439,1438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" path="m,l1213485,v6858,,12954,5334,12954,12192l1226439,1425702v,7620,-6096,12954,-12954,12954l,1438656r,-25146l1200531,1413510r,-1388364l,25146,,xe" fillcolor="#003b65" stroked="f" strokeweight="0">
                  <v:stroke miterlimit="83231f" joinstyle="miter"/>
                  <v:path arrowok="t" textboxrect="0,0,1226439,1438656"/>
                </v:shape>
                <v:rect id="Rectangle 2331" o:spid="_x0000_s1540" style="position:absolute;left:937;top:689;width:1371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" filled="f" stroked="f">
                  <v:textbox inset="0,0,0,0">
                    <w:txbxContent>
                      <w:p w14:paraId="57B3199C" w14:textId="77777777" w:rsidR="009A779E" w:rsidRDefault="009A779E">
                        <w:pPr>
                          <w:spacing w:after="160" w:line="259" w:lineRule="auto"/>
                          <w:ind w:left="0" w:firstLine="0"/>
                        </w:pPr>
                        <w:r>
                          <w:rPr>
                            <w:sz w:val="18"/>
                          </w:rPr>
                          <w:t xml:space="preserve">Input of New </w:t>
                        </w:r>
                        <w:proofErr w:type="spellStart"/>
                        <w:r>
                          <w:rPr>
                            <w:sz w:val="18"/>
                          </w:rPr>
                          <w:t>Need</w:t>
                        </w:r>
                        <w:proofErr w:type="spellEnd"/>
                        <w:r>
                          <w:rPr>
                            <w:sz w:val="18"/>
                          </w:rPr>
                          <w:t xml:space="preserve"> </w:t>
                        </w:r>
                        <w:proofErr w:type="spellStart"/>
                        <w:r>
                          <w:rPr>
                            <w:sz w:val="18"/>
                          </w:rPr>
                          <w:t>or</w:t>
                        </w:r>
                        <w:proofErr w:type="spellEnd"/>
                        <w:r>
                          <w:rPr>
                            <w:sz w:val="18"/>
                          </w:rPr>
                          <w:t xml:space="preserve"> </w:t>
                        </w:r>
                      </w:p>
                    </w:txbxContent>
                  </v:textbox>
                </v:rect>
                <v:rect id="Rectangle 2332" o:spid="_x0000_s1541" style="position:absolute;left:937;top:2084;width:1218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" filled="f" stroked="f">
                  <v:textbox inset="0,0,0,0">
                    <w:txbxContent>
                      <w:p w14:paraId="3CA44FFB" w14:textId="77777777" w:rsidR="009A779E" w:rsidRDefault="009A779E">
                        <w:pPr>
                          <w:spacing w:after="160" w:line="259" w:lineRule="auto"/>
                          <w:ind w:left="0" w:firstLine="0"/>
                        </w:pPr>
                        <w:proofErr w:type="spellStart"/>
                        <w:r>
                          <w:rPr>
                            <w:sz w:val="18"/>
                          </w:rPr>
                          <w:t>Systematic</w:t>
                        </w:r>
                        <w:proofErr w:type="spellEnd"/>
                        <w:r>
                          <w:rPr>
                            <w:sz w:val="18"/>
                          </w:rPr>
                          <w:t xml:space="preserve"> Revision</w:t>
                        </w:r>
                      </w:p>
                    </w:txbxContent>
                  </v:textbox>
                </v:rect>
                <v:rect id="Rectangle 2333" o:spid="_x0000_s1542" style="position:absolute;left:10104;top:1831;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uIuxwAAAN0AAAAPAAAAZHJzL2Rvd25yZXYueG1sRI9Ba8JA&#10;FITvgv9heUJvutFA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DVa4i7HAAAA3QAA&#10;AA8AAAAAAAAAAAAAAAAABwIAAGRycy9kb3ducmV2LnhtbFBLBQYAAAAAAwADALcAAAD7AgAAAAA=&#10;" filled="f" stroked="f">
                  <v:textbox inset="0,0,0,0">
                    <w:txbxContent>
                      <w:p w14:paraId="3919F3C9" w14:textId="77777777" w:rsidR="009A779E" w:rsidRDefault="009A779E">
                        <w:pPr>
                          <w:spacing w:after="160" w:line="259" w:lineRule="auto"/>
                          <w:ind w:left="0" w:firstLine="0"/>
                        </w:pPr>
                        <w:r>
                          <w:rPr>
                            <w:rFonts w:ascii="Arial" w:eastAsia="Arial" w:hAnsi="Arial" w:cs="Arial"/>
                            <w:sz w:val="24"/>
                          </w:rPr>
                          <w:t xml:space="preserve"> </w:t>
                        </w:r>
                      </w:p>
                    </w:txbxContent>
                  </v:textbox>
                </v:rect>
                <v:rect id="Rectangle 2334" o:spid="_x0000_s1543" style="position:absolute;left:17365;top:689;width:1691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" filled="f" stroked="f">
                  <v:textbox inset="0,0,0,0">
                    <w:txbxContent>
                      <w:p w14:paraId="47D6AA93" w14:textId="77777777" w:rsidR="009A779E" w:rsidRDefault="009A779E">
                        <w:pPr>
                          <w:spacing w:after="160" w:line="259" w:lineRule="auto"/>
                          <w:ind w:left="0" w:firstLine="0"/>
                        </w:pPr>
                        <w:r>
                          <w:rPr>
                            <w:sz w:val="18"/>
                          </w:rPr>
                          <w:t xml:space="preserve">Analysis of </w:t>
                        </w:r>
                        <w:proofErr w:type="spellStart"/>
                        <w:r>
                          <w:rPr>
                            <w:sz w:val="18"/>
                          </w:rPr>
                          <w:t>Risks</w:t>
                        </w:r>
                        <w:proofErr w:type="spellEnd"/>
                        <w:r>
                          <w:rPr>
                            <w:sz w:val="18"/>
                          </w:rPr>
                          <w:t xml:space="preserve"> and </w:t>
                        </w:r>
                        <w:proofErr w:type="spellStart"/>
                        <w:r>
                          <w:rPr>
                            <w:sz w:val="18"/>
                          </w:rPr>
                          <w:t>Traffic</w:t>
                        </w:r>
                        <w:proofErr w:type="spellEnd"/>
                      </w:p>
                    </w:txbxContent>
                  </v:textbox>
                </v:rect>
                <v:rect id="Rectangle 2335" o:spid="_x0000_s1544" style="position:absolute;left:17365;top:2084;width:192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" filled="f" stroked="f">
                  <v:textbox inset="0,0,0,0">
                    <w:txbxContent>
                      <w:p w14:paraId="6535EF5C" w14:textId="77777777" w:rsidR="009A779E" w:rsidRDefault="009A779E">
                        <w:pPr>
                          <w:spacing w:after="160" w:line="259" w:lineRule="auto"/>
                          <w:ind w:left="0" w:firstLine="0"/>
                        </w:pPr>
                        <w:r>
                          <w:rPr>
                            <w:sz w:val="18"/>
                          </w:rPr>
                          <w:t xml:space="preserve">Establishment of Service </w:t>
                        </w:r>
                        <w:proofErr w:type="spellStart"/>
                        <w:r>
                          <w:rPr>
                            <w:sz w:val="18"/>
                          </w:rPr>
                          <w:t>Levels</w:t>
                        </w:r>
                        <w:proofErr w:type="spellEnd"/>
                      </w:p>
                    </w:txbxContent>
                  </v:textbox>
                </v:rect>
                <v:rect id="Rectangle 2336" o:spid="_x0000_s1545" style="position:absolute;left:31828;top:1926;width:516;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" filled="f" stroked="f">
                  <v:textbox inset="0,0,0,0">
                    <w:txbxContent>
                      <w:p w14:paraId="32F2656D" w14:textId="77777777" w:rsidR="009A779E" w:rsidRDefault="009A779E">
                        <w:pPr>
                          <w:spacing w:after="160" w:line="259" w:lineRule="auto"/>
                          <w:ind w:left="0" w:firstLine="0"/>
                        </w:pPr>
                        <w:r>
                          <w:rPr>
                            <w:rFonts w:ascii="Arial" w:eastAsia="Arial" w:hAnsi="Arial" w:cs="Arial"/>
                          </w:rPr>
                          <w:t xml:space="preserve"> </w:t>
                        </w:r>
                      </w:p>
                    </w:txbxContent>
                  </v:textbox>
                </v:rect>
                <v:rect id="Rectangle 2337" o:spid="_x0000_s1546" style="position:absolute;left:4046;top:10610;width:579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" filled="f" stroked="f">
                  <v:textbox inset="0,0,0,0">
                    <w:txbxContent>
                      <w:p w14:paraId="7D396A6F" w14:textId="77777777" w:rsidR="009A779E" w:rsidRDefault="009A779E">
                        <w:pPr>
                          <w:spacing w:after="160" w:line="259" w:lineRule="auto"/>
                          <w:ind w:left="0" w:firstLine="0"/>
                        </w:pPr>
                        <w:proofErr w:type="spellStart"/>
                        <w:r>
                          <w:rPr>
                            <w:sz w:val="18"/>
                          </w:rPr>
                          <w:t>Rejection</w:t>
                        </w:r>
                        <w:proofErr w:type="spellEnd"/>
                      </w:p>
                    </w:txbxContent>
                  </v:textbox>
                </v:rect>
                <v:rect id="Rectangle 2338" o:spid="_x0000_s1547" style="position:absolute;left:8404;top:10358;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" filled="f" stroked="f">
                  <v:textbox inset="0,0,0,0">
                    <w:txbxContent>
                      <w:p w14:paraId="21B394E5" w14:textId="77777777" w:rsidR="009A779E" w:rsidRDefault="009A779E">
                        <w:pPr>
                          <w:spacing w:after="160" w:line="259" w:lineRule="auto"/>
                          <w:ind w:left="0" w:firstLine="0"/>
                        </w:pPr>
                        <w:r>
                          <w:rPr>
                            <w:rFonts w:ascii="Arial" w:eastAsia="Arial" w:hAnsi="Arial" w:cs="Arial"/>
                            <w:sz w:val="24"/>
                          </w:rPr>
                          <w:t xml:space="preserve"> </w:t>
                        </w:r>
                      </w:p>
                    </w:txbxContent>
                  </v:textbox>
                </v:rect>
                <v:rect id="Rectangle 2339" o:spid="_x0000_s1548" style="position:absolute;left:36400;top:10610;width:685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" filled="f" stroked="f">
                  <v:textbox inset="0,0,0,0">
                    <w:txbxContent>
                      <w:p w14:paraId="1A8618E7" w14:textId="77777777" w:rsidR="009A779E" w:rsidRDefault="009A779E">
                        <w:pPr>
                          <w:spacing w:after="160" w:line="259" w:lineRule="auto"/>
                          <w:ind w:left="0" w:firstLine="0"/>
                        </w:pPr>
                        <w:proofErr w:type="spellStart"/>
                        <w:r>
                          <w:rPr>
                            <w:sz w:val="18"/>
                          </w:rPr>
                          <w:t>Emergency</w:t>
                        </w:r>
                        <w:proofErr w:type="spellEnd"/>
                      </w:p>
                    </w:txbxContent>
                  </v:textbox>
                </v:rect>
                <v:rect id="Rectangle 2340" o:spid="_x0000_s1549" style="position:absolute;left:41551;top:10358;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" filled="f" stroked="f">
                  <v:textbox inset="0,0,0,0">
                    <w:txbxContent>
                      <w:p w14:paraId="7B65DFEC" w14:textId="77777777" w:rsidR="009A779E" w:rsidRDefault="009A779E">
                        <w:pPr>
                          <w:spacing w:after="160" w:line="259" w:lineRule="auto"/>
                          <w:ind w:left="0" w:firstLine="0"/>
                        </w:pPr>
                        <w:r>
                          <w:rPr>
                            <w:rFonts w:ascii="Arial" w:eastAsia="Arial" w:hAnsi="Arial" w:cs="Arial"/>
                            <w:sz w:val="24"/>
                          </w:rPr>
                          <w:t xml:space="preserve"> </w:t>
                        </w:r>
                      </w:p>
                    </w:txbxContent>
                  </v:textbox>
                </v:rect>
                <v:rect id="Rectangle 2341" o:spid="_x0000_s1550" style="position:absolute;left:16283;top:17971;width:2270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" filled="f" stroked="f">
                  <v:textbox inset="0,0,0,0">
                    <w:txbxContent>
                      <w:p w14:paraId="3BCAA502" w14:textId="77777777" w:rsidR="009A779E" w:rsidRDefault="009A779E">
                        <w:pPr>
                          <w:spacing w:after="160" w:line="259" w:lineRule="auto"/>
                          <w:ind w:left="0" w:firstLine="0"/>
                        </w:pPr>
                        <w:r>
                          <w:rPr>
                            <w:sz w:val="18"/>
                          </w:rPr>
                          <w:t xml:space="preserve">Design of Technical </w:t>
                        </w:r>
                        <w:proofErr w:type="spellStart"/>
                        <w:r>
                          <w:rPr>
                            <w:sz w:val="18"/>
                          </w:rPr>
                          <w:t>Alternatives</w:t>
                        </w:r>
                        <w:proofErr w:type="spellEnd"/>
                        <w:r>
                          <w:rPr>
                            <w:sz w:val="18"/>
                          </w:rPr>
                          <w:t xml:space="preserve"> and </w:t>
                        </w:r>
                      </w:p>
                    </w:txbxContent>
                  </v:textbox>
                </v:rect>
                <v:rect id="Rectangle 2342" o:spid="_x0000_s1551" style="position:absolute;left:20817;top:19366;width:1030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" filled="f" stroked="f">
                  <v:textbox inset="0,0,0,0">
                    <w:txbxContent>
                      <w:p w14:paraId="0E82882F" w14:textId="77777777" w:rsidR="009A779E" w:rsidRDefault="009A779E">
                        <w:pPr>
                          <w:spacing w:after="160" w:line="259" w:lineRule="auto"/>
                          <w:ind w:left="0" w:firstLine="0"/>
                        </w:pPr>
                        <w:proofErr w:type="spellStart"/>
                        <w:r>
                          <w:rPr>
                            <w:sz w:val="18"/>
                          </w:rPr>
                          <w:t>Associated</w:t>
                        </w:r>
                        <w:proofErr w:type="spellEnd"/>
                        <w:r>
                          <w:rPr>
                            <w:sz w:val="18"/>
                          </w:rPr>
                          <w:t xml:space="preserve"> </w:t>
                        </w:r>
                        <w:proofErr w:type="spellStart"/>
                        <w:r>
                          <w:rPr>
                            <w:sz w:val="18"/>
                          </w:rPr>
                          <w:t>Costs</w:t>
                        </w:r>
                        <w:proofErr w:type="spellEnd"/>
                      </w:p>
                    </w:txbxContent>
                  </v:textbox>
                </v:rect>
                <v:rect id="Rectangle 2343" o:spid="_x0000_s1552" style="position:absolute;left:28567;top:19113;width:563;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" filled="f" stroked="f">
                  <v:textbox inset="0,0,0,0">
                    <w:txbxContent>
                      <w:p w14:paraId="440748DF" w14:textId="77777777" w:rsidR="009A779E" w:rsidRDefault="009A779E">
                        <w:pPr>
                          <w:spacing w:after="160" w:line="259" w:lineRule="auto"/>
                          <w:ind w:left="0" w:firstLine="0"/>
                        </w:pPr>
                        <w:r>
                          <w:rPr>
                            <w:rFonts w:ascii="Arial" w:eastAsia="Arial" w:hAnsi="Arial" w:cs="Arial"/>
                            <w:sz w:val="24"/>
                          </w:rPr>
                          <w:t xml:space="preserve"> </w:t>
                        </w:r>
                      </w:p>
                    </w:txbxContent>
                  </v:textbox>
                </v:rect>
                <v:rect id="Rectangle 2344" o:spid="_x0000_s1553" style="position:absolute;left:18623;top:20760;width:1612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" filled="f" stroked="f">
                  <v:textbox inset="0,0,0,0">
                    <w:txbxContent>
                      <w:p w14:paraId="3D23407B" w14:textId="77777777" w:rsidR="009A779E" w:rsidRDefault="009A779E">
                        <w:pPr>
                          <w:spacing w:after="160" w:line="259" w:lineRule="auto"/>
                          <w:ind w:left="0" w:firstLine="0"/>
                        </w:pPr>
                        <w:proofErr w:type="spellStart"/>
                        <w:r>
                          <w:rPr>
                            <w:sz w:val="18"/>
                          </w:rPr>
                          <w:t>Cost</w:t>
                        </w:r>
                        <w:proofErr w:type="spellEnd"/>
                        <w:r>
                          <w:rPr>
                            <w:sz w:val="18"/>
                          </w:rPr>
                          <w:t>/</w:t>
                        </w:r>
                        <w:proofErr w:type="spellStart"/>
                        <w:r>
                          <w:rPr>
                            <w:sz w:val="18"/>
                          </w:rPr>
                          <w:t>Benefit</w:t>
                        </w:r>
                        <w:proofErr w:type="spellEnd"/>
                        <w:r>
                          <w:rPr>
                            <w:sz w:val="18"/>
                          </w:rPr>
                          <w:t>/</w:t>
                        </w:r>
                        <w:proofErr w:type="spellStart"/>
                        <w:r>
                          <w:rPr>
                            <w:sz w:val="18"/>
                          </w:rPr>
                          <w:t>Risk</w:t>
                        </w:r>
                        <w:proofErr w:type="spellEnd"/>
                        <w:r>
                          <w:rPr>
                            <w:sz w:val="18"/>
                          </w:rPr>
                          <w:t xml:space="preserve"> Analysis</w:t>
                        </w:r>
                      </w:p>
                    </w:txbxContent>
                  </v:textbox>
                </v:rect>
                <v:rect id="Rectangle 2345" o:spid="_x0000_s1554" style="position:absolute;left:30754;top:20602;width:515;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" filled="f" stroked="f">
                  <v:textbox inset="0,0,0,0">
                    <w:txbxContent>
                      <w:p w14:paraId="30AC3B3A" w14:textId="77777777" w:rsidR="009A779E" w:rsidRDefault="009A779E">
                        <w:pPr>
                          <w:spacing w:after="160" w:line="259" w:lineRule="auto"/>
                          <w:ind w:left="0" w:firstLine="0"/>
                        </w:pPr>
                        <w:r>
                          <w:rPr>
                            <w:rFonts w:ascii="Arial" w:eastAsia="Arial" w:hAnsi="Arial" w:cs="Arial"/>
                          </w:rPr>
                          <w:t xml:space="preserve"> </w:t>
                        </w:r>
                      </w:p>
                    </w:txbxContent>
                  </v:textbox>
                </v:rect>
                <v:rect id="Rectangle 2346" o:spid="_x0000_s1555" style="position:absolute;left:16443;top:27649;width:2154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" filled="f" stroked="f">
                  <v:textbox inset="0,0,0,0">
                    <w:txbxContent>
                      <w:p w14:paraId="55537875" w14:textId="77777777" w:rsidR="009A779E" w:rsidRDefault="009A779E">
                        <w:pPr>
                          <w:spacing w:after="160" w:line="259" w:lineRule="auto"/>
                          <w:ind w:left="0" w:firstLine="0"/>
                        </w:pPr>
                        <w:proofErr w:type="spellStart"/>
                        <w:r>
                          <w:rPr>
                            <w:sz w:val="18"/>
                          </w:rPr>
                          <w:t>Consultation</w:t>
                        </w:r>
                        <w:proofErr w:type="spellEnd"/>
                        <w:r>
                          <w:rPr>
                            <w:sz w:val="18"/>
                          </w:rPr>
                          <w:t xml:space="preserve"> of ’</w:t>
                        </w:r>
                        <w:proofErr w:type="spellStart"/>
                        <w:r>
                          <w:rPr>
                            <w:sz w:val="18"/>
                          </w:rPr>
                          <w:t>interested</w:t>
                        </w:r>
                        <w:proofErr w:type="spellEnd"/>
                        <w:r>
                          <w:rPr>
                            <w:sz w:val="18"/>
                          </w:rPr>
                          <w:t xml:space="preserve"> </w:t>
                        </w:r>
                        <w:proofErr w:type="spellStart"/>
                        <w:r>
                          <w:rPr>
                            <w:sz w:val="18"/>
                          </w:rPr>
                          <w:t>parties</w:t>
                        </w:r>
                        <w:proofErr w:type="spellEnd"/>
                        <w:r>
                          <w:rPr>
                            <w:sz w:val="18"/>
                          </w:rPr>
                          <w:t>’</w:t>
                        </w:r>
                      </w:p>
                    </w:txbxContent>
                  </v:textbox>
                </v:rect>
                <v:rect id="Rectangle 2347" o:spid="_x0000_s1556" style="position:absolute;left:21107;top:32876;width:941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" filled="f" stroked="f">
                  <v:textbox inset="0,0,0,0">
                    <w:txbxContent>
                      <w:p w14:paraId="61A68046" w14:textId="77777777" w:rsidR="009A779E" w:rsidRDefault="009A779E">
                        <w:pPr>
                          <w:spacing w:after="160" w:line="259" w:lineRule="auto"/>
                          <w:ind w:left="0" w:firstLine="0"/>
                        </w:pPr>
                        <w:proofErr w:type="spellStart"/>
                        <w:r>
                          <w:rPr>
                            <w:sz w:val="18"/>
                          </w:rPr>
                          <w:t>Owner’s</w:t>
                        </w:r>
                        <w:proofErr w:type="spellEnd"/>
                        <w:r>
                          <w:rPr>
                            <w:sz w:val="18"/>
                          </w:rPr>
                          <w:t xml:space="preserve"> </w:t>
                        </w:r>
                        <w:proofErr w:type="spellStart"/>
                        <w:r>
                          <w:rPr>
                            <w:sz w:val="18"/>
                          </w:rPr>
                          <w:t>report</w:t>
                        </w:r>
                        <w:proofErr w:type="spellEnd"/>
                      </w:p>
                    </w:txbxContent>
                  </v:textbox>
                </v:rect>
                <v:rect id="Rectangle 2348" o:spid="_x0000_s1557" style="position:absolute;left:21046;top:41029;width:1002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MiwwAAAN0AAAAPAAAAZHJzL2Rvd25yZXYueG1sRE9Ni8Iw&#10;EL0L+x/CLHjTdF0R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Y/gDIsMAAADdAAAADwAA&#10;AAAAAAAAAAAAAAAHAgAAZHJzL2Rvd25yZXYueG1sUEsFBgAAAAADAAMAtwAAAPcCAAAAAA==&#10;" filled="f" stroked="f">
                  <v:textbox inset="0,0,0,0">
                    <w:txbxContent>
                      <w:p w14:paraId="5BB3C302" w14:textId="77777777" w:rsidR="009A779E" w:rsidRDefault="009A779E">
                        <w:pPr>
                          <w:spacing w:after="160" w:line="259" w:lineRule="auto"/>
                          <w:ind w:left="0" w:firstLine="0"/>
                        </w:pPr>
                        <w:proofErr w:type="spellStart"/>
                        <w:r>
                          <w:rPr>
                            <w:sz w:val="18"/>
                          </w:rPr>
                          <w:t>Final</w:t>
                        </w:r>
                        <w:proofErr w:type="spellEnd"/>
                        <w:r>
                          <w:rPr>
                            <w:sz w:val="18"/>
                          </w:rPr>
                          <w:t xml:space="preserve"> </w:t>
                        </w:r>
                        <w:proofErr w:type="spellStart"/>
                        <w:r>
                          <w:rPr>
                            <w:sz w:val="18"/>
                          </w:rPr>
                          <w:t>Beaconing</w:t>
                        </w:r>
                        <w:proofErr w:type="spellEnd"/>
                        <w:r>
                          <w:rPr>
                            <w:sz w:val="18"/>
                          </w:rPr>
                          <w:t xml:space="preserve"> </w:t>
                        </w:r>
                      </w:p>
                    </w:txbxContent>
                  </v:textbox>
                </v:rect>
                <v:rect id="Rectangle 2349" o:spid="_x0000_s1558" style="position:absolute;left:22661;top:42416;width:538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" filled="f" stroked="f">
                  <v:textbox inset="0,0,0,0">
                    <w:txbxContent>
                      <w:p w14:paraId="67200B72" w14:textId="77777777" w:rsidR="009A779E" w:rsidRDefault="009A779E">
                        <w:pPr>
                          <w:spacing w:after="160" w:line="259" w:lineRule="auto"/>
                          <w:ind w:left="0" w:firstLine="0"/>
                        </w:pPr>
                        <w:proofErr w:type="spellStart"/>
                        <w:r>
                          <w:rPr>
                            <w:sz w:val="18"/>
                          </w:rPr>
                          <w:t>Proposal</w:t>
                        </w:r>
                        <w:proofErr w:type="spellEnd"/>
                      </w:p>
                    </w:txbxContent>
                  </v:textbox>
                </v:rect>
                <v:shape id="Shape 2350" o:spid="_x0000_s1559" style="position:absolute;left:12496;top:1470;width:4062;height:762;visibility:visible;mso-wrap-style:square;v-text-anchor:top" coordsize="406146,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" path="m329946,r76200,38100l329946,76200r,-32003l,44197,,32004r329946,l329946,xe" fillcolor="#00538c" stroked="f" strokeweight="0">
                  <v:stroke miterlimit="83231f" joinstyle="miter"/>
                  <v:path arrowok="t" textboxrect="0,0,406146,76200"/>
                </v:shape>
                <v:shape id="Shape 2351" o:spid="_x0000_s1560" style="position:absolute;left:24315;top:3573;width:762;height:3810;visibility:visible;mso-wrap-style:square;v-text-anchor:top" coordsize="76200,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" path="m32004,l44196,r,304800l76200,304800,38100,381000,,304800r32004,l32004,xe" fillcolor="#00538c" stroked="f" strokeweight="0">
                  <v:stroke miterlimit="83231f" joinstyle="miter"/>
                  <v:path arrowok="t" textboxrect="0,0,76200,381000"/>
                </v:shape>
                <v:shape id="Shape 2352" o:spid="_x0000_s1561" style="position:absolute;left:24315;top:14767;width:762;height:2339;visibility:visible;mso-wrap-style:square;v-text-anchor:top" coordsize="76200,2339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" path="m32004,l44196,r,157734l76200,157734,38100,233934,,157734r32004,l32004,xe" fillcolor="#00538c" stroked="f" strokeweight="0">
                  <v:stroke miterlimit="83231f" joinstyle="miter"/>
                  <v:path arrowok="t" textboxrect="0,0,76200,233934"/>
                </v:shape>
                <v:shape id="Shape 2353" o:spid="_x0000_s1562" style="position:absolute;left:24315;top:22151;width:762;height:1920;visibility:visible;mso-wrap-style:square;v-text-anchor:top" coordsize="76200,192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" path="m32004,l44196,r,115824l76200,115824,38100,192024,,115824r32004,l32004,xe" fillcolor="#00538c" stroked="f" strokeweight="0">
                  <v:stroke miterlimit="83231f" joinstyle="miter"/>
                  <v:path arrowok="t" textboxrect="0,0,76200,192024"/>
                </v:shape>
                <v:shape id="Shape 2354" o:spid="_x0000_s1563" style="position:absolute;left:24315;top:29855;width:762;height:2004;visibility:visible;mso-wrap-style:square;v-text-anchor:top" coordsize="76200,200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" path="m32004,l44196,r,124206l76200,124206,38100,200406,,124206r32004,l32004,xe" fillcolor="#00538c" stroked="f" strokeweight="0">
                  <v:stroke miterlimit="83231f" joinstyle="miter"/>
                  <v:path arrowok="t" textboxrect="0,0,76200,200406"/>
                </v:shape>
                <v:shape id="Shape 2355" o:spid="_x0000_s1564" style="position:absolute;left:24315;top:38206;width:762;height:1478;visibility:visible;mso-wrap-style:square;v-text-anchor:top" coordsize="76200,147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" path="m32004,l44196,r,71628l76200,71628,38100,147828,,71628r32004,l32004,xe" fillcolor="#00538c" stroked="f" strokeweight="0">
                  <v:stroke miterlimit="83231f" joinstyle="miter"/>
                  <v:path arrowok="t" textboxrect="0,0,76200,147828"/>
                </v:shape>
                <v:shape id="Shape 2356" o:spid="_x0000_s1565" style="position:absolute;left:11323;top:10698;width:9502;height:762;visibility:visible;mso-wrap-style:square;v-text-anchor:top" coordsize="95021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" path="m76200,r,32004l950214,32004r,12192l76200,44196r,32004l,38100,76200,xe" fillcolor="#00538c" stroked="f" strokeweight="0">
                  <v:stroke miterlimit="83231f" joinstyle="miter"/>
                  <v:path arrowok="t" textboxrect="0,0,950214,76200"/>
                </v:shape>
                <v:shape id="Shape 2357" o:spid="_x0000_s1566" style="position:absolute;left:28567;top:10698;width:6919;height:762;visibility:visible;mso-wrap-style:square;v-text-anchor:top" coordsize="691896,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" path="m615696,r76200,38100l615696,76200r,-32004l,44196,,32004r615696,l615696,xe" fillcolor="#00538c" stroked="f" strokeweight="0">
                  <v:stroke miterlimit="83231f" joinstyle="miter"/>
                  <v:path arrowok="t" textboxrect="0,0,691896,76200"/>
                </v:shape>
                <w10:anchorlock/>
              </v:group>
            </w:pict>
          </mc:Fallback>
        </mc:AlternateContent>
      </w:r>
    </w:p>
    <w:p w14:paraId="5363F778" w14:textId="77777777" w:rsidR="00B21364" w:rsidRPr="00C63958" w:rsidRDefault="00945698">
      <w:pPr>
        <w:tabs>
          <w:tab w:val="center" w:pos="4209"/>
          <w:tab w:val="center" w:pos="5598"/>
        </w:tabs>
        <w:spacing w:after="220" w:line="259" w:lineRule="auto"/>
        <w:ind w:left="0" w:firstLine="0"/>
        <w:rPr>
          <w:lang w:val="en-GB"/>
          <w:rPrChange w:id="3465" w:author="Westerlund, Johan" w:date="2021-04-22T14:05:00Z">
            <w:rPr/>
          </w:rPrChange>
        </w:rPr>
      </w:pPr>
      <w:r w:rsidRPr="00C63958">
        <w:rPr>
          <w:lang w:val="en-GB"/>
          <w:rPrChange w:id="3466" w:author="Westerlund, Johan" w:date="2021-04-22T14:05:00Z">
            <w:rPr/>
          </w:rPrChange>
        </w:rPr>
        <w:tab/>
      </w:r>
      <w:r w:rsidRPr="00C63958">
        <w:rPr>
          <w:b/>
          <w:i/>
          <w:color w:val="575755"/>
          <w:u w:val="single" w:color="575755"/>
          <w:lang w:val="en-GB"/>
          <w:rPrChange w:id="3467" w:author="Westerlund, Johan" w:date="2021-04-22T14:05:00Z">
            <w:rPr>
              <w:b/>
              <w:i/>
              <w:color w:val="575755"/>
              <w:u w:val="single" w:color="575755"/>
            </w:rPr>
          </w:rPrChange>
        </w:rPr>
        <w:t>Figure 6</w:t>
      </w:r>
      <w:r w:rsidRPr="00C63958">
        <w:rPr>
          <w:rFonts w:ascii="Arial" w:eastAsia="Arial" w:hAnsi="Arial" w:cs="Arial"/>
          <w:b/>
          <w:i/>
          <w:color w:val="575755"/>
          <w:lang w:val="en-GB"/>
          <w:rPrChange w:id="3468" w:author="Westerlund, Johan" w:date="2021-04-22T14:05:00Z">
            <w:rPr>
              <w:rFonts w:ascii="Arial" w:eastAsia="Arial" w:hAnsi="Arial" w:cs="Arial"/>
              <w:b/>
              <w:i/>
              <w:color w:val="575755"/>
            </w:rPr>
          </w:rPrChange>
        </w:rPr>
        <w:t xml:space="preserve"> </w:t>
      </w:r>
      <w:r w:rsidRPr="00C63958">
        <w:rPr>
          <w:rFonts w:ascii="Arial" w:eastAsia="Arial" w:hAnsi="Arial" w:cs="Arial"/>
          <w:b/>
          <w:i/>
          <w:color w:val="575755"/>
          <w:lang w:val="en-GB"/>
          <w:rPrChange w:id="3469" w:author="Westerlund, Johan" w:date="2021-04-22T14:05:00Z">
            <w:rPr>
              <w:rFonts w:ascii="Arial" w:eastAsia="Arial" w:hAnsi="Arial" w:cs="Arial"/>
              <w:b/>
              <w:i/>
              <w:color w:val="575755"/>
            </w:rPr>
          </w:rPrChange>
        </w:rPr>
        <w:tab/>
      </w:r>
      <w:r w:rsidRPr="00C63958">
        <w:rPr>
          <w:b/>
          <w:i/>
          <w:color w:val="575755"/>
          <w:u w:val="single" w:color="575755"/>
          <w:lang w:val="en-GB"/>
          <w:rPrChange w:id="3470" w:author="Westerlund, Johan" w:date="2021-04-22T14:05:00Z">
            <w:rPr>
              <w:b/>
              <w:i/>
              <w:color w:val="575755"/>
              <w:u w:val="single" w:color="575755"/>
            </w:rPr>
          </w:rPrChange>
        </w:rPr>
        <w:t>Process Diagram</w:t>
      </w:r>
      <w:r w:rsidRPr="00C63958">
        <w:rPr>
          <w:b/>
          <w:i/>
          <w:color w:val="575755"/>
          <w:lang w:val="en-GB"/>
          <w:rPrChange w:id="3471" w:author="Westerlund, Johan" w:date="2021-04-22T14:05:00Z">
            <w:rPr>
              <w:b/>
              <w:i/>
              <w:color w:val="575755"/>
            </w:rPr>
          </w:rPrChange>
        </w:rPr>
        <w:t xml:space="preserve"> </w:t>
      </w:r>
    </w:p>
    <w:p w14:paraId="3D199561" w14:textId="5538EDE6" w:rsidR="00B21364" w:rsidRPr="00C63958" w:rsidDel="00867009" w:rsidRDefault="00945698">
      <w:pPr>
        <w:spacing w:after="99" w:line="259" w:lineRule="auto"/>
        <w:ind w:left="0" w:firstLine="0"/>
        <w:rPr>
          <w:del w:id="3472" w:author="Westerlund, Johan" w:date="2020-10-15T12:13:00Z"/>
          <w:lang w:val="en-GB"/>
          <w:rPrChange w:id="3473" w:author="Westerlund, Johan" w:date="2021-04-22T14:05:00Z">
            <w:rPr>
              <w:del w:id="3474" w:author="Westerlund, Johan" w:date="2020-10-15T12:13:00Z"/>
            </w:rPr>
          </w:rPrChange>
        </w:rPr>
      </w:pPr>
      <w:r w:rsidRPr="00C63958">
        <w:rPr>
          <w:lang w:val="en-GB"/>
          <w:rPrChange w:id="3475" w:author="Westerlund, Johan" w:date="2021-04-22T14:05:00Z">
            <w:rPr/>
          </w:rPrChange>
        </w:rPr>
        <w:t xml:space="preserve"> </w:t>
      </w:r>
    </w:p>
    <w:p w14:paraId="19847B77" w14:textId="577B4785" w:rsidR="00B21364" w:rsidRPr="00C63958" w:rsidDel="00867009" w:rsidRDefault="00945698">
      <w:pPr>
        <w:spacing w:after="99" w:line="259" w:lineRule="auto"/>
        <w:ind w:left="0" w:firstLine="0"/>
        <w:rPr>
          <w:del w:id="3476" w:author="Westerlund, Johan" w:date="2020-10-15T12:13:00Z"/>
          <w:lang w:val="en-GB"/>
          <w:rPrChange w:id="3477" w:author="Westerlund, Johan" w:date="2021-04-22T14:05:00Z">
            <w:rPr>
              <w:del w:id="3478" w:author="Westerlund, Johan" w:date="2020-10-15T12:13:00Z"/>
            </w:rPr>
          </w:rPrChange>
        </w:rPr>
        <w:pPrChange w:id="3479" w:author="Westerlund, Johan" w:date="2020-10-15T12:13:00Z">
          <w:pPr>
            <w:spacing w:line="259" w:lineRule="auto"/>
            <w:ind w:left="0" w:firstLine="0"/>
          </w:pPr>
        </w:pPrChange>
      </w:pPr>
      <w:del w:id="3480" w:author="Westerlund, Johan" w:date="2020-10-15T12:13:00Z">
        <w:r w:rsidRPr="00C63958" w:rsidDel="00867009">
          <w:rPr>
            <w:lang w:val="en-GB"/>
            <w:rPrChange w:id="3481" w:author="Westerlund, Johan" w:date="2021-04-22T14:05:00Z">
              <w:rPr/>
            </w:rPrChange>
          </w:rPr>
          <w:delText xml:space="preserve"> </w:delText>
        </w:r>
      </w:del>
    </w:p>
    <w:p w14:paraId="0A8133D0" w14:textId="4E224131" w:rsidR="00B21364" w:rsidRPr="00C63958" w:rsidDel="00867009" w:rsidRDefault="00945698">
      <w:pPr>
        <w:spacing w:after="99" w:line="259" w:lineRule="auto"/>
        <w:ind w:left="0" w:firstLine="0"/>
        <w:rPr>
          <w:del w:id="3482" w:author="Westerlund, Johan" w:date="2020-10-15T12:13:00Z"/>
          <w:lang w:val="en-GB"/>
          <w:rPrChange w:id="3483" w:author="Westerlund, Johan" w:date="2021-04-22T14:05:00Z">
            <w:rPr>
              <w:del w:id="3484" w:author="Westerlund, Johan" w:date="2020-10-15T12:13:00Z"/>
            </w:rPr>
          </w:rPrChange>
        </w:rPr>
        <w:pPrChange w:id="3485" w:author="Westerlund, Johan" w:date="2020-10-15T12:13:00Z">
          <w:pPr>
            <w:spacing w:after="860" w:line="259" w:lineRule="auto"/>
            <w:ind w:left="0" w:firstLine="0"/>
          </w:pPr>
        </w:pPrChange>
      </w:pPr>
      <w:del w:id="3486" w:author="Westerlund, Johan" w:date="2020-10-15T12:13:00Z">
        <w:r w:rsidRPr="00C63958" w:rsidDel="00867009">
          <w:rPr>
            <w:sz w:val="18"/>
            <w:lang w:val="en-GB"/>
            <w:rPrChange w:id="3487" w:author="Westerlund, Johan" w:date="2021-04-22T14:05:00Z">
              <w:rPr>
                <w:sz w:val="18"/>
              </w:rPr>
            </w:rPrChange>
          </w:rPr>
          <w:delText xml:space="preserve"> </w:delText>
        </w:r>
        <w:r w:rsidRPr="00C63958" w:rsidDel="00867009">
          <w:rPr>
            <w:sz w:val="18"/>
            <w:lang w:val="en-GB"/>
            <w:rPrChange w:id="3488" w:author="Westerlund, Johan" w:date="2021-04-22T14:05:00Z">
              <w:rPr>
                <w:sz w:val="18"/>
              </w:rPr>
            </w:rPrChange>
          </w:rPr>
          <w:tab/>
        </w:r>
        <w:r w:rsidRPr="00C63958" w:rsidDel="00867009">
          <w:rPr>
            <w:lang w:val="en-GB"/>
            <w:rPrChange w:id="3489" w:author="Westerlund, Johan" w:date="2021-04-22T14:05:00Z">
              <w:rPr/>
            </w:rPrChange>
          </w:rPr>
          <w:delText xml:space="preserve"> </w:delText>
        </w:r>
      </w:del>
    </w:p>
    <w:p w14:paraId="19AD7327" w14:textId="52360F88" w:rsidR="00B21364" w:rsidRPr="00C63958" w:rsidDel="00867009" w:rsidRDefault="00945698">
      <w:pPr>
        <w:spacing w:after="99" w:line="259" w:lineRule="auto"/>
        <w:ind w:left="0" w:firstLine="0"/>
        <w:rPr>
          <w:del w:id="3490" w:author="Westerlund, Johan" w:date="2020-10-15T12:13:00Z"/>
          <w:lang w:val="en-GB"/>
          <w:rPrChange w:id="3491" w:author="Westerlund, Johan" w:date="2021-04-22T14:05:00Z">
            <w:rPr>
              <w:del w:id="3492" w:author="Westerlund, Johan" w:date="2020-10-15T12:13:00Z"/>
            </w:rPr>
          </w:rPrChange>
        </w:rPr>
        <w:pPrChange w:id="3493" w:author="Westerlund, Johan" w:date="2020-10-15T12:13:00Z">
          <w:pPr>
            <w:spacing w:after="0" w:line="259" w:lineRule="auto"/>
            <w:ind w:left="0" w:firstLine="0"/>
          </w:pPr>
        </w:pPrChange>
      </w:pPr>
      <w:del w:id="3494" w:author="Westerlund, Johan" w:date="2020-10-15T12:13:00Z">
        <w:r w:rsidRPr="00C63958" w:rsidDel="00867009">
          <w:rPr>
            <w:sz w:val="20"/>
            <w:lang w:val="en-GB"/>
            <w:rPrChange w:id="3495" w:author="Westerlund, Johan" w:date="2021-04-22T14:05:00Z">
              <w:rPr>
                <w:sz w:val="20"/>
              </w:rPr>
            </w:rPrChange>
          </w:rPr>
          <w:delText xml:space="preserve"> </w:delText>
        </w:r>
      </w:del>
    </w:p>
    <w:p w14:paraId="2E2768AD" w14:textId="77777777" w:rsidR="00B21364" w:rsidRPr="00C63958" w:rsidRDefault="00945698">
      <w:pPr>
        <w:spacing w:after="99" w:line="259" w:lineRule="auto"/>
        <w:ind w:left="0" w:firstLine="0"/>
        <w:rPr>
          <w:lang w:val="en-GB"/>
          <w:rPrChange w:id="3496" w:author="Westerlund, Johan" w:date="2021-04-22T14:05:00Z">
            <w:rPr/>
          </w:rPrChange>
        </w:rPr>
        <w:pPrChange w:id="3497" w:author="Westerlund, Johan" w:date="2020-10-15T12:13:00Z">
          <w:pPr>
            <w:spacing w:after="83" w:line="259" w:lineRule="auto"/>
            <w:ind w:left="-30" w:right="-30" w:firstLine="0"/>
          </w:pPr>
        </w:pPrChange>
      </w:pPr>
      <w:r w:rsidRPr="00C03868">
        <w:rPr>
          <w:noProof/>
          <w:lang w:val="sv-SE" w:eastAsia="sv-SE"/>
        </w:rPr>
        <mc:AlternateContent>
          <mc:Choice Requires="wpg">
            <w:drawing>
              <wp:inline distT="0" distB="0" distL="0" distR="0" wp14:anchorId="72833D06" wp14:editId="2FC900B3">
                <wp:extent cx="6518148" cy="6097"/>
                <wp:effectExtent l="0" t="0" r="0" b="0"/>
                <wp:docPr id="26923" name="Group 26923"/>
                <wp:cNvGraphicFramePr/>
                <a:graphic xmlns:a="http://schemas.openxmlformats.org/drawingml/2006/main">
                  <a:graphicData uri="http://schemas.microsoft.com/office/word/2010/wordprocessingGroup">
                    <wpg:wgp>
                      <wpg:cNvGrpSpPr/>
                      <wpg:grpSpPr>
                        <a:xfrm>
                          <a:off x="0" y="0"/>
                          <a:ext cx="6518148" cy="6097"/>
                          <a:chOff x="0" y="0"/>
                          <a:chExt cx="6518148" cy="6097"/>
                        </a:xfrm>
                      </wpg:grpSpPr>
                      <wps:wsp>
                        <wps:cNvPr id="32231" name="Shape 32231"/>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6923" style="width:513.24pt;height:0.480042pt;mso-position-horizontal-relative:char;mso-position-vertical-relative:line" coordsize="65181,60">
                <v:shape id="Shape 32232" style="position:absolute;width:65181;height:91;left:0;top:0;" coordsize="6518148,9144" path="m0,0l6518148,0l6518148,9144l0,9144l0,0">
                  <v:stroke weight="0pt" endcap="flat" joinstyle="miter" miterlimit="10" on="false" color="#000000" opacity="0"/>
                  <v:fill on="true" color="#000000"/>
                </v:shape>
              </v:group>
            </w:pict>
          </mc:Fallback>
        </mc:AlternateContent>
      </w:r>
    </w:p>
    <w:p w14:paraId="38E76F98" w14:textId="77777777" w:rsidR="00B21364" w:rsidRPr="00C63958" w:rsidRDefault="00945698">
      <w:pPr>
        <w:spacing w:after="29" w:line="259" w:lineRule="auto"/>
        <w:ind w:left="0" w:firstLine="0"/>
        <w:rPr>
          <w:lang w:val="en-GB"/>
          <w:rPrChange w:id="3498" w:author="Westerlund, Johan" w:date="2021-04-22T14:05:00Z">
            <w:rPr/>
          </w:rPrChange>
        </w:rPr>
      </w:pPr>
      <w:r w:rsidRPr="00C63958">
        <w:rPr>
          <w:b/>
          <w:color w:val="00548C"/>
          <w:sz w:val="15"/>
          <w:lang w:val="en-GB"/>
          <w:rPrChange w:id="3499" w:author="Westerlund, Johan" w:date="2021-04-22T14:05:00Z">
            <w:rPr>
              <w:b/>
              <w:color w:val="00548C"/>
              <w:sz w:val="15"/>
            </w:rPr>
          </w:rPrChange>
        </w:rPr>
        <w:lastRenderedPageBreak/>
        <w:t xml:space="preserve"> </w:t>
      </w:r>
    </w:p>
    <w:p w14:paraId="21B0DD48" w14:textId="77777777" w:rsidR="00B21364" w:rsidRPr="00C63958" w:rsidDel="00867009" w:rsidRDefault="00945698">
      <w:pPr>
        <w:tabs>
          <w:tab w:val="center" w:pos="10205"/>
        </w:tabs>
        <w:spacing w:after="28" w:line="259" w:lineRule="auto"/>
        <w:ind w:left="-15" w:firstLine="0"/>
        <w:rPr>
          <w:del w:id="3500" w:author="Westerlund, Johan" w:date="2020-10-15T12:13:00Z"/>
          <w:lang w:val="en-GB"/>
          <w:rPrChange w:id="3501" w:author="Westerlund, Johan" w:date="2021-04-22T14:05:00Z">
            <w:rPr>
              <w:del w:id="3502" w:author="Westerlund, Johan" w:date="2020-10-15T12:13:00Z"/>
              <w:lang w:val="en-US"/>
            </w:rPr>
          </w:rPrChange>
        </w:rPr>
      </w:pPr>
      <w:r w:rsidRPr="00C63958">
        <w:rPr>
          <w:b/>
          <w:color w:val="00548C"/>
          <w:sz w:val="15"/>
          <w:lang w:val="en-GB"/>
          <w:rPrChange w:id="3503" w:author="Westerlund, Johan" w:date="2021-04-22T14:05:00Z">
            <w:rPr>
              <w:b/>
              <w:color w:val="00548C"/>
              <w:sz w:val="15"/>
              <w:lang w:val="en-US"/>
            </w:rPr>
          </w:rPrChange>
        </w:rPr>
        <w:t xml:space="preserve">IALA Guideline 1052 – Quality Management Systems for Aids to Navigation Service Delivery </w:t>
      </w:r>
      <w:del w:id="3504" w:author="Westerlund, Johan" w:date="2020-10-15T12:13:00Z">
        <w:r w:rsidRPr="00C63958" w:rsidDel="00867009">
          <w:rPr>
            <w:b/>
            <w:color w:val="00548C"/>
            <w:sz w:val="15"/>
            <w:lang w:val="en-GB"/>
            <w:rPrChange w:id="3505" w:author="Westerlund, Johan" w:date="2021-04-22T14:05:00Z">
              <w:rPr>
                <w:b/>
                <w:color w:val="00548C"/>
                <w:sz w:val="15"/>
                <w:lang w:val="en-US"/>
              </w:rPr>
            </w:rPrChange>
          </w:rPr>
          <w:tab/>
          <w:delText xml:space="preserve"> </w:delText>
        </w:r>
      </w:del>
    </w:p>
    <w:p w14:paraId="1925DC70" w14:textId="0CFB56D4" w:rsidR="00B21364" w:rsidRPr="00C63958" w:rsidDel="00867009" w:rsidRDefault="00945698">
      <w:pPr>
        <w:tabs>
          <w:tab w:val="right" w:pos="10205"/>
        </w:tabs>
        <w:spacing w:after="28" w:line="259" w:lineRule="auto"/>
        <w:ind w:left="-15" w:firstLine="0"/>
        <w:rPr>
          <w:del w:id="3506" w:author="Westerlund, Johan" w:date="2020-10-15T12:13:00Z"/>
          <w:lang w:val="en-GB"/>
          <w:rPrChange w:id="3507" w:author="Westerlund, Johan" w:date="2021-04-22T14:05:00Z">
            <w:rPr>
              <w:del w:id="3508" w:author="Westerlund, Johan" w:date="2020-10-15T12:13:00Z"/>
              <w:lang w:val="en-US"/>
            </w:rPr>
          </w:rPrChange>
        </w:rPr>
      </w:pPr>
      <w:del w:id="3509" w:author="Westerlund, Johan" w:date="2020-10-15T12:13:00Z">
        <w:r w:rsidRPr="00C63958" w:rsidDel="00867009">
          <w:rPr>
            <w:b/>
            <w:color w:val="00548C"/>
            <w:sz w:val="15"/>
            <w:lang w:val="en-GB"/>
            <w:rPrChange w:id="3510" w:author="Westerlund, Johan" w:date="2021-04-22T14:05:00Z">
              <w:rPr>
                <w:b/>
                <w:color w:val="00548C"/>
                <w:sz w:val="15"/>
                <w:lang w:val="en-US"/>
              </w:rPr>
            </w:rPrChange>
          </w:rPr>
          <w:delText xml:space="preserve">Edition 3.0  December 2013 </w:delText>
        </w:r>
        <w:r w:rsidRPr="00C63958" w:rsidDel="00867009">
          <w:rPr>
            <w:b/>
            <w:color w:val="00548C"/>
            <w:sz w:val="15"/>
            <w:lang w:val="en-GB"/>
            <w:rPrChange w:id="3511" w:author="Westerlund, Johan" w:date="2021-04-22T14:05:00Z">
              <w:rPr>
                <w:b/>
                <w:color w:val="00548C"/>
                <w:sz w:val="15"/>
                <w:lang w:val="en-US"/>
              </w:rPr>
            </w:rPrChange>
          </w:rPr>
          <w:tab/>
          <w:delText xml:space="preserve">P 22 </w:delText>
        </w:r>
      </w:del>
    </w:p>
    <w:p w14:paraId="5C8680E3" w14:textId="4417EDF3" w:rsidR="00B21364" w:rsidRPr="00C63958" w:rsidRDefault="00945698">
      <w:pPr>
        <w:tabs>
          <w:tab w:val="center" w:pos="10205"/>
        </w:tabs>
        <w:spacing w:after="28" w:line="259" w:lineRule="auto"/>
        <w:ind w:left="-15" w:firstLine="0"/>
        <w:rPr>
          <w:lang w:val="en-GB"/>
          <w:rPrChange w:id="3512" w:author="Westerlund, Johan" w:date="2021-04-22T14:05:00Z">
            <w:rPr>
              <w:lang w:val="en-US"/>
            </w:rPr>
          </w:rPrChange>
        </w:rPr>
        <w:pPrChange w:id="3513" w:author="Westerlund, Johan" w:date="2020-10-15T12:13:00Z">
          <w:pPr>
            <w:spacing w:after="92" w:line="259" w:lineRule="auto"/>
            <w:ind w:left="0" w:firstLine="0"/>
          </w:pPr>
        </w:pPrChange>
      </w:pPr>
      <w:del w:id="3514" w:author="Westerlund, Johan" w:date="2020-10-15T12:13:00Z">
        <w:r w:rsidRPr="00C63958" w:rsidDel="00867009">
          <w:rPr>
            <w:sz w:val="20"/>
            <w:lang w:val="en-GB"/>
            <w:rPrChange w:id="3515" w:author="Westerlund, Johan" w:date="2021-04-22T14:05:00Z">
              <w:rPr>
                <w:sz w:val="20"/>
                <w:lang w:val="en-US"/>
              </w:rPr>
            </w:rPrChange>
          </w:rPr>
          <w:delText xml:space="preserve"> </w:delText>
        </w:r>
      </w:del>
    </w:p>
    <w:p w14:paraId="5025AD6D" w14:textId="36E26E1F" w:rsidR="00867009" w:rsidRPr="00C63958" w:rsidRDefault="00867009">
      <w:pPr>
        <w:spacing w:after="160" w:line="259" w:lineRule="auto"/>
        <w:ind w:left="0" w:firstLine="0"/>
        <w:rPr>
          <w:ins w:id="3516" w:author="Westerlund, Johan" w:date="2020-10-15T12:14:00Z"/>
          <w:b/>
          <w:i/>
          <w:color w:val="3F7DC9"/>
          <w:sz w:val="28"/>
          <w:u w:val="single" w:color="3F7DC9"/>
          <w:lang w:val="en-GB"/>
          <w:rPrChange w:id="3517" w:author="Westerlund, Johan" w:date="2021-04-22T14:05:00Z">
            <w:rPr>
              <w:ins w:id="3518" w:author="Westerlund, Johan" w:date="2020-10-15T12:14:00Z"/>
              <w:b/>
              <w:i/>
              <w:color w:val="3F7DC9"/>
              <w:sz w:val="28"/>
              <w:u w:val="single" w:color="3F7DC9"/>
              <w:lang w:val="en-US"/>
            </w:rPr>
          </w:rPrChange>
        </w:rPr>
      </w:pPr>
      <w:ins w:id="3519" w:author="Westerlund, Johan" w:date="2020-10-15T12:14:00Z">
        <w:r w:rsidRPr="00C63958">
          <w:rPr>
            <w:b/>
            <w:i/>
            <w:color w:val="3F7DC9"/>
            <w:sz w:val="28"/>
            <w:u w:val="single" w:color="3F7DC9"/>
            <w:lang w:val="en-GB"/>
            <w:rPrChange w:id="3520" w:author="Westerlund, Johan" w:date="2021-04-22T14:05:00Z">
              <w:rPr>
                <w:b/>
                <w:i/>
                <w:color w:val="3F7DC9"/>
                <w:sz w:val="28"/>
                <w:u w:val="single" w:color="3F7DC9"/>
                <w:lang w:val="en-US"/>
              </w:rPr>
            </w:rPrChange>
          </w:rPr>
          <w:br w:type="page"/>
        </w:r>
      </w:ins>
    </w:p>
    <w:p w14:paraId="2F0B7A41" w14:textId="4BDF49F9" w:rsidR="00B21364" w:rsidRPr="00C63958" w:rsidRDefault="00945698">
      <w:pPr>
        <w:tabs>
          <w:tab w:val="center" w:pos="3512"/>
        </w:tabs>
        <w:spacing w:after="277" w:line="259" w:lineRule="auto"/>
        <w:ind w:left="-15" w:firstLine="0"/>
        <w:rPr>
          <w:lang w:val="en-GB"/>
          <w:rPrChange w:id="3521" w:author="Westerlund, Johan" w:date="2021-04-22T14:05:00Z">
            <w:rPr>
              <w:lang w:val="en-US"/>
            </w:rPr>
          </w:rPrChange>
        </w:rPr>
      </w:pPr>
      <w:r w:rsidRPr="00C63958">
        <w:rPr>
          <w:b/>
          <w:i/>
          <w:color w:val="3F7DC9"/>
          <w:sz w:val="28"/>
          <w:u w:val="single" w:color="3F7DC9"/>
          <w:lang w:val="en-GB"/>
          <w:rPrChange w:id="3522" w:author="Westerlund, Johan" w:date="2021-04-22T14:05:00Z">
            <w:rPr>
              <w:b/>
              <w:i/>
              <w:color w:val="3F7DC9"/>
              <w:sz w:val="28"/>
              <w:u w:val="single" w:color="3F7DC9"/>
              <w:lang w:val="en-US"/>
            </w:rPr>
          </w:rPrChange>
        </w:rPr>
        <w:lastRenderedPageBreak/>
        <w:t>ANNEX B</w:t>
      </w:r>
      <w:r w:rsidRPr="00C63958">
        <w:rPr>
          <w:rFonts w:ascii="Arial" w:eastAsia="Arial" w:hAnsi="Arial" w:cs="Arial"/>
          <w:b/>
          <w:i/>
          <w:color w:val="3F7DC9"/>
          <w:sz w:val="28"/>
          <w:lang w:val="en-GB"/>
          <w:rPrChange w:id="3523" w:author="Westerlund, Johan" w:date="2021-04-22T14:05:00Z">
            <w:rPr>
              <w:rFonts w:ascii="Arial" w:eastAsia="Arial" w:hAnsi="Arial" w:cs="Arial"/>
              <w:b/>
              <w:i/>
              <w:color w:val="3F7DC9"/>
              <w:sz w:val="28"/>
              <w:lang w:val="en-US"/>
            </w:rPr>
          </w:rPrChange>
        </w:rPr>
        <w:t xml:space="preserve"> </w:t>
      </w:r>
      <w:r w:rsidRPr="00C63958">
        <w:rPr>
          <w:rFonts w:ascii="Arial" w:eastAsia="Arial" w:hAnsi="Arial" w:cs="Arial"/>
          <w:b/>
          <w:i/>
          <w:color w:val="3F7DC9"/>
          <w:sz w:val="28"/>
          <w:lang w:val="en-GB"/>
          <w:rPrChange w:id="3524" w:author="Westerlund, Johan" w:date="2021-04-22T14:05:00Z">
            <w:rPr>
              <w:rFonts w:ascii="Arial" w:eastAsia="Arial" w:hAnsi="Arial" w:cs="Arial"/>
              <w:b/>
              <w:i/>
              <w:color w:val="3F7DC9"/>
              <w:sz w:val="28"/>
              <w:lang w:val="en-US"/>
            </w:rPr>
          </w:rPrChange>
        </w:rPr>
        <w:tab/>
      </w:r>
      <w:r w:rsidRPr="00C63958">
        <w:rPr>
          <w:b/>
          <w:i/>
          <w:color w:val="3F7DC9"/>
          <w:sz w:val="28"/>
          <w:u w:val="single" w:color="3F7DC9"/>
          <w:lang w:val="en-GB"/>
          <w:rPrChange w:id="3525" w:author="Westerlund, Johan" w:date="2021-04-22T14:05:00Z">
            <w:rPr>
              <w:b/>
              <w:i/>
              <w:color w:val="3F7DC9"/>
              <w:sz w:val="28"/>
              <w:u w:val="single" w:color="3F7DC9"/>
              <w:lang w:val="en-US"/>
            </w:rPr>
          </w:rPrChange>
        </w:rPr>
        <w:t>CHECKLIST FOR DEVELOPING A QMS</w:t>
      </w:r>
      <w:r w:rsidRPr="00C63958">
        <w:rPr>
          <w:b/>
          <w:i/>
          <w:color w:val="3F7DC9"/>
          <w:sz w:val="28"/>
          <w:lang w:val="en-GB"/>
          <w:rPrChange w:id="3526" w:author="Westerlund, Johan" w:date="2021-04-22T14:05:00Z">
            <w:rPr>
              <w:b/>
              <w:i/>
              <w:color w:val="3F7DC9"/>
              <w:sz w:val="28"/>
              <w:lang w:val="en-US"/>
            </w:rPr>
          </w:rPrChange>
        </w:rPr>
        <w:t xml:space="preserve"> </w:t>
      </w:r>
    </w:p>
    <w:p w14:paraId="665DD7C4" w14:textId="77777777" w:rsidR="00B21364" w:rsidRPr="00C63958" w:rsidRDefault="00945698">
      <w:pPr>
        <w:spacing w:after="144"/>
        <w:ind w:left="-5"/>
        <w:rPr>
          <w:lang w:val="en-GB"/>
          <w:rPrChange w:id="3527" w:author="Westerlund, Johan" w:date="2021-04-22T14:05:00Z">
            <w:rPr>
              <w:lang w:val="en-US"/>
            </w:rPr>
          </w:rPrChange>
        </w:rPr>
      </w:pPr>
      <w:r w:rsidRPr="00C63958">
        <w:rPr>
          <w:lang w:val="en-GB"/>
          <w:rPrChange w:id="3528" w:author="Westerlund, Johan" w:date="2021-04-22T14:05:00Z">
            <w:rPr>
              <w:lang w:val="en-US"/>
            </w:rPr>
          </w:rPrChange>
        </w:rPr>
        <w:t xml:space="preserve">When developing a QMS, the items below should be reviewed and referenced in some manner.  Existing documentation may already provide the basis for many elements on the list.  This list may be adapted to meet the specific requirements of the Competent Authority. </w:t>
      </w:r>
    </w:p>
    <w:p w14:paraId="392B7756" w14:textId="77777777" w:rsidR="00B21364" w:rsidRPr="00C63958" w:rsidRDefault="00945698">
      <w:pPr>
        <w:spacing w:after="0" w:line="259" w:lineRule="auto"/>
        <w:ind w:right="2"/>
        <w:jc w:val="center"/>
        <w:rPr>
          <w:lang w:val="en-GB"/>
          <w:rPrChange w:id="3529" w:author="Westerlund, Johan" w:date="2021-04-22T14:05:00Z">
            <w:rPr>
              <w:lang w:val="en-US"/>
            </w:rPr>
          </w:rPrChange>
        </w:rPr>
      </w:pPr>
      <w:r w:rsidRPr="00C03868">
        <w:rPr>
          <w:noProof/>
          <w:lang w:val="sv-SE" w:eastAsia="sv-SE"/>
        </w:rPr>
        <w:drawing>
          <wp:anchor distT="0" distB="0" distL="114300" distR="114300" simplePos="0" relativeHeight="251663360" behindDoc="0" locked="0" layoutInCell="1" allowOverlap="0" wp14:anchorId="4D2C8DB2" wp14:editId="4144C81F">
            <wp:simplePos x="0" y="0"/>
            <wp:positionH relativeFrom="page">
              <wp:posOffset>6893814</wp:posOffset>
            </wp:positionH>
            <wp:positionV relativeFrom="page">
              <wp:posOffset>254</wp:posOffset>
            </wp:positionV>
            <wp:extent cx="652272" cy="688848"/>
            <wp:effectExtent l="0" t="0" r="0" b="0"/>
            <wp:wrapTopAndBottom/>
            <wp:docPr id="29819" name="Picture 29819"/>
            <wp:cNvGraphicFramePr/>
            <a:graphic xmlns:a="http://schemas.openxmlformats.org/drawingml/2006/main">
              <a:graphicData uri="http://schemas.openxmlformats.org/drawingml/2006/picture">
                <pic:pic xmlns:pic="http://schemas.openxmlformats.org/drawingml/2006/picture">
                  <pic:nvPicPr>
                    <pic:cNvPr id="29819" name="Picture 29819"/>
                    <pic:cNvPicPr/>
                  </pic:nvPicPr>
                  <pic:blipFill>
                    <a:blip r:embed="rId36"/>
                    <a:stretch>
                      <a:fillRect/>
                    </a:stretch>
                  </pic:blipFill>
                  <pic:spPr>
                    <a:xfrm>
                      <a:off x="0" y="0"/>
                      <a:ext cx="652272" cy="688848"/>
                    </a:xfrm>
                    <a:prstGeom prst="rect">
                      <a:avLst/>
                    </a:prstGeom>
                  </pic:spPr>
                </pic:pic>
              </a:graphicData>
            </a:graphic>
          </wp:anchor>
        </w:drawing>
      </w:r>
      <w:r w:rsidRPr="00C63958">
        <w:rPr>
          <w:b/>
          <w:i/>
          <w:color w:val="575755"/>
          <w:u w:val="single" w:color="575755"/>
          <w:lang w:val="en-GB"/>
          <w:rPrChange w:id="3530" w:author="Westerlund, Johan" w:date="2021-04-22T14:05:00Z">
            <w:rPr>
              <w:b/>
              <w:i/>
              <w:color w:val="575755"/>
              <w:u w:val="single" w:color="575755"/>
              <w:lang w:val="en-US"/>
            </w:rPr>
          </w:rPrChange>
        </w:rPr>
        <w:t>Table 2</w:t>
      </w:r>
      <w:r w:rsidRPr="00C63958">
        <w:rPr>
          <w:rFonts w:ascii="Arial" w:eastAsia="Arial" w:hAnsi="Arial" w:cs="Arial"/>
          <w:b/>
          <w:i/>
          <w:color w:val="575755"/>
          <w:lang w:val="en-GB"/>
          <w:rPrChange w:id="3531" w:author="Westerlund, Johan" w:date="2021-04-22T14:05:00Z">
            <w:rPr>
              <w:rFonts w:ascii="Arial" w:eastAsia="Arial" w:hAnsi="Arial" w:cs="Arial"/>
              <w:b/>
              <w:i/>
              <w:color w:val="575755"/>
              <w:lang w:val="en-US"/>
            </w:rPr>
          </w:rPrChange>
        </w:rPr>
        <w:t xml:space="preserve"> </w:t>
      </w:r>
      <w:r w:rsidRPr="00C63958">
        <w:rPr>
          <w:b/>
          <w:i/>
          <w:color w:val="575755"/>
          <w:u w:val="single" w:color="575755"/>
          <w:lang w:val="en-GB"/>
          <w:rPrChange w:id="3532" w:author="Westerlund, Johan" w:date="2021-04-22T14:05:00Z">
            <w:rPr>
              <w:b/>
              <w:i/>
              <w:color w:val="575755"/>
              <w:u w:val="single" w:color="575755"/>
              <w:lang w:val="en-US"/>
            </w:rPr>
          </w:rPrChange>
        </w:rPr>
        <w:t>Checklist for developing a QMS</w:t>
      </w:r>
      <w:r w:rsidRPr="00C63958">
        <w:rPr>
          <w:b/>
          <w:i/>
          <w:color w:val="575755"/>
          <w:lang w:val="en-GB"/>
          <w:rPrChange w:id="3533" w:author="Westerlund, Johan" w:date="2021-04-22T14:05:00Z">
            <w:rPr>
              <w:b/>
              <w:i/>
              <w:color w:val="575755"/>
              <w:lang w:val="en-US"/>
            </w:rPr>
          </w:rPrChange>
        </w:rPr>
        <w:t xml:space="preserve"> </w:t>
      </w:r>
    </w:p>
    <w:tbl>
      <w:tblPr>
        <w:tblStyle w:val="TableGrid"/>
        <w:tblW w:w="8460" w:type="dxa"/>
        <w:tblInd w:w="872" w:type="dxa"/>
        <w:tblCellMar>
          <w:top w:w="104" w:type="dxa"/>
          <w:left w:w="219" w:type="dxa"/>
          <w:right w:w="115" w:type="dxa"/>
        </w:tblCellMar>
        <w:tblLook w:val="04A0" w:firstRow="1" w:lastRow="0" w:firstColumn="1" w:lastColumn="0" w:noHBand="0" w:noVBand="1"/>
      </w:tblPr>
      <w:tblGrid>
        <w:gridCol w:w="4968"/>
        <w:gridCol w:w="3492"/>
      </w:tblGrid>
      <w:tr w:rsidR="00B21364" w:rsidRPr="00C63958" w14:paraId="28270752"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538DDEC1" w14:textId="77777777" w:rsidR="00B21364" w:rsidRPr="00C63958" w:rsidRDefault="00945698">
            <w:pPr>
              <w:spacing w:after="0" w:line="259" w:lineRule="auto"/>
              <w:ind w:left="0" w:right="105" w:firstLine="0"/>
              <w:jc w:val="center"/>
              <w:rPr>
                <w:lang w:val="en-GB"/>
                <w:rPrChange w:id="3534" w:author="Westerlund, Johan" w:date="2021-04-22T14:05:00Z">
                  <w:rPr/>
                </w:rPrChange>
              </w:rPr>
            </w:pPr>
            <w:r w:rsidRPr="00C63958">
              <w:rPr>
                <w:b/>
                <w:color w:val="3F7DC9"/>
                <w:sz w:val="20"/>
                <w:lang w:val="en-GB"/>
                <w:rPrChange w:id="3535" w:author="Westerlund, Johan" w:date="2021-04-22T14:05:00Z">
                  <w:rPr>
                    <w:b/>
                    <w:color w:val="3F7DC9"/>
                    <w:sz w:val="20"/>
                  </w:rPr>
                </w:rPrChange>
              </w:rPr>
              <w:t xml:space="preserve">Element </w:t>
            </w:r>
          </w:p>
        </w:tc>
        <w:tc>
          <w:tcPr>
            <w:tcW w:w="3492" w:type="dxa"/>
            <w:tcBorders>
              <w:top w:val="single" w:sz="4" w:space="0" w:color="000000"/>
              <w:left w:val="single" w:sz="4" w:space="0" w:color="000000"/>
              <w:bottom w:val="single" w:sz="4" w:space="0" w:color="000000"/>
              <w:right w:val="single" w:sz="4" w:space="0" w:color="000000"/>
            </w:tcBorders>
          </w:tcPr>
          <w:p w14:paraId="04A77B04" w14:textId="77777777" w:rsidR="00B21364" w:rsidRPr="00C63958" w:rsidRDefault="00945698">
            <w:pPr>
              <w:spacing w:after="0" w:line="259" w:lineRule="auto"/>
              <w:ind w:left="0" w:right="104" w:firstLine="0"/>
              <w:jc w:val="center"/>
              <w:rPr>
                <w:lang w:val="en-GB"/>
                <w:rPrChange w:id="3536" w:author="Westerlund, Johan" w:date="2021-04-22T14:05:00Z">
                  <w:rPr/>
                </w:rPrChange>
              </w:rPr>
            </w:pPr>
            <w:r w:rsidRPr="00C63958">
              <w:rPr>
                <w:b/>
                <w:color w:val="3F7DC9"/>
                <w:sz w:val="20"/>
                <w:lang w:val="en-GB"/>
                <w:rPrChange w:id="3537" w:author="Westerlund, Johan" w:date="2021-04-22T14:05:00Z">
                  <w:rPr>
                    <w:b/>
                    <w:color w:val="3F7DC9"/>
                    <w:sz w:val="20"/>
                  </w:rPr>
                </w:rPrChange>
              </w:rPr>
              <w:t xml:space="preserve">How Met? </w:t>
            </w:r>
          </w:p>
        </w:tc>
      </w:tr>
      <w:tr w:rsidR="00B21364" w:rsidRPr="00C63958" w14:paraId="563BB625"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7C509779" w14:textId="77777777" w:rsidR="00B21364" w:rsidRPr="00C63958" w:rsidRDefault="00945698">
            <w:pPr>
              <w:spacing w:after="0" w:line="259" w:lineRule="auto"/>
              <w:ind w:left="2" w:firstLine="0"/>
              <w:rPr>
                <w:lang w:val="en-GB"/>
                <w:rPrChange w:id="3538" w:author="Westerlund, Johan" w:date="2021-04-22T14:05:00Z">
                  <w:rPr>
                    <w:lang w:val="en-US"/>
                  </w:rPr>
                </w:rPrChange>
              </w:rPr>
            </w:pPr>
            <w:r w:rsidRPr="00C63958">
              <w:rPr>
                <w:sz w:val="20"/>
                <w:lang w:val="en-GB"/>
                <w:rPrChange w:id="3539" w:author="Westerlund, Johan" w:date="2021-04-22T14:05:00Z">
                  <w:rPr>
                    <w:sz w:val="20"/>
                    <w:lang w:val="en-US"/>
                  </w:rPr>
                </w:rPrChange>
              </w:rPr>
              <w:t xml:space="preserve">Scope and objectives of the AtoN service </w:t>
            </w:r>
          </w:p>
        </w:tc>
        <w:tc>
          <w:tcPr>
            <w:tcW w:w="3492" w:type="dxa"/>
            <w:tcBorders>
              <w:top w:val="single" w:sz="4" w:space="0" w:color="000000"/>
              <w:left w:val="single" w:sz="4" w:space="0" w:color="000000"/>
              <w:bottom w:val="single" w:sz="4" w:space="0" w:color="000000"/>
              <w:right w:val="single" w:sz="4" w:space="0" w:color="000000"/>
            </w:tcBorders>
          </w:tcPr>
          <w:p w14:paraId="3ACFF01F" w14:textId="77777777" w:rsidR="00B21364" w:rsidRPr="00C63958" w:rsidRDefault="00945698">
            <w:pPr>
              <w:spacing w:after="0" w:line="259" w:lineRule="auto"/>
              <w:ind w:left="2" w:firstLine="0"/>
              <w:rPr>
                <w:lang w:val="en-GB"/>
                <w:rPrChange w:id="3540" w:author="Westerlund, Johan" w:date="2021-04-22T14:05:00Z">
                  <w:rPr>
                    <w:lang w:val="en-US"/>
                  </w:rPr>
                </w:rPrChange>
              </w:rPr>
            </w:pPr>
            <w:r w:rsidRPr="00C63958">
              <w:rPr>
                <w:sz w:val="20"/>
                <w:lang w:val="en-GB"/>
                <w:rPrChange w:id="3541" w:author="Westerlund, Johan" w:date="2021-04-22T14:05:00Z">
                  <w:rPr>
                    <w:sz w:val="20"/>
                    <w:lang w:val="en-US"/>
                  </w:rPr>
                </w:rPrChange>
              </w:rPr>
              <w:t xml:space="preserve"> </w:t>
            </w:r>
          </w:p>
        </w:tc>
      </w:tr>
      <w:tr w:rsidR="00B21364" w:rsidRPr="00C63958" w14:paraId="66976A2A"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4BC77DF6" w14:textId="77777777" w:rsidR="00B21364" w:rsidRPr="00C63958" w:rsidRDefault="00945698">
            <w:pPr>
              <w:spacing w:after="0" w:line="259" w:lineRule="auto"/>
              <w:ind w:left="2" w:firstLine="0"/>
              <w:rPr>
                <w:lang w:val="en-GB"/>
                <w:rPrChange w:id="3542" w:author="Westerlund, Johan" w:date="2021-04-22T14:05:00Z">
                  <w:rPr>
                    <w:lang w:val="en-US"/>
                  </w:rPr>
                </w:rPrChange>
              </w:rPr>
            </w:pPr>
            <w:r w:rsidRPr="00C63958">
              <w:rPr>
                <w:sz w:val="20"/>
                <w:lang w:val="en-GB"/>
                <w:rPrChange w:id="3543" w:author="Westerlund, Johan" w:date="2021-04-22T14:05:00Z">
                  <w:rPr>
                    <w:sz w:val="20"/>
                    <w:lang w:val="en-US"/>
                  </w:rPr>
                </w:rPrChange>
              </w:rPr>
              <w:t xml:space="preserve">Geographic limits, area of responsibility  </w:t>
            </w:r>
          </w:p>
        </w:tc>
        <w:tc>
          <w:tcPr>
            <w:tcW w:w="3492" w:type="dxa"/>
            <w:tcBorders>
              <w:top w:val="single" w:sz="4" w:space="0" w:color="000000"/>
              <w:left w:val="single" w:sz="4" w:space="0" w:color="000000"/>
              <w:bottom w:val="single" w:sz="4" w:space="0" w:color="000000"/>
              <w:right w:val="single" w:sz="4" w:space="0" w:color="000000"/>
            </w:tcBorders>
          </w:tcPr>
          <w:p w14:paraId="3F381C03" w14:textId="77777777" w:rsidR="00B21364" w:rsidRPr="00C63958" w:rsidRDefault="00945698">
            <w:pPr>
              <w:spacing w:after="0" w:line="259" w:lineRule="auto"/>
              <w:ind w:left="1" w:firstLine="0"/>
              <w:rPr>
                <w:lang w:val="en-GB"/>
                <w:rPrChange w:id="3544" w:author="Westerlund, Johan" w:date="2021-04-22T14:05:00Z">
                  <w:rPr>
                    <w:lang w:val="en-US"/>
                  </w:rPr>
                </w:rPrChange>
              </w:rPr>
            </w:pPr>
            <w:r w:rsidRPr="00C63958">
              <w:rPr>
                <w:sz w:val="20"/>
                <w:lang w:val="en-GB"/>
                <w:rPrChange w:id="3545" w:author="Westerlund, Johan" w:date="2021-04-22T14:05:00Z">
                  <w:rPr>
                    <w:sz w:val="20"/>
                    <w:lang w:val="en-US"/>
                  </w:rPr>
                </w:rPrChange>
              </w:rPr>
              <w:t xml:space="preserve"> </w:t>
            </w:r>
          </w:p>
        </w:tc>
      </w:tr>
      <w:tr w:rsidR="00B21364" w:rsidRPr="00C63958" w14:paraId="780CD04D" w14:textId="77777777">
        <w:trPr>
          <w:trHeight w:val="373"/>
        </w:trPr>
        <w:tc>
          <w:tcPr>
            <w:tcW w:w="4968" w:type="dxa"/>
            <w:tcBorders>
              <w:top w:val="single" w:sz="4" w:space="0" w:color="000000"/>
              <w:left w:val="single" w:sz="4" w:space="0" w:color="000000"/>
              <w:bottom w:val="single" w:sz="4" w:space="0" w:color="000000"/>
              <w:right w:val="single" w:sz="4" w:space="0" w:color="000000"/>
            </w:tcBorders>
          </w:tcPr>
          <w:p w14:paraId="59D0CD9C" w14:textId="77777777" w:rsidR="00B21364" w:rsidRPr="00C63958" w:rsidRDefault="00945698">
            <w:pPr>
              <w:spacing w:after="0" w:line="259" w:lineRule="auto"/>
              <w:ind w:left="2" w:firstLine="0"/>
              <w:rPr>
                <w:lang w:val="en-GB"/>
                <w:rPrChange w:id="3546" w:author="Westerlund, Johan" w:date="2021-04-22T14:05:00Z">
                  <w:rPr/>
                </w:rPrChange>
              </w:rPr>
            </w:pPr>
            <w:r w:rsidRPr="00C63958">
              <w:rPr>
                <w:sz w:val="20"/>
                <w:lang w:val="en-GB"/>
                <w:rPrChange w:id="3547" w:author="Westerlund, Johan" w:date="2021-04-22T14:05:00Z">
                  <w:rPr>
                    <w:sz w:val="20"/>
                  </w:rPr>
                </w:rPrChange>
              </w:rPr>
              <w:t xml:space="preserve">Regulating National Authority </w:t>
            </w:r>
          </w:p>
        </w:tc>
        <w:tc>
          <w:tcPr>
            <w:tcW w:w="3492" w:type="dxa"/>
            <w:tcBorders>
              <w:top w:val="single" w:sz="4" w:space="0" w:color="000000"/>
              <w:left w:val="single" w:sz="4" w:space="0" w:color="000000"/>
              <w:bottom w:val="single" w:sz="4" w:space="0" w:color="000000"/>
              <w:right w:val="single" w:sz="4" w:space="0" w:color="000000"/>
            </w:tcBorders>
          </w:tcPr>
          <w:p w14:paraId="3A6CB948" w14:textId="77777777" w:rsidR="00B21364" w:rsidRPr="00C63958" w:rsidRDefault="00945698">
            <w:pPr>
              <w:spacing w:after="0" w:line="259" w:lineRule="auto"/>
              <w:ind w:left="1" w:firstLine="0"/>
              <w:rPr>
                <w:lang w:val="en-GB"/>
                <w:rPrChange w:id="3548" w:author="Westerlund, Johan" w:date="2021-04-22T14:05:00Z">
                  <w:rPr/>
                </w:rPrChange>
              </w:rPr>
            </w:pPr>
            <w:r w:rsidRPr="00C63958">
              <w:rPr>
                <w:sz w:val="20"/>
                <w:lang w:val="en-GB"/>
                <w:rPrChange w:id="3549" w:author="Westerlund, Johan" w:date="2021-04-22T14:05:00Z">
                  <w:rPr>
                    <w:sz w:val="20"/>
                  </w:rPr>
                </w:rPrChange>
              </w:rPr>
              <w:t xml:space="preserve"> </w:t>
            </w:r>
          </w:p>
        </w:tc>
      </w:tr>
      <w:tr w:rsidR="00B21364" w:rsidRPr="00C63958" w14:paraId="079318CE"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1EA00F50" w14:textId="77777777" w:rsidR="00B21364" w:rsidRPr="00C63958" w:rsidRDefault="00945698">
            <w:pPr>
              <w:spacing w:after="0" w:line="259" w:lineRule="auto"/>
              <w:ind w:left="2" w:firstLine="0"/>
              <w:rPr>
                <w:lang w:val="en-GB"/>
                <w:rPrChange w:id="3550" w:author="Westerlund, Johan" w:date="2021-04-22T14:05:00Z">
                  <w:rPr>
                    <w:lang w:val="en-US"/>
                  </w:rPr>
                </w:rPrChange>
              </w:rPr>
            </w:pPr>
            <w:r w:rsidRPr="00C63958">
              <w:rPr>
                <w:sz w:val="20"/>
                <w:lang w:val="en-GB"/>
                <w:rPrChange w:id="3551" w:author="Westerlund, Johan" w:date="2021-04-22T14:05:00Z">
                  <w:rPr>
                    <w:sz w:val="20"/>
                    <w:lang w:val="en-US"/>
                  </w:rPr>
                </w:rPrChange>
              </w:rPr>
              <w:t xml:space="preserve">Authorities or agencies providing the service </w:t>
            </w:r>
          </w:p>
        </w:tc>
        <w:tc>
          <w:tcPr>
            <w:tcW w:w="3492" w:type="dxa"/>
            <w:tcBorders>
              <w:top w:val="single" w:sz="4" w:space="0" w:color="000000"/>
              <w:left w:val="single" w:sz="4" w:space="0" w:color="000000"/>
              <w:bottom w:val="single" w:sz="4" w:space="0" w:color="000000"/>
              <w:right w:val="single" w:sz="4" w:space="0" w:color="000000"/>
            </w:tcBorders>
          </w:tcPr>
          <w:p w14:paraId="7D7834EB" w14:textId="77777777" w:rsidR="00B21364" w:rsidRPr="00C63958" w:rsidRDefault="00945698">
            <w:pPr>
              <w:spacing w:after="0" w:line="259" w:lineRule="auto"/>
              <w:ind w:left="2" w:firstLine="0"/>
              <w:rPr>
                <w:lang w:val="en-GB"/>
                <w:rPrChange w:id="3552" w:author="Westerlund, Johan" w:date="2021-04-22T14:05:00Z">
                  <w:rPr>
                    <w:lang w:val="en-US"/>
                  </w:rPr>
                </w:rPrChange>
              </w:rPr>
            </w:pPr>
            <w:r w:rsidRPr="00C63958">
              <w:rPr>
                <w:sz w:val="20"/>
                <w:lang w:val="en-GB"/>
                <w:rPrChange w:id="3553" w:author="Westerlund, Johan" w:date="2021-04-22T14:05:00Z">
                  <w:rPr>
                    <w:sz w:val="20"/>
                    <w:lang w:val="en-US"/>
                  </w:rPr>
                </w:rPrChange>
              </w:rPr>
              <w:t xml:space="preserve"> </w:t>
            </w:r>
          </w:p>
        </w:tc>
      </w:tr>
      <w:tr w:rsidR="00B21364" w:rsidRPr="00C63958" w14:paraId="6A45D9BF"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312B4D03" w14:textId="77777777" w:rsidR="00B21364" w:rsidRPr="00C63958" w:rsidRDefault="00945698">
            <w:pPr>
              <w:spacing w:after="0" w:line="259" w:lineRule="auto"/>
              <w:ind w:left="2" w:firstLine="0"/>
              <w:rPr>
                <w:lang w:val="en-GB"/>
                <w:rPrChange w:id="3554" w:author="Westerlund, Johan" w:date="2021-04-22T14:05:00Z">
                  <w:rPr/>
                </w:rPrChange>
              </w:rPr>
            </w:pPr>
            <w:r w:rsidRPr="00C63958">
              <w:rPr>
                <w:sz w:val="20"/>
                <w:lang w:val="en-GB"/>
                <w:rPrChange w:id="3555" w:author="Westerlund, Johan" w:date="2021-04-22T14:05:00Z">
                  <w:rPr>
                    <w:sz w:val="20"/>
                  </w:rPr>
                </w:rPrChange>
              </w:rPr>
              <w:t xml:space="preserve">Organisational structure </w:t>
            </w:r>
          </w:p>
        </w:tc>
        <w:tc>
          <w:tcPr>
            <w:tcW w:w="3492" w:type="dxa"/>
            <w:tcBorders>
              <w:top w:val="single" w:sz="4" w:space="0" w:color="000000"/>
              <w:left w:val="single" w:sz="4" w:space="0" w:color="000000"/>
              <w:bottom w:val="single" w:sz="4" w:space="0" w:color="000000"/>
              <w:right w:val="single" w:sz="4" w:space="0" w:color="000000"/>
            </w:tcBorders>
          </w:tcPr>
          <w:p w14:paraId="65362C14" w14:textId="77777777" w:rsidR="00B21364" w:rsidRPr="00C63958" w:rsidRDefault="00945698">
            <w:pPr>
              <w:spacing w:after="0" w:line="259" w:lineRule="auto"/>
              <w:ind w:left="2" w:firstLine="0"/>
              <w:rPr>
                <w:lang w:val="en-GB"/>
                <w:rPrChange w:id="3556" w:author="Westerlund, Johan" w:date="2021-04-22T14:05:00Z">
                  <w:rPr/>
                </w:rPrChange>
              </w:rPr>
            </w:pPr>
            <w:r w:rsidRPr="00C63958">
              <w:rPr>
                <w:sz w:val="20"/>
                <w:lang w:val="en-GB"/>
                <w:rPrChange w:id="3557" w:author="Westerlund, Johan" w:date="2021-04-22T14:05:00Z">
                  <w:rPr>
                    <w:sz w:val="20"/>
                  </w:rPr>
                </w:rPrChange>
              </w:rPr>
              <w:t xml:space="preserve"> </w:t>
            </w:r>
          </w:p>
        </w:tc>
      </w:tr>
      <w:tr w:rsidR="00B21364" w:rsidRPr="00C63958" w14:paraId="2DC3E9B3"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14BF7677" w14:textId="77777777" w:rsidR="00B21364" w:rsidRPr="00C63958" w:rsidRDefault="00945698">
            <w:pPr>
              <w:spacing w:after="0" w:line="259" w:lineRule="auto"/>
              <w:ind w:left="2" w:firstLine="0"/>
              <w:rPr>
                <w:lang w:val="en-GB"/>
                <w:rPrChange w:id="3558" w:author="Westerlund, Johan" w:date="2021-04-22T14:05:00Z">
                  <w:rPr/>
                </w:rPrChange>
              </w:rPr>
            </w:pPr>
            <w:r w:rsidRPr="00C63958">
              <w:rPr>
                <w:sz w:val="20"/>
                <w:lang w:val="en-GB"/>
                <w:rPrChange w:id="3559" w:author="Westerlund, Johan" w:date="2021-04-22T14:05:00Z">
                  <w:rPr>
                    <w:sz w:val="20"/>
                  </w:rPr>
                </w:rPrChange>
              </w:rPr>
              <w:t xml:space="preserve">Possible alliances </w:t>
            </w:r>
          </w:p>
        </w:tc>
        <w:tc>
          <w:tcPr>
            <w:tcW w:w="3492" w:type="dxa"/>
            <w:tcBorders>
              <w:top w:val="single" w:sz="4" w:space="0" w:color="000000"/>
              <w:left w:val="single" w:sz="4" w:space="0" w:color="000000"/>
              <w:bottom w:val="single" w:sz="4" w:space="0" w:color="000000"/>
              <w:right w:val="single" w:sz="4" w:space="0" w:color="000000"/>
            </w:tcBorders>
          </w:tcPr>
          <w:p w14:paraId="1030734C" w14:textId="77777777" w:rsidR="00B21364" w:rsidRPr="00C63958" w:rsidRDefault="00945698">
            <w:pPr>
              <w:spacing w:after="0" w:line="259" w:lineRule="auto"/>
              <w:ind w:left="1" w:firstLine="0"/>
              <w:rPr>
                <w:lang w:val="en-GB"/>
                <w:rPrChange w:id="3560" w:author="Westerlund, Johan" w:date="2021-04-22T14:05:00Z">
                  <w:rPr/>
                </w:rPrChange>
              </w:rPr>
            </w:pPr>
            <w:r w:rsidRPr="00C63958">
              <w:rPr>
                <w:sz w:val="20"/>
                <w:lang w:val="en-GB"/>
                <w:rPrChange w:id="3561" w:author="Westerlund, Johan" w:date="2021-04-22T14:05:00Z">
                  <w:rPr>
                    <w:sz w:val="20"/>
                  </w:rPr>
                </w:rPrChange>
              </w:rPr>
              <w:t xml:space="preserve"> </w:t>
            </w:r>
          </w:p>
        </w:tc>
      </w:tr>
      <w:tr w:rsidR="00B21364" w:rsidRPr="00C63958" w14:paraId="53D85175" w14:textId="77777777">
        <w:trPr>
          <w:trHeight w:val="373"/>
        </w:trPr>
        <w:tc>
          <w:tcPr>
            <w:tcW w:w="4968" w:type="dxa"/>
            <w:tcBorders>
              <w:top w:val="single" w:sz="4" w:space="0" w:color="000000"/>
              <w:left w:val="single" w:sz="4" w:space="0" w:color="000000"/>
              <w:bottom w:val="single" w:sz="4" w:space="0" w:color="000000"/>
              <w:right w:val="single" w:sz="4" w:space="0" w:color="000000"/>
            </w:tcBorders>
          </w:tcPr>
          <w:p w14:paraId="4FE94F9E" w14:textId="77777777" w:rsidR="00B21364" w:rsidRPr="00C63958" w:rsidRDefault="00945698">
            <w:pPr>
              <w:spacing w:after="0" w:line="259" w:lineRule="auto"/>
              <w:ind w:left="2" w:firstLine="0"/>
              <w:rPr>
                <w:lang w:val="en-GB"/>
                <w:rPrChange w:id="3562" w:author="Westerlund, Johan" w:date="2021-04-22T14:05:00Z">
                  <w:rPr/>
                </w:rPrChange>
              </w:rPr>
            </w:pPr>
            <w:r w:rsidRPr="00C63958">
              <w:rPr>
                <w:sz w:val="20"/>
                <w:lang w:val="en-GB"/>
                <w:rPrChange w:id="3563" w:author="Westerlund, Johan" w:date="2021-04-22T14:05:00Z">
                  <w:rPr>
                    <w:sz w:val="20"/>
                  </w:rPr>
                </w:rPrChange>
              </w:rPr>
              <w:t xml:space="preserve">Stakeholders </w:t>
            </w:r>
          </w:p>
        </w:tc>
        <w:tc>
          <w:tcPr>
            <w:tcW w:w="3492" w:type="dxa"/>
            <w:tcBorders>
              <w:top w:val="single" w:sz="4" w:space="0" w:color="000000"/>
              <w:left w:val="single" w:sz="4" w:space="0" w:color="000000"/>
              <w:bottom w:val="single" w:sz="4" w:space="0" w:color="000000"/>
              <w:right w:val="single" w:sz="4" w:space="0" w:color="000000"/>
            </w:tcBorders>
          </w:tcPr>
          <w:p w14:paraId="44A04733" w14:textId="77777777" w:rsidR="00B21364" w:rsidRPr="00C63958" w:rsidRDefault="00945698">
            <w:pPr>
              <w:spacing w:after="0" w:line="259" w:lineRule="auto"/>
              <w:ind w:left="2" w:firstLine="0"/>
              <w:rPr>
                <w:lang w:val="en-GB"/>
                <w:rPrChange w:id="3564" w:author="Westerlund, Johan" w:date="2021-04-22T14:05:00Z">
                  <w:rPr/>
                </w:rPrChange>
              </w:rPr>
            </w:pPr>
            <w:r w:rsidRPr="00C63958">
              <w:rPr>
                <w:sz w:val="20"/>
                <w:lang w:val="en-GB"/>
                <w:rPrChange w:id="3565" w:author="Westerlund, Johan" w:date="2021-04-22T14:05:00Z">
                  <w:rPr>
                    <w:sz w:val="20"/>
                  </w:rPr>
                </w:rPrChange>
              </w:rPr>
              <w:t xml:space="preserve"> </w:t>
            </w:r>
          </w:p>
        </w:tc>
      </w:tr>
      <w:tr w:rsidR="00B21364" w:rsidRPr="00C63958" w14:paraId="3763F056"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2CB9DEDB" w14:textId="77777777" w:rsidR="00B21364" w:rsidRPr="00C63958" w:rsidRDefault="00945698">
            <w:pPr>
              <w:spacing w:after="0" w:line="259" w:lineRule="auto"/>
              <w:ind w:left="2" w:firstLine="0"/>
              <w:rPr>
                <w:lang w:val="en-GB"/>
                <w:rPrChange w:id="3566" w:author="Westerlund, Johan" w:date="2021-04-22T14:05:00Z">
                  <w:rPr/>
                </w:rPrChange>
              </w:rPr>
            </w:pPr>
            <w:r w:rsidRPr="00C63958">
              <w:rPr>
                <w:sz w:val="20"/>
                <w:lang w:val="en-GB"/>
                <w:rPrChange w:id="3567" w:author="Westerlund, Johan" w:date="2021-04-22T14:05:00Z">
                  <w:rPr>
                    <w:sz w:val="20"/>
                  </w:rPr>
                </w:rPrChange>
              </w:rPr>
              <w:t xml:space="preserve">Mandatory and reference documentation </w:t>
            </w:r>
          </w:p>
        </w:tc>
        <w:tc>
          <w:tcPr>
            <w:tcW w:w="3492" w:type="dxa"/>
            <w:tcBorders>
              <w:top w:val="single" w:sz="4" w:space="0" w:color="000000"/>
              <w:left w:val="single" w:sz="4" w:space="0" w:color="000000"/>
              <w:bottom w:val="single" w:sz="4" w:space="0" w:color="000000"/>
              <w:right w:val="single" w:sz="4" w:space="0" w:color="000000"/>
            </w:tcBorders>
          </w:tcPr>
          <w:p w14:paraId="71A739DE" w14:textId="77777777" w:rsidR="00B21364" w:rsidRPr="00C63958" w:rsidRDefault="00945698">
            <w:pPr>
              <w:spacing w:after="0" w:line="259" w:lineRule="auto"/>
              <w:ind w:left="0" w:firstLine="0"/>
              <w:rPr>
                <w:lang w:val="en-GB"/>
                <w:rPrChange w:id="3568" w:author="Westerlund, Johan" w:date="2021-04-22T14:05:00Z">
                  <w:rPr/>
                </w:rPrChange>
              </w:rPr>
            </w:pPr>
            <w:r w:rsidRPr="00C63958">
              <w:rPr>
                <w:sz w:val="20"/>
                <w:lang w:val="en-GB"/>
                <w:rPrChange w:id="3569" w:author="Westerlund, Johan" w:date="2021-04-22T14:05:00Z">
                  <w:rPr>
                    <w:sz w:val="20"/>
                  </w:rPr>
                </w:rPrChange>
              </w:rPr>
              <w:t xml:space="preserve"> </w:t>
            </w:r>
          </w:p>
        </w:tc>
      </w:tr>
      <w:tr w:rsidR="00B21364" w:rsidRPr="00C63958" w14:paraId="0A25A31C"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1007E24B" w14:textId="77777777" w:rsidR="00B21364" w:rsidRPr="00C63958" w:rsidRDefault="00945698">
            <w:pPr>
              <w:spacing w:after="0" w:line="259" w:lineRule="auto"/>
              <w:ind w:left="2" w:firstLine="0"/>
              <w:rPr>
                <w:lang w:val="en-GB"/>
                <w:rPrChange w:id="3570" w:author="Westerlund, Johan" w:date="2021-04-22T14:05:00Z">
                  <w:rPr/>
                </w:rPrChange>
              </w:rPr>
            </w:pPr>
            <w:r w:rsidRPr="00C63958">
              <w:rPr>
                <w:sz w:val="20"/>
                <w:lang w:val="en-GB"/>
                <w:rPrChange w:id="3571" w:author="Westerlund, Johan" w:date="2021-04-22T14:05:00Z">
                  <w:rPr>
                    <w:sz w:val="20"/>
                  </w:rPr>
                </w:rPrChange>
              </w:rPr>
              <w:t xml:space="preserve">Measurement </w:t>
            </w:r>
          </w:p>
        </w:tc>
        <w:tc>
          <w:tcPr>
            <w:tcW w:w="3492" w:type="dxa"/>
            <w:tcBorders>
              <w:top w:val="single" w:sz="4" w:space="0" w:color="000000"/>
              <w:left w:val="single" w:sz="4" w:space="0" w:color="000000"/>
              <w:bottom w:val="single" w:sz="4" w:space="0" w:color="000000"/>
              <w:right w:val="single" w:sz="4" w:space="0" w:color="000000"/>
            </w:tcBorders>
          </w:tcPr>
          <w:p w14:paraId="198122ED" w14:textId="77777777" w:rsidR="00B21364" w:rsidRPr="00C63958" w:rsidRDefault="00945698">
            <w:pPr>
              <w:spacing w:after="0" w:line="259" w:lineRule="auto"/>
              <w:ind w:left="1" w:firstLine="0"/>
              <w:rPr>
                <w:lang w:val="en-GB"/>
                <w:rPrChange w:id="3572" w:author="Westerlund, Johan" w:date="2021-04-22T14:05:00Z">
                  <w:rPr/>
                </w:rPrChange>
              </w:rPr>
            </w:pPr>
            <w:r w:rsidRPr="00C63958">
              <w:rPr>
                <w:sz w:val="20"/>
                <w:lang w:val="en-GB"/>
                <w:rPrChange w:id="3573" w:author="Westerlund, Johan" w:date="2021-04-22T14:05:00Z">
                  <w:rPr>
                    <w:sz w:val="20"/>
                  </w:rPr>
                </w:rPrChange>
              </w:rPr>
              <w:t xml:space="preserve"> </w:t>
            </w:r>
          </w:p>
        </w:tc>
      </w:tr>
      <w:tr w:rsidR="00B21364" w:rsidRPr="00C63958" w14:paraId="468E3AEB"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60EF27CF" w14:textId="77777777" w:rsidR="00B21364" w:rsidRPr="00C63958" w:rsidRDefault="00945698">
            <w:pPr>
              <w:spacing w:after="0" w:line="259" w:lineRule="auto"/>
              <w:ind w:left="2" w:firstLine="0"/>
              <w:rPr>
                <w:lang w:val="en-GB"/>
                <w:rPrChange w:id="3574" w:author="Westerlund, Johan" w:date="2021-04-22T14:05:00Z">
                  <w:rPr/>
                </w:rPrChange>
              </w:rPr>
            </w:pPr>
            <w:r w:rsidRPr="00C63958">
              <w:rPr>
                <w:sz w:val="20"/>
                <w:lang w:val="en-GB"/>
                <w:rPrChange w:id="3575" w:author="Westerlund, Johan" w:date="2021-04-22T14:05:00Z">
                  <w:rPr>
                    <w:sz w:val="20"/>
                  </w:rPr>
                </w:rPrChange>
              </w:rPr>
              <w:t xml:space="preserve">Records </w:t>
            </w:r>
          </w:p>
        </w:tc>
        <w:tc>
          <w:tcPr>
            <w:tcW w:w="3492" w:type="dxa"/>
            <w:tcBorders>
              <w:top w:val="single" w:sz="4" w:space="0" w:color="000000"/>
              <w:left w:val="single" w:sz="4" w:space="0" w:color="000000"/>
              <w:bottom w:val="single" w:sz="4" w:space="0" w:color="000000"/>
              <w:right w:val="single" w:sz="4" w:space="0" w:color="000000"/>
            </w:tcBorders>
          </w:tcPr>
          <w:p w14:paraId="51D72AB5" w14:textId="77777777" w:rsidR="00B21364" w:rsidRPr="00C63958" w:rsidRDefault="00945698">
            <w:pPr>
              <w:spacing w:after="0" w:line="259" w:lineRule="auto"/>
              <w:ind w:left="2" w:firstLine="0"/>
              <w:rPr>
                <w:lang w:val="en-GB"/>
                <w:rPrChange w:id="3576" w:author="Westerlund, Johan" w:date="2021-04-22T14:05:00Z">
                  <w:rPr/>
                </w:rPrChange>
              </w:rPr>
            </w:pPr>
            <w:r w:rsidRPr="00C63958">
              <w:rPr>
                <w:sz w:val="20"/>
                <w:lang w:val="en-GB"/>
                <w:rPrChange w:id="3577" w:author="Westerlund, Johan" w:date="2021-04-22T14:05:00Z">
                  <w:rPr>
                    <w:sz w:val="20"/>
                  </w:rPr>
                </w:rPrChange>
              </w:rPr>
              <w:t xml:space="preserve"> </w:t>
            </w:r>
          </w:p>
        </w:tc>
      </w:tr>
      <w:tr w:rsidR="00B21364" w:rsidRPr="00C63958" w14:paraId="761C53BE"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5977290E" w14:textId="77777777" w:rsidR="00B21364" w:rsidRPr="00C63958" w:rsidRDefault="00945698">
            <w:pPr>
              <w:spacing w:after="0" w:line="259" w:lineRule="auto"/>
              <w:ind w:left="2" w:firstLine="0"/>
              <w:rPr>
                <w:lang w:val="en-GB"/>
                <w:rPrChange w:id="3578" w:author="Westerlund, Johan" w:date="2021-04-22T14:05:00Z">
                  <w:rPr/>
                </w:rPrChange>
              </w:rPr>
            </w:pPr>
            <w:r w:rsidRPr="00C63958">
              <w:rPr>
                <w:sz w:val="20"/>
                <w:lang w:val="en-GB"/>
                <w:rPrChange w:id="3579" w:author="Westerlund, Johan" w:date="2021-04-22T14:05:00Z">
                  <w:rPr>
                    <w:sz w:val="20"/>
                  </w:rPr>
                </w:rPrChange>
              </w:rPr>
              <w:t xml:space="preserve">Internal and external audits </w:t>
            </w:r>
          </w:p>
        </w:tc>
        <w:tc>
          <w:tcPr>
            <w:tcW w:w="3492" w:type="dxa"/>
            <w:tcBorders>
              <w:top w:val="single" w:sz="4" w:space="0" w:color="000000"/>
              <w:left w:val="single" w:sz="4" w:space="0" w:color="000000"/>
              <w:bottom w:val="single" w:sz="4" w:space="0" w:color="000000"/>
              <w:right w:val="single" w:sz="4" w:space="0" w:color="000000"/>
            </w:tcBorders>
          </w:tcPr>
          <w:p w14:paraId="4B6ED634" w14:textId="77777777" w:rsidR="00B21364" w:rsidRPr="00C63958" w:rsidRDefault="00945698">
            <w:pPr>
              <w:spacing w:after="0" w:line="259" w:lineRule="auto"/>
              <w:ind w:left="2" w:firstLine="0"/>
              <w:rPr>
                <w:lang w:val="en-GB"/>
                <w:rPrChange w:id="3580" w:author="Westerlund, Johan" w:date="2021-04-22T14:05:00Z">
                  <w:rPr/>
                </w:rPrChange>
              </w:rPr>
            </w:pPr>
            <w:r w:rsidRPr="00C63958">
              <w:rPr>
                <w:sz w:val="20"/>
                <w:lang w:val="en-GB"/>
                <w:rPrChange w:id="3581" w:author="Westerlund, Johan" w:date="2021-04-22T14:05:00Z">
                  <w:rPr>
                    <w:sz w:val="20"/>
                  </w:rPr>
                </w:rPrChange>
              </w:rPr>
              <w:t xml:space="preserve"> </w:t>
            </w:r>
          </w:p>
        </w:tc>
      </w:tr>
      <w:tr w:rsidR="00B21364" w:rsidRPr="00C63958" w14:paraId="62655870" w14:textId="77777777">
        <w:trPr>
          <w:trHeight w:val="373"/>
        </w:trPr>
        <w:tc>
          <w:tcPr>
            <w:tcW w:w="4968" w:type="dxa"/>
            <w:tcBorders>
              <w:top w:val="single" w:sz="4" w:space="0" w:color="000000"/>
              <w:left w:val="single" w:sz="4" w:space="0" w:color="000000"/>
              <w:bottom w:val="single" w:sz="4" w:space="0" w:color="000000"/>
              <w:right w:val="single" w:sz="4" w:space="0" w:color="000000"/>
            </w:tcBorders>
          </w:tcPr>
          <w:p w14:paraId="37C58B79" w14:textId="77777777" w:rsidR="00B21364" w:rsidRPr="00C63958" w:rsidRDefault="00945698">
            <w:pPr>
              <w:spacing w:after="0" w:line="259" w:lineRule="auto"/>
              <w:ind w:left="2" w:firstLine="0"/>
              <w:rPr>
                <w:lang w:val="en-GB"/>
                <w:rPrChange w:id="3582" w:author="Westerlund, Johan" w:date="2021-04-22T14:05:00Z">
                  <w:rPr>
                    <w:lang w:val="en-US"/>
                  </w:rPr>
                </w:rPrChange>
              </w:rPr>
            </w:pPr>
            <w:r w:rsidRPr="00C63958">
              <w:rPr>
                <w:sz w:val="20"/>
                <w:lang w:val="en-GB"/>
                <w:rPrChange w:id="3583" w:author="Westerlund, Johan" w:date="2021-04-22T14:05:00Z">
                  <w:rPr>
                    <w:sz w:val="20"/>
                    <w:lang w:val="en-US"/>
                  </w:rPr>
                </w:rPrChange>
              </w:rPr>
              <w:t xml:space="preserve">Mechanisms for dealing with non‐compliances </w:t>
            </w:r>
          </w:p>
        </w:tc>
        <w:tc>
          <w:tcPr>
            <w:tcW w:w="3492" w:type="dxa"/>
            <w:tcBorders>
              <w:top w:val="single" w:sz="4" w:space="0" w:color="000000"/>
              <w:left w:val="single" w:sz="4" w:space="0" w:color="000000"/>
              <w:bottom w:val="single" w:sz="4" w:space="0" w:color="000000"/>
              <w:right w:val="single" w:sz="4" w:space="0" w:color="000000"/>
            </w:tcBorders>
          </w:tcPr>
          <w:p w14:paraId="308466B7" w14:textId="77777777" w:rsidR="00B21364" w:rsidRPr="00C63958" w:rsidRDefault="00945698">
            <w:pPr>
              <w:spacing w:after="0" w:line="259" w:lineRule="auto"/>
              <w:ind w:left="1" w:firstLine="0"/>
              <w:rPr>
                <w:lang w:val="en-GB"/>
                <w:rPrChange w:id="3584" w:author="Westerlund, Johan" w:date="2021-04-22T14:05:00Z">
                  <w:rPr>
                    <w:lang w:val="en-US"/>
                  </w:rPr>
                </w:rPrChange>
              </w:rPr>
            </w:pPr>
            <w:r w:rsidRPr="00C63958">
              <w:rPr>
                <w:sz w:val="20"/>
                <w:lang w:val="en-GB"/>
                <w:rPrChange w:id="3585" w:author="Westerlund, Johan" w:date="2021-04-22T14:05:00Z">
                  <w:rPr>
                    <w:sz w:val="20"/>
                    <w:lang w:val="en-US"/>
                  </w:rPr>
                </w:rPrChange>
              </w:rPr>
              <w:t xml:space="preserve"> </w:t>
            </w:r>
          </w:p>
        </w:tc>
      </w:tr>
      <w:tr w:rsidR="00B21364" w:rsidRPr="00C63958" w14:paraId="79032C5A"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64FEB859" w14:textId="77777777" w:rsidR="00B21364" w:rsidRPr="00C63958" w:rsidRDefault="00945698">
            <w:pPr>
              <w:spacing w:after="0" w:line="259" w:lineRule="auto"/>
              <w:ind w:left="2" w:firstLine="0"/>
              <w:rPr>
                <w:lang w:val="en-GB"/>
                <w:rPrChange w:id="3586" w:author="Westerlund, Johan" w:date="2021-04-22T14:05:00Z">
                  <w:rPr/>
                </w:rPrChange>
              </w:rPr>
            </w:pPr>
            <w:r w:rsidRPr="00C63958">
              <w:rPr>
                <w:sz w:val="20"/>
                <w:lang w:val="en-GB"/>
                <w:rPrChange w:id="3587" w:author="Westerlund, Johan" w:date="2021-04-22T14:05:00Z">
                  <w:rPr>
                    <w:sz w:val="20"/>
                  </w:rPr>
                </w:rPrChange>
              </w:rPr>
              <w:t xml:space="preserve">Training needs </w:t>
            </w:r>
          </w:p>
        </w:tc>
        <w:tc>
          <w:tcPr>
            <w:tcW w:w="3492" w:type="dxa"/>
            <w:tcBorders>
              <w:top w:val="single" w:sz="4" w:space="0" w:color="000000"/>
              <w:left w:val="single" w:sz="4" w:space="0" w:color="000000"/>
              <w:bottom w:val="single" w:sz="4" w:space="0" w:color="000000"/>
              <w:right w:val="single" w:sz="4" w:space="0" w:color="000000"/>
            </w:tcBorders>
          </w:tcPr>
          <w:p w14:paraId="1AF30B3F" w14:textId="77777777" w:rsidR="00B21364" w:rsidRPr="00C63958" w:rsidRDefault="00945698">
            <w:pPr>
              <w:spacing w:after="0" w:line="259" w:lineRule="auto"/>
              <w:ind w:left="2" w:firstLine="0"/>
              <w:rPr>
                <w:lang w:val="en-GB"/>
                <w:rPrChange w:id="3588" w:author="Westerlund, Johan" w:date="2021-04-22T14:05:00Z">
                  <w:rPr/>
                </w:rPrChange>
              </w:rPr>
            </w:pPr>
            <w:r w:rsidRPr="00C63958">
              <w:rPr>
                <w:sz w:val="20"/>
                <w:lang w:val="en-GB"/>
                <w:rPrChange w:id="3589" w:author="Westerlund, Johan" w:date="2021-04-22T14:05:00Z">
                  <w:rPr>
                    <w:sz w:val="20"/>
                  </w:rPr>
                </w:rPrChange>
              </w:rPr>
              <w:t xml:space="preserve"> </w:t>
            </w:r>
          </w:p>
        </w:tc>
      </w:tr>
      <w:tr w:rsidR="00B21364" w:rsidRPr="00C63958" w14:paraId="344FEC7E"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09C968F1" w14:textId="77777777" w:rsidR="00B21364" w:rsidRPr="00C63958" w:rsidRDefault="00945698">
            <w:pPr>
              <w:spacing w:after="0" w:line="259" w:lineRule="auto"/>
              <w:ind w:left="2" w:firstLine="0"/>
              <w:rPr>
                <w:lang w:val="en-GB"/>
                <w:rPrChange w:id="3590" w:author="Westerlund, Johan" w:date="2021-04-22T14:05:00Z">
                  <w:rPr/>
                </w:rPrChange>
              </w:rPr>
            </w:pPr>
            <w:r w:rsidRPr="00C63958">
              <w:rPr>
                <w:sz w:val="20"/>
                <w:lang w:val="en-GB"/>
                <w:rPrChange w:id="3591" w:author="Westerlund, Johan" w:date="2021-04-22T14:05:00Z">
                  <w:rPr>
                    <w:sz w:val="20"/>
                  </w:rPr>
                </w:rPrChange>
              </w:rPr>
              <w:t xml:space="preserve">Supplier management </w:t>
            </w:r>
          </w:p>
        </w:tc>
        <w:tc>
          <w:tcPr>
            <w:tcW w:w="3492" w:type="dxa"/>
            <w:tcBorders>
              <w:top w:val="single" w:sz="4" w:space="0" w:color="000000"/>
              <w:left w:val="single" w:sz="4" w:space="0" w:color="000000"/>
              <w:bottom w:val="single" w:sz="4" w:space="0" w:color="000000"/>
              <w:right w:val="single" w:sz="4" w:space="0" w:color="000000"/>
            </w:tcBorders>
          </w:tcPr>
          <w:p w14:paraId="0ECB9CED" w14:textId="77777777" w:rsidR="00B21364" w:rsidRPr="00C63958" w:rsidRDefault="00945698">
            <w:pPr>
              <w:spacing w:after="0" w:line="259" w:lineRule="auto"/>
              <w:ind w:left="3" w:firstLine="0"/>
              <w:rPr>
                <w:lang w:val="en-GB"/>
                <w:rPrChange w:id="3592" w:author="Westerlund, Johan" w:date="2021-04-22T14:05:00Z">
                  <w:rPr/>
                </w:rPrChange>
              </w:rPr>
            </w:pPr>
            <w:r w:rsidRPr="00C63958">
              <w:rPr>
                <w:sz w:val="20"/>
                <w:lang w:val="en-GB"/>
                <w:rPrChange w:id="3593" w:author="Westerlund, Johan" w:date="2021-04-22T14:05:00Z">
                  <w:rPr>
                    <w:sz w:val="20"/>
                  </w:rPr>
                </w:rPrChange>
              </w:rPr>
              <w:t xml:space="preserve"> </w:t>
            </w:r>
          </w:p>
        </w:tc>
      </w:tr>
      <w:tr w:rsidR="00B21364" w:rsidRPr="00C63958" w14:paraId="4429CD9A"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793060AE" w14:textId="77777777" w:rsidR="00B21364" w:rsidRPr="00C63958" w:rsidRDefault="00945698">
            <w:pPr>
              <w:spacing w:after="0" w:line="259" w:lineRule="auto"/>
              <w:ind w:left="2" w:firstLine="0"/>
              <w:rPr>
                <w:lang w:val="en-GB"/>
                <w:rPrChange w:id="3594" w:author="Westerlund, Johan" w:date="2021-04-22T14:05:00Z">
                  <w:rPr/>
                </w:rPrChange>
              </w:rPr>
            </w:pPr>
            <w:r w:rsidRPr="00C63958">
              <w:rPr>
                <w:sz w:val="20"/>
                <w:lang w:val="en-GB"/>
                <w:rPrChange w:id="3595" w:author="Westerlund, Johan" w:date="2021-04-22T14:05:00Z">
                  <w:rPr>
                    <w:sz w:val="20"/>
                  </w:rPr>
                </w:rPrChange>
              </w:rPr>
              <w:t xml:space="preserve">Improvement actions </w:t>
            </w:r>
          </w:p>
        </w:tc>
        <w:tc>
          <w:tcPr>
            <w:tcW w:w="3492" w:type="dxa"/>
            <w:tcBorders>
              <w:top w:val="single" w:sz="4" w:space="0" w:color="000000"/>
              <w:left w:val="single" w:sz="4" w:space="0" w:color="000000"/>
              <w:bottom w:val="single" w:sz="4" w:space="0" w:color="000000"/>
              <w:right w:val="single" w:sz="4" w:space="0" w:color="000000"/>
            </w:tcBorders>
          </w:tcPr>
          <w:p w14:paraId="4FF9FB48" w14:textId="77777777" w:rsidR="00B21364" w:rsidRPr="00C63958" w:rsidRDefault="00945698">
            <w:pPr>
              <w:spacing w:after="0" w:line="259" w:lineRule="auto"/>
              <w:ind w:left="2" w:firstLine="0"/>
              <w:rPr>
                <w:lang w:val="en-GB"/>
                <w:rPrChange w:id="3596" w:author="Westerlund, Johan" w:date="2021-04-22T14:05:00Z">
                  <w:rPr/>
                </w:rPrChange>
              </w:rPr>
            </w:pPr>
            <w:r w:rsidRPr="00C63958">
              <w:rPr>
                <w:sz w:val="20"/>
                <w:lang w:val="en-GB"/>
                <w:rPrChange w:id="3597" w:author="Westerlund, Johan" w:date="2021-04-22T14:05:00Z">
                  <w:rPr>
                    <w:sz w:val="20"/>
                  </w:rPr>
                </w:rPrChange>
              </w:rPr>
              <w:t xml:space="preserve"> </w:t>
            </w:r>
          </w:p>
        </w:tc>
      </w:tr>
    </w:tbl>
    <w:p w14:paraId="12C15BA0" w14:textId="1086485A" w:rsidR="00B21364" w:rsidRPr="00C63958" w:rsidDel="00867009" w:rsidRDefault="00945698">
      <w:pPr>
        <w:spacing w:after="5539" w:line="259" w:lineRule="auto"/>
        <w:ind w:left="0" w:firstLine="0"/>
        <w:rPr>
          <w:del w:id="3598" w:author="Westerlund, Johan" w:date="2020-10-15T12:14:00Z"/>
          <w:lang w:val="en-GB"/>
          <w:rPrChange w:id="3599" w:author="Westerlund, Johan" w:date="2021-04-22T14:05:00Z">
            <w:rPr>
              <w:del w:id="3600" w:author="Westerlund, Johan" w:date="2020-10-15T12:14:00Z"/>
            </w:rPr>
          </w:rPrChange>
        </w:rPr>
      </w:pPr>
      <w:r w:rsidRPr="00C63958">
        <w:rPr>
          <w:lang w:val="en-GB"/>
          <w:rPrChange w:id="3601" w:author="Westerlund, Johan" w:date="2021-04-22T14:05:00Z">
            <w:rPr/>
          </w:rPrChange>
        </w:rPr>
        <w:t xml:space="preserve"> </w:t>
      </w:r>
    </w:p>
    <w:p w14:paraId="1EE4B1F7" w14:textId="256CB42C" w:rsidR="00B21364" w:rsidRPr="00C63958" w:rsidDel="00867009" w:rsidRDefault="00945698">
      <w:pPr>
        <w:spacing w:after="5539" w:line="259" w:lineRule="auto"/>
        <w:ind w:left="0" w:firstLine="0"/>
        <w:rPr>
          <w:del w:id="3602" w:author="Westerlund, Johan" w:date="2020-10-15T12:14:00Z"/>
          <w:lang w:val="en-GB"/>
          <w:rPrChange w:id="3603" w:author="Westerlund, Johan" w:date="2021-04-22T14:05:00Z">
            <w:rPr>
              <w:del w:id="3604" w:author="Westerlund, Johan" w:date="2020-10-15T12:14:00Z"/>
            </w:rPr>
          </w:rPrChange>
        </w:rPr>
        <w:pPrChange w:id="3605" w:author="Westerlund, Johan" w:date="2020-10-15T12:14:00Z">
          <w:pPr>
            <w:spacing w:after="0" w:line="259" w:lineRule="auto"/>
            <w:ind w:left="0" w:firstLine="0"/>
          </w:pPr>
        </w:pPrChange>
      </w:pPr>
      <w:del w:id="3606" w:author="Westerlund, Johan" w:date="2020-10-15T12:14:00Z">
        <w:r w:rsidRPr="00C63958" w:rsidDel="00867009">
          <w:rPr>
            <w:sz w:val="20"/>
            <w:lang w:val="en-GB"/>
            <w:rPrChange w:id="3607" w:author="Westerlund, Johan" w:date="2021-04-22T14:05:00Z">
              <w:rPr>
                <w:sz w:val="20"/>
              </w:rPr>
            </w:rPrChange>
          </w:rPr>
          <w:lastRenderedPageBreak/>
          <w:delText xml:space="preserve"> </w:delText>
        </w:r>
      </w:del>
    </w:p>
    <w:p w14:paraId="468C03FB" w14:textId="4C3F5E2C" w:rsidR="00B21364" w:rsidRPr="00C63958" w:rsidDel="00867009" w:rsidRDefault="00945698">
      <w:pPr>
        <w:spacing w:after="0" w:line="259" w:lineRule="auto"/>
        <w:ind w:left="0" w:firstLine="0"/>
        <w:rPr>
          <w:del w:id="3608" w:author="Westerlund, Johan" w:date="2020-10-15T12:14:00Z"/>
          <w:lang w:val="en-GB"/>
          <w:rPrChange w:id="3609" w:author="Westerlund, Johan" w:date="2021-04-22T14:05:00Z">
            <w:rPr>
              <w:del w:id="3610" w:author="Westerlund, Johan" w:date="2020-10-15T12:14:00Z"/>
            </w:rPr>
          </w:rPrChange>
        </w:rPr>
        <w:pPrChange w:id="3611" w:author="Westerlund, Johan" w:date="2020-10-15T12:14:00Z">
          <w:pPr>
            <w:spacing w:after="83" w:line="259" w:lineRule="auto"/>
            <w:ind w:left="-30" w:right="-30" w:firstLine="0"/>
          </w:pPr>
        </w:pPrChange>
      </w:pPr>
      <w:del w:id="3612" w:author="Westerlund, Johan" w:date="2020-10-15T12:14:00Z">
        <w:r w:rsidRPr="00C03868" w:rsidDel="00867009">
          <w:rPr>
            <w:noProof/>
            <w:lang w:val="sv-SE" w:eastAsia="sv-SE"/>
          </w:rPr>
          <mc:AlternateContent>
            <mc:Choice Requires="wpg">
              <w:drawing>
                <wp:inline distT="0" distB="0" distL="0" distR="0" wp14:anchorId="06BE1AAB" wp14:editId="4611B796">
                  <wp:extent cx="6518148" cy="6097"/>
                  <wp:effectExtent l="0" t="0" r="0" b="0"/>
                  <wp:docPr id="28514" name="Group 28514"/>
                  <wp:cNvGraphicFramePr/>
                  <a:graphic xmlns:a="http://schemas.openxmlformats.org/drawingml/2006/main">
                    <a:graphicData uri="http://schemas.microsoft.com/office/word/2010/wordprocessingGroup">
                      <wpg:wgp>
                        <wpg:cNvGrpSpPr/>
                        <wpg:grpSpPr>
                          <a:xfrm>
                            <a:off x="0" y="0"/>
                            <a:ext cx="6518148" cy="6097"/>
                            <a:chOff x="0" y="0"/>
                            <a:chExt cx="6518148" cy="6097"/>
                          </a:xfrm>
                        </wpg:grpSpPr>
                        <wps:wsp>
                          <wps:cNvPr id="32233" name="Shape 32233"/>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8514" style="width:513.24pt;height:0.480042pt;mso-position-horizontal-relative:char;mso-position-vertical-relative:line" coordsize="65181,60">
                  <v:shape id="Shape 32234" style="position:absolute;width:65181;height:91;left:0;top:0;" coordsize="6518148,9144" path="m0,0l6518148,0l6518148,9144l0,9144l0,0">
                    <v:stroke weight="0pt" endcap="flat" joinstyle="miter" miterlimit="10" on="false" color="#000000" opacity="0"/>
                    <v:fill on="true" color="#000000"/>
                  </v:shape>
                </v:group>
              </w:pict>
            </mc:Fallback>
          </mc:AlternateContent>
        </w:r>
      </w:del>
    </w:p>
    <w:p w14:paraId="04819751" w14:textId="2D4C3C94" w:rsidR="00B21364" w:rsidRPr="00C63958" w:rsidDel="00867009" w:rsidRDefault="00945698">
      <w:pPr>
        <w:spacing w:after="0" w:line="259" w:lineRule="auto"/>
        <w:ind w:left="0" w:firstLine="0"/>
        <w:rPr>
          <w:del w:id="3613" w:author="Westerlund, Johan" w:date="2020-10-15T12:14:00Z"/>
          <w:lang w:val="en-GB"/>
          <w:rPrChange w:id="3614" w:author="Westerlund, Johan" w:date="2021-04-22T14:05:00Z">
            <w:rPr>
              <w:del w:id="3615" w:author="Westerlund, Johan" w:date="2020-10-15T12:14:00Z"/>
            </w:rPr>
          </w:rPrChange>
        </w:rPr>
        <w:pPrChange w:id="3616" w:author="Westerlund, Johan" w:date="2020-10-15T12:14:00Z">
          <w:pPr>
            <w:spacing w:after="29" w:line="259" w:lineRule="auto"/>
            <w:ind w:left="0" w:firstLine="0"/>
          </w:pPr>
        </w:pPrChange>
      </w:pPr>
      <w:del w:id="3617" w:author="Westerlund, Johan" w:date="2020-10-15T12:14:00Z">
        <w:r w:rsidRPr="00C63958" w:rsidDel="00867009">
          <w:rPr>
            <w:b/>
            <w:color w:val="00548C"/>
            <w:sz w:val="15"/>
            <w:lang w:val="en-GB"/>
            <w:rPrChange w:id="3618" w:author="Westerlund, Johan" w:date="2021-04-22T14:05:00Z">
              <w:rPr>
                <w:b/>
                <w:color w:val="00548C"/>
                <w:sz w:val="15"/>
              </w:rPr>
            </w:rPrChange>
          </w:rPr>
          <w:delText xml:space="preserve"> </w:delText>
        </w:r>
      </w:del>
    </w:p>
    <w:p w14:paraId="7A96BDD0" w14:textId="4290E6B6" w:rsidR="00B21364" w:rsidRPr="00C63958" w:rsidDel="00867009" w:rsidRDefault="00945698">
      <w:pPr>
        <w:spacing w:after="0" w:line="259" w:lineRule="auto"/>
        <w:ind w:left="0" w:firstLine="0"/>
        <w:rPr>
          <w:del w:id="3619" w:author="Westerlund, Johan" w:date="2020-10-15T12:14:00Z"/>
          <w:lang w:val="en-GB"/>
          <w:rPrChange w:id="3620" w:author="Westerlund, Johan" w:date="2021-04-22T14:05:00Z">
            <w:rPr>
              <w:del w:id="3621" w:author="Westerlund, Johan" w:date="2020-10-15T12:14:00Z"/>
              <w:lang w:val="en-US"/>
            </w:rPr>
          </w:rPrChange>
        </w:rPr>
        <w:pPrChange w:id="3622" w:author="Westerlund, Johan" w:date="2020-10-15T12:14:00Z">
          <w:pPr>
            <w:tabs>
              <w:tab w:val="center" w:pos="10205"/>
            </w:tabs>
            <w:spacing w:after="28" w:line="259" w:lineRule="auto"/>
            <w:ind w:left="-15" w:firstLine="0"/>
          </w:pPr>
        </w:pPrChange>
      </w:pPr>
      <w:del w:id="3623" w:author="Westerlund, Johan" w:date="2020-10-15T12:14:00Z">
        <w:r w:rsidRPr="00C63958" w:rsidDel="00867009">
          <w:rPr>
            <w:b/>
            <w:color w:val="00548C"/>
            <w:sz w:val="15"/>
            <w:lang w:val="en-GB"/>
            <w:rPrChange w:id="3624" w:author="Westerlund, Johan" w:date="2021-04-22T14:05:00Z">
              <w:rPr>
                <w:b/>
                <w:color w:val="00548C"/>
                <w:sz w:val="15"/>
                <w:lang w:val="en-US"/>
              </w:rPr>
            </w:rPrChange>
          </w:rPr>
          <w:delText xml:space="preserve">IALA Guideline 1052 – Quality Management Systems for Aids to Navigation Service Delivery </w:delText>
        </w:r>
        <w:r w:rsidRPr="00C63958" w:rsidDel="00867009">
          <w:rPr>
            <w:b/>
            <w:color w:val="00548C"/>
            <w:sz w:val="15"/>
            <w:lang w:val="en-GB"/>
            <w:rPrChange w:id="3625" w:author="Westerlund, Johan" w:date="2021-04-22T14:05:00Z">
              <w:rPr>
                <w:b/>
                <w:color w:val="00548C"/>
                <w:sz w:val="15"/>
                <w:lang w:val="en-US"/>
              </w:rPr>
            </w:rPrChange>
          </w:rPr>
          <w:tab/>
          <w:delText xml:space="preserve"> </w:delText>
        </w:r>
      </w:del>
    </w:p>
    <w:p w14:paraId="03FCC808" w14:textId="3BF4407B" w:rsidR="00B21364" w:rsidRPr="00C63958" w:rsidRDefault="00945698">
      <w:pPr>
        <w:spacing w:after="0" w:line="259" w:lineRule="auto"/>
        <w:ind w:left="0" w:firstLine="0"/>
        <w:rPr>
          <w:lang w:val="en-GB"/>
          <w:rPrChange w:id="3626" w:author="Westerlund, Johan" w:date="2021-04-22T14:05:00Z">
            <w:rPr/>
          </w:rPrChange>
        </w:rPr>
        <w:pPrChange w:id="3627" w:author="Westerlund, Johan" w:date="2020-10-15T12:14:00Z">
          <w:pPr>
            <w:tabs>
              <w:tab w:val="right" w:pos="10205"/>
            </w:tabs>
            <w:spacing w:after="28" w:line="259" w:lineRule="auto"/>
            <w:ind w:left="-15" w:firstLine="0"/>
          </w:pPr>
        </w:pPrChange>
      </w:pPr>
      <w:del w:id="3628" w:author="Westerlund, Johan" w:date="2020-10-15T12:14:00Z">
        <w:r w:rsidRPr="00C63958" w:rsidDel="00867009">
          <w:rPr>
            <w:b/>
            <w:color w:val="00548C"/>
            <w:sz w:val="15"/>
            <w:lang w:val="en-GB"/>
            <w:rPrChange w:id="3629" w:author="Westerlund, Johan" w:date="2021-04-22T14:05:00Z">
              <w:rPr>
                <w:b/>
                <w:color w:val="00548C"/>
                <w:sz w:val="15"/>
              </w:rPr>
            </w:rPrChange>
          </w:rPr>
          <w:delText xml:space="preserve">Edition 3.0  December 2013 </w:delText>
        </w:r>
        <w:r w:rsidRPr="00C63958" w:rsidDel="00867009">
          <w:rPr>
            <w:b/>
            <w:color w:val="00548C"/>
            <w:sz w:val="15"/>
            <w:lang w:val="en-GB"/>
            <w:rPrChange w:id="3630" w:author="Westerlund, Johan" w:date="2021-04-22T14:05:00Z">
              <w:rPr>
                <w:b/>
                <w:color w:val="00548C"/>
                <w:sz w:val="15"/>
              </w:rPr>
            </w:rPrChange>
          </w:rPr>
          <w:tab/>
          <w:delText xml:space="preserve">P 23 </w:delText>
        </w:r>
      </w:del>
    </w:p>
    <w:sectPr w:rsidR="00B21364" w:rsidRPr="00C63958">
      <w:headerReference w:type="even" r:id="rId37"/>
      <w:headerReference w:type="default" r:id="rId38"/>
      <w:footerReference w:type="even" r:id="rId39"/>
      <w:footerReference w:type="default" r:id="rId40"/>
      <w:headerReference w:type="first" r:id="rId41"/>
      <w:footerReference w:type="first" r:id="rId42"/>
      <w:pgSz w:w="11904" w:h="16840"/>
      <w:pgMar w:top="892" w:right="792" w:bottom="853" w:left="90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9D8EA" w14:textId="77777777" w:rsidR="00340734" w:rsidRDefault="00340734">
      <w:pPr>
        <w:spacing w:after="0" w:line="240" w:lineRule="auto"/>
      </w:pPr>
      <w:r>
        <w:separator/>
      </w:r>
    </w:p>
  </w:endnote>
  <w:endnote w:type="continuationSeparator" w:id="0">
    <w:p w14:paraId="120234E7" w14:textId="77777777" w:rsidR="00340734" w:rsidRDefault="00340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AFA41" w14:textId="77777777" w:rsidR="00390226" w:rsidRPr="00945698" w:rsidRDefault="00390226" w:rsidP="00390226">
    <w:pPr>
      <w:spacing w:after="28" w:line="259" w:lineRule="auto"/>
      <w:ind w:left="-5"/>
      <w:rPr>
        <w:ins w:id="1584" w:author="Westerlund, Johan" w:date="2020-10-15T12:41:00Z"/>
        <w:lang w:val="en-US"/>
      </w:rPr>
    </w:pPr>
    <w:ins w:id="1585" w:author="Westerlund, Johan" w:date="2020-10-15T12:41:00Z">
      <w:r w:rsidRPr="00945698">
        <w:rPr>
          <w:b/>
          <w:color w:val="00548C"/>
          <w:sz w:val="15"/>
          <w:lang w:val="en-US"/>
        </w:rPr>
        <w:t xml:space="preserve">IALA Guideline 1052 – Quality Management Systems for Aids to Navigation Service Delivery </w:t>
      </w:r>
    </w:ins>
  </w:p>
  <w:p w14:paraId="45F7873F" w14:textId="60AF584B" w:rsidR="009A779E" w:rsidRPr="00390226" w:rsidRDefault="00390226" w:rsidP="00390226">
    <w:pPr>
      <w:pStyle w:val="Footer"/>
    </w:pPr>
    <w:ins w:id="1586" w:author="Westerlund, Johan" w:date="2020-10-15T12:41:00Z">
      <w:r>
        <w:rPr>
          <w:b/>
          <w:color w:val="00548C"/>
          <w:sz w:val="15"/>
        </w:rPr>
        <w:t>Edition 3.0  December 2013</w:t>
      </w:r>
    </w:ins>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C21ED" w14:textId="77777777" w:rsidR="009A779E" w:rsidRDefault="009A779E">
    <w:pPr>
      <w:spacing w:after="160" w:line="259" w:lineRule="auto"/>
      <w:ind w:left="0" w:firstLine="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5DE5B" w14:textId="77777777" w:rsidR="009A779E" w:rsidRDefault="009A779E">
    <w:pPr>
      <w:spacing w:after="160" w:line="259" w:lineRule="auto"/>
      <w:ind w:left="0" w:firstLine="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556B9" w14:textId="77777777" w:rsidR="009A779E" w:rsidRDefault="009A779E">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F13CC" w14:textId="77777777" w:rsidR="009A779E" w:rsidRDefault="009A779E">
    <w:pPr>
      <w:spacing w:after="16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CC754" w14:textId="65B3384E" w:rsidR="009A779E" w:rsidRDefault="00390226">
    <w:pPr>
      <w:spacing w:after="160" w:line="259" w:lineRule="auto"/>
      <w:ind w:left="0" w:firstLine="0"/>
    </w:pPr>
    <w:ins w:id="1587" w:author="Westerlund, Johan" w:date="2020-10-15T12:37:00Z">
      <w:r>
        <w:rPr>
          <w:noProof/>
          <w:lang w:val="sv-SE" w:eastAsia="sv-SE"/>
        </w:rPr>
        <mc:AlternateContent>
          <mc:Choice Requires="wpg">
            <w:drawing>
              <wp:inline distT="0" distB="0" distL="0" distR="0" wp14:anchorId="27840805" wp14:editId="0F345FB7">
                <wp:extent cx="3248406" cy="739213"/>
                <wp:effectExtent l="0" t="0" r="0" b="0"/>
                <wp:docPr id="3" name="Group 22151"/>
                <wp:cNvGraphicFramePr/>
                <a:graphic xmlns:a="http://schemas.openxmlformats.org/drawingml/2006/main">
                  <a:graphicData uri="http://schemas.microsoft.com/office/word/2010/wordprocessingGroup">
                    <wpg:wgp>
                      <wpg:cNvGrpSpPr/>
                      <wpg:grpSpPr>
                        <a:xfrm>
                          <a:off x="0" y="0"/>
                          <a:ext cx="3248406" cy="739213"/>
                          <a:chOff x="0" y="0"/>
                          <a:chExt cx="3248406" cy="739213"/>
                        </a:xfrm>
                      </wpg:grpSpPr>
                      <pic:pic xmlns:pic="http://schemas.openxmlformats.org/drawingml/2006/picture">
                        <pic:nvPicPr>
                          <pic:cNvPr id="4" name="Picture 11"/>
                          <pic:cNvPicPr/>
                        </pic:nvPicPr>
                        <pic:blipFill>
                          <a:blip r:embed="rId1"/>
                          <a:stretch>
                            <a:fillRect/>
                          </a:stretch>
                        </pic:blipFill>
                        <pic:spPr>
                          <a:xfrm>
                            <a:off x="0" y="1726"/>
                            <a:ext cx="3248406" cy="723138"/>
                          </a:xfrm>
                          <a:prstGeom prst="rect">
                            <a:avLst/>
                          </a:prstGeom>
                        </pic:spPr>
                      </pic:pic>
                      <wps:wsp>
                        <wps:cNvPr id="5" name="Rectangle 21"/>
                        <wps:cNvSpPr/>
                        <wps:spPr>
                          <a:xfrm>
                            <a:off x="18288" y="0"/>
                            <a:ext cx="38250" cy="172388"/>
                          </a:xfrm>
                          <a:prstGeom prst="rect">
                            <a:avLst/>
                          </a:prstGeom>
                          <a:ln>
                            <a:noFill/>
                          </a:ln>
                        </wps:spPr>
                        <wps:txbx>
                          <w:txbxContent>
                            <w:p w14:paraId="21F200B2" w14:textId="77777777" w:rsidR="00390226" w:rsidRDefault="00390226" w:rsidP="00390226">
                              <w:pPr>
                                <w:spacing w:after="160" w:line="259" w:lineRule="auto"/>
                                <w:ind w:left="0" w:firstLine="0"/>
                              </w:pPr>
                              <w:r>
                                <w:rPr>
                                  <w:sz w:val="20"/>
                                </w:rPr>
                                <w:t xml:space="preserve"> </w:t>
                              </w:r>
                            </w:p>
                          </w:txbxContent>
                        </wps:txbx>
                        <wps:bodyPr horzOverflow="overflow" vert="horz" lIns="0" tIns="0" rIns="0" bIns="0" rtlCol="0">
                          <a:noAutofit/>
                        </wps:bodyPr>
                      </wps:wsp>
                      <wps:wsp>
                        <wps:cNvPr id="6" name="Rectangle 22"/>
                        <wps:cNvSpPr/>
                        <wps:spPr>
                          <a:xfrm>
                            <a:off x="18288" y="152399"/>
                            <a:ext cx="38250" cy="172388"/>
                          </a:xfrm>
                          <a:prstGeom prst="rect">
                            <a:avLst/>
                          </a:prstGeom>
                          <a:ln>
                            <a:noFill/>
                          </a:ln>
                        </wps:spPr>
                        <wps:txbx>
                          <w:txbxContent>
                            <w:p w14:paraId="2203D25B" w14:textId="77777777" w:rsidR="00390226" w:rsidRDefault="00390226" w:rsidP="00390226">
                              <w:pPr>
                                <w:spacing w:after="160" w:line="259" w:lineRule="auto"/>
                                <w:ind w:left="0" w:firstLine="0"/>
                              </w:pPr>
                              <w:r>
                                <w:rPr>
                                  <w:sz w:val="20"/>
                                </w:rPr>
                                <w:t xml:space="preserve"> </w:t>
                              </w:r>
                            </w:p>
                          </w:txbxContent>
                        </wps:txbx>
                        <wps:bodyPr horzOverflow="overflow" vert="horz" lIns="0" tIns="0" rIns="0" bIns="0" rtlCol="0">
                          <a:noAutofit/>
                        </wps:bodyPr>
                      </wps:wsp>
                      <wps:wsp>
                        <wps:cNvPr id="8" name="Rectangle 23"/>
                        <wps:cNvSpPr/>
                        <wps:spPr>
                          <a:xfrm>
                            <a:off x="18288" y="304799"/>
                            <a:ext cx="38250" cy="172388"/>
                          </a:xfrm>
                          <a:prstGeom prst="rect">
                            <a:avLst/>
                          </a:prstGeom>
                          <a:ln>
                            <a:noFill/>
                          </a:ln>
                        </wps:spPr>
                        <wps:txbx>
                          <w:txbxContent>
                            <w:p w14:paraId="136EE333" w14:textId="77777777" w:rsidR="00390226" w:rsidRDefault="00390226" w:rsidP="00390226">
                              <w:pPr>
                                <w:spacing w:after="160" w:line="259" w:lineRule="auto"/>
                                <w:ind w:left="0" w:firstLine="0"/>
                              </w:pPr>
                              <w:r>
                                <w:rPr>
                                  <w:sz w:val="20"/>
                                </w:rPr>
                                <w:t xml:space="preserve"> </w:t>
                              </w:r>
                            </w:p>
                          </w:txbxContent>
                        </wps:txbx>
                        <wps:bodyPr horzOverflow="overflow" vert="horz" lIns="0" tIns="0" rIns="0" bIns="0" rtlCol="0">
                          <a:noAutofit/>
                        </wps:bodyPr>
                      </wps:wsp>
                      <wps:wsp>
                        <wps:cNvPr id="10" name="Rectangle 24"/>
                        <wps:cNvSpPr/>
                        <wps:spPr>
                          <a:xfrm>
                            <a:off x="18288" y="457198"/>
                            <a:ext cx="38250" cy="172388"/>
                          </a:xfrm>
                          <a:prstGeom prst="rect">
                            <a:avLst/>
                          </a:prstGeom>
                          <a:ln>
                            <a:noFill/>
                          </a:ln>
                        </wps:spPr>
                        <wps:txbx>
                          <w:txbxContent>
                            <w:p w14:paraId="76194926" w14:textId="77777777" w:rsidR="00390226" w:rsidRDefault="00390226" w:rsidP="00390226">
                              <w:pPr>
                                <w:spacing w:after="160" w:line="259" w:lineRule="auto"/>
                                <w:ind w:left="0" w:firstLine="0"/>
                              </w:pPr>
                              <w:r>
                                <w:rPr>
                                  <w:sz w:val="20"/>
                                </w:rPr>
                                <w:t xml:space="preserve"> </w:t>
                              </w:r>
                            </w:p>
                          </w:txbxContent>
                        </wps:txbx>
                        <wps:bodyPr horzOverflow="overflow" vert="horz" lIns="0" tIns="0" rIns="0" bIns="0" rtlCol="0">
                          <a:noAutofit/>
                        </wps:bodyPr>
                      </wps:wsp>
                      <wps:wsp>
                        <wps:cNvPr id="26" name="Rectangle 25"/>
                        <wps:cNvSpPr/>
                        <wps:spPr>
                          <a:xfrm>
                            <a:off x="18288" y="609598"/>
                            <a:ext cx="38250" cy="172388"/>
                          </a:xfrm>
                          <a:prstGeom prst="rect">
                            <a:avLst/>
                          </a:prstGeom>
                          <a:ln>
                            <a:noFill/>
                          </a:ln>
                        </wps:spPr>
                        <wps:txbx>
                          <w:txbxContent>
                            <w:p w14:paraId="121D23D3" w14:textId="77777777" w:rsidR="00390226" w:rsidRDefault="00390226" w:rsidP="00390226">
                              <w:pPr>
                                <w:spacing w:after="160" w:line="259" w:lineRule="auto"/>
                                <w:ind w:left="0" w:firstLine="0"/>
                              </w:pPr>
                              <w:r>
                                <w:rPr>
                                  <w:sz w:val="20"/>
                                </w:rPr>
                                <w:t xml:space="preserve"> </w:t>
                              </w:r>
                            </w:p>
                          </w:txbxContent>
                        </wps:txbx>
                        <wps:bodyPr horzOverflow="overflow" vert="horz" lIns="0" tIns="0" rIns="0" bIns="0" rtlCol="0">
                          <a:noAutofit/>
                        </wps:bodyPr>
                      </wps:wsp>
                    </wpg:wgp>
                  </a:graphicData>
                </a:graphic>
              </wp:inline>
            </w:drawing>
          </mc:Choice>
          <mc:Fallback>
            <w:pict>
              <v:group w14:anchorId="27840805" id="_x0000_s1567" style="width:255.8pt;height:58.2pt;mso-position-horizontal-relative:char;mso-position-vertical-relative:line" coordsize="32484,739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568" type="#_x0000_t75" style="position:absolute;top:17;width:32484;height:72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">
                  <v:imagedata r:id="rId2" o:title=""/>
                </v:shape>
                <v:rect id="Rectangle 21" o:spid="_x0000_s1569" style="position:absolute;left:182;width:38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21F200B2" w14:textId="77777777" w:rsidR="00390226" w:rsidRDefault="00390226" w:rsidP="00390226">
                        <w:pPr>
                          <w:spacing w:after="160" w:line="259" w:lineRule="auto"/>
                          <w:ind w:left="0" w:firstLine="0"/>
                        </w:pPr>
                        <w:r>
                          <w:rPr>
                            <w:sz w:val="20"/>
                          </w:rPr>
                          <w:t xml:space="preserve"> </w:t>
                        </w:r>
                      </w:p>
                    </w:txbxContent>
                  </v:textbox>
                </v:rect>
                <v:rect id="Rectangle 22" o:spid="_x0000_s1570" style="position:absolute;left:182;top:1523;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2203D25B" w14:textId="77777777" w:rsidR="00390226" w:rsidRDefault="00390226" w:rsidP="00390226">
                        <w:pPr>
                          <w:spacing w:after="160" w:line="259" w:lineRule="auto"/>
                          <w:ind w:left="0" w:firstLine="0"/>
                        </w:pPr>
                        <w:r>
                          <w:rPr>
                            <w:sz w:val="20"/>
                          </w:rPr>
                          <w:t xml:space="preserve"> </w:t>
                        </w:r>
                      </w:p>
                    </w:txbxContent>
                  </v:textbox>
                </v:rect>
                <v:rect id="Rectangle 23" o:spid="_x0000_s1571" style="position:absolute;left:182;top:3047;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136EE333" w14:textId="77777777" w:rsidR="00390226" w:rsidRDefault="00390226" w:rsidP="00390226">
                        <w:pPr>
                          <w:spacing w:after="160" w:line="259" w:lineRule="auto"/>
                          <w:ind w:left="0" w:firstLine="0"/>
                        </w:pPr>
                        <w:r>
                          <w:rPr>
                            <w:sz w:val="20"/>
                          </w:rPr>
                          <w:t xml:space="preserve"> </w:t>
                        </w:r>
                      </w:p>
                    </w:txbxContent>
                  </v:textbox>
                </v:rect>
                <v:rect id="Rectangle 24" o:spid="_x0000_s1572" style="position:absolute;left:182;top:4571;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76194926" w14:textId="77777777" w:rsidR="00390226" w:rsidRDefault="00390226" w:rsidP="00390226">
                        <w:pPr>
                          <w:spacing w:after="160" w:line="259" w:lineRule="auto"/>
                          <w:ind w:left="0" w:firstLine="0"/>
                        </w:pPr>
                        <w:r>
                          <w:rPr>
                            <w:sz w:val="20"/>
                          </w:rPr>
                          <w:t xml:space="preserve"> </w:t>
                        </w:r>
                      </w:p>
                    </w:txbxContent>
                  </v:textbox>
                </v:rect>
                <v:rect id="Rectangle 25" o:spid="_x0000_s1573" style="position:absolute;left:182;top:6095;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14:paraId="121D23D3" w14:textId="77777777" w:rsidR="00390226" w:rsidRDefault="00390226" w:rsidP="00390226">
                        <w:pPr>
                          <w:spacing w:after="160" w:line="259" w:lineRule="auto"/>
                          <w:ind w:left="0" w:firstLine="0"/>
                        </w:pPr>
                        <w:r>
                          <w:rPr>
                            <w:sz w:val="20"/>
                          </w:rPr>
                          <w:t xml:space="preserve"> </w:t>
                        </w:r>
                      </w:p>
                    </w:txbxContent>
                  </v:textbox>
                </v:rect>
                <w10:anchorlock/>
              </v:group>
            </w:pict>
          </mc:Fallback>
        </mc:AlternateContent>
      </w:r>
    </w:ins>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134AF" w14:textId="77777777" w:rsidR="009A779E" w:rsidRDefault="009A779E">
    <w:pPr>
      <w:spacing w:after="55" w:line="259" w:lineRule="auto"/>
      <w:ind w:left="0" w:firstLine="0"/>
    </w:pPr>
    <w:r>
      <w:rPr>
        <w:noProof/>
        <w:lang w:val="sv-SE" w:eastAsia="sv-SE"/>
      </w:rPr>
      <mc:AlternateContent>
        <mc:Choice Requires="wpg">
          <w:drawing>
            <wp:anchor distT="0" distB="0" distL="114300" distR="114300" simplePos="0" relativeHeight="251663360" behindDoc="0" locked="0" layoutInCell="1" allowOverlap="1" wp14:anchorId="052F9BB0" wp14:editId="0E7464D0">
              <wp:simplePos x="0" y="0"/>
              <wp:positionH relativeFrom="page">
                <wp:posOffset>557022</wp:posOffset>
              </wp:positionH>
              <wp:positionV relativeFrom="page">
                <wp:posOffset>9721597</wp:posOffset>
              </wp:positionV>
              <wp:extent cx="6518148" cy="6096"/>
              <wp:effectExtent l="0" t="0" r="0" b="0"/>
              <wp:wrapSquare wrapText="bothSides"/>
              <wp:docPr id="29916" name="Group 29916"/>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239" name="Shape 32239"/>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9916" style="width:513.24pt;height:0.47998pt;position:absolute;mso-position-horizontal-relative:page;mso-position-horizontal:absolute;margin-left:43.86pt;mso-position-vertical-relative:page;margin-top:765.48pt;" coordsize="65181,60">
              <v:shape id="Shape 32240"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Pr>
        <w:sz w:val="15"/>
      </w:rPr>
      <w:t xml:space="preserve"> </w:t>
    </w:r>
  </w:p>
  <w:p w14:paraId="59EECEA7" w14:textId="77777777" w:rsidR="009A779E" w:rsidRDefault="009A779E">
    <w:pPr>
      <w:spacing w:after="18" w:line="259" w:lineRule="auto"/>
      <w:ind w:left="0" w:firstLine="0"/>
    </w:pPr>
    <w:r>
      <w:rPr>
        <w:b/>
        <w:color w:val="00548C"/>
        <w:sz w:val="15"/>
      </w:rPr>
      <w:t xml:space="preserve"> </w:t>
    </w:r>
  </w:p>
  <w:p w14:paraId="397AB589" w14:textId="77777777" w:rsidR="009A779E" w:rsidRPr="00945698" w:rsidRDefault="009A779E">
    <w:pPr>
      <w:spacing w:after="28" w:line="259" w:lineRule="auto"/>
      <w:ind w:left="0" w:firstLine="0"/>
      <w:rPr>
        <w:lang w:val="en-US"/>
      </w:rPr>
    </w:pPr>
    <w:r w:rsidRPr="00945698">
      <w:rPr>
        <w:b/>
        <w:color w:val="00548C"/>
        <w:sz w:val="15"/>
        <w:lang w:val="en-US"/>
      </w:rPr>
      <w:t xml:space="preserve">IALA Guideline 1052 – Quality Management Systems for Aids to Navigation Service Delivery </w:t>
    </w:r>
  </w:p>
  <w:p w14:paraId="33930C95" w14:textId="6E3749DB" w:rsidR="009A779E" w:rsidRDefault="009A779E">
    <w:pPr>
      <w:tabs>
        <w:tab w:val="right" w:pos="10206"/>
      </w:tabs>
      <w:spacing w:after="0" w:line="259" w:lineRule="auto"/>
      <w:ind w:left="0" w:firstLine="0"/>
    </w:pPr>
    <w:r>
      <w:rPr>
        <w:b/>
        <w:color w:val="00548C"/>
        <w:sz w:val="15"/>
      </w:rPr>
      <w:t xml:space="preserve">Edition 3.0  December 2013 </w:t>
    </w:r>
    <w:r>
      <w:rPr>
        <w:b/>
        <w:color w:val="00548C"/>
        <w:sz w:val="15"/>
      </w:rPr>
      <w:tab/>
      <w:t xml:space="preserve">P </w:t>
    </w:r>
    <w:r>
      <w:fldChar w:fldCharType="begin"/>
    </w:r>
    <w:r>
      <w:instrText xml:space="preserve"> PAGE   \* MERGEFORMAT </w:instrText>
    </w:r>
    <w:r>
      <w:fldChar w:fldCharType="separate"/>
    </w:r>
    <w:r w:rsidR="000D5286" w:rsidRPr="000D5286">
      <w:rPr>
        <w:b/>
        <w:noProof/>
        <w:color w:val="00548C"/>
        <w:sz w:val="15"/>
      </w:rPr>
      <w:t>10</w:t>
    </w:r>
    <w:r>
      <w:rPr>
        <w:b/>
        <w:color w:val="00548C"/>
        <w:sz w:val="15"/>
      </w:rPr>
      <w:fldChar w:fldCharType="end"/>
    </w:r>
    <w:r>
      <w:rPr>
        <w:b/>
        <w:color w:val="00548C"/>
        <w:sz w:val="15"/>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E4981" w14:textId="77777777" w:rsidR="009A779E" w:rsidRDefault="009A779E">
    <w:pPr>
      <w:spacing w:after="55" w:line="259" w:lineRule="auto"/>
      <w:ind w:left="0" w:firstLine="0"/>
    </w:pPr>
    <w:r>
      <w:rPr>
        <w:noProof/>
        <w:lang w:val="sv-SE" w:eastAsia="sv-SE"/>
      </w:rPr>
      <mc:AlternateContent>
        <mc:Choice Requires="wpg">
          <w:drawing>
            <wp:anchor distT="0" distB="0" distL="114300" distR="114300" simplePos="0" relativeHeight="251664384" behindDoc="0" locked="0" layoutInCell="1" allowOverlap="1" wp14:anchorId="224C4A0B" wp14:editId="63C1509A">
              <wp:simplePos x="0" y="0"/>
              <wp:positionH relativeFrom="page">
                <wp:posOffset>557022</wp:posOffset>
              </wp:positionH>
              <wp:positionV relativeFrom="page">
                <wp:posOffset>9721597</wp:posOffset>
              </wp:positionV>
              <wp:extent cx="6518148" cy="6096"/>
              <wp:effectExtent l="0" t="0" r="0" b="0"/>
              <wp:wrapSquare wrapText="bothSides"/>
              <wp:docPr id="29886" name="Group 29886"/>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237" name="Shape 32237"/>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9886" style="width:513.24pt;height:0.47998pt;position:absolute;mso-position-horizontal-relative:page;mso-position-horizontal:absolute;margin-left:43.86pt;mso-position-vertical-relative:page;margin-top:765.48pt;" coordsize="65181,60">
              <v:shape id="Shape 32238"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Pr>
        <w:sz w:val="15"/>
      </w:rPr>
      <w:t xml:space="preserve"> </w:t>
    </w:r>
  </w:p>
  <w:p w14:paraId="5806AD08" w14:textId="77777777" w:rsidR="009A779E" w:rsidRDefault="009A779E">
    <w:pPr>
      <w:spacing w:after="18" w:line="259" w:lineRule="auto"/>
      <w:ind w:left="0" w:firstLine="0"/>
    </w:pPr>
    <w:r>
      <w:rPr>
        <w:b/>
        <w:color w:val="00548C"/>
        <w:sz w:val="15"/>
      </w:rPr>
      <w:t xml:space="preserve"> </w:t>
    </w:r>
  </w:p>
  <w:p w14:paraId="1328FD93" w14:textId="77777777" w:rsidR="009A779E" w:rsidRPr="00945698" w:rsidRDefault="009A779E">
    <w:pPr>
      <w:spacing w:after="28" w:line="259" w:lineRule="auto"/>
      <w:ind w:left="0" w:firstLine="0"/>
      <w:rPr>
        <w:lang w:val="en-US"/>
      </w:rPr>
    </w:pPr>
    <w:r w:rsidRPr="00945698">
      <w:rPr>
        <w:b/>
        <w:color w:val="00548C"/>
        <w:sz w:val="15"/>
        <w:lang w:val="en-US"/>
      </w:rPr>
      <w:t xml:space="preserve">IALA Guideline 1052 – Quality Management Systems for Aids to Navigation Service Delivery </w:t>
    </w:r>
  </w:p>
  <w:p w14:paraId="2694B8EF" w14:textId="75AE5AE7" w:rsidR="009A779E" w:rsidRDefault="009A779E">
    <w:pPr>
      <w:tabs>
        <w:tab w:val="right" w:pos="10206"/>
      </w:tabs>
      <w:spacing w:after="0" w:line="259" w:lineRule="auto"/>
      <w:ind w:left="0" w:firstLine="0"/>
    </w:pPr>
    <w:r>
      <w:rPr>
        <w:b/>
        <w:color w:val="00548C"/>
        <w:sz w:val="15"/>
      </w:rPr>
      <w:t xml:space="preserve">Edition 3.0  December 2013 </w:t>
    </w:r>
    <w:r>
      <w:rPr>
        <w:b/>
        <w:color w:val="00548C"/>
        <w:sz w:val="15"/>
      </w:rPr>
      <w:tab/>
      <w:t xml:space="preserve">P </w:t>
    </w:r>
    <w:r>
      <w:fldChar w:fldCharType="begin"/>
    </w:r>
    <w:r>
      <w:instrText xml:space="preserve"> PAGE   \* MERGEFORMAT </w:instrText>
    </w:r>
    <w:r>
      <w:fldChar w:fldCharType="separate"/>
    </w:r>
    <w:r w:rsidR="000D5286" w:rsidRPr="000D5286">
      <w:rPr>
        <w:b/>
        <w:noProof/>
        <w:color w:val="00548C"/>
        <w:sz w:val="15"/>
      </w:rPr>
      <w:t>9</w:t>
    </w:r>
    <w:r>
      <w:rPr>
        <w:b/>
        <w:color w:val="00548C"/>
        <w:sz w:val="15"/>
      </w:rPr>
      <w:fldChar w:fldCharType="end"/>
    </w:r>
    <w:r>
      <w:rPr>
        <w:b/>
        <w:color w:val="00548C"/>
        <w:sz w:val="15"/>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A0714" w14:textId="77777777" w:rsidR="009A779E" w:rsidRDefault="009A779E">
    <w:pPr>
      <w:spacing w:after="55" w:line="259" w:lineRule="auto"/>
      <w:ind w:left="0" w:firstLine="0"/>
    </w:pPr>
    <w:r>
      <w:rPr>
        <w:noProof/>
        <w:lang w:val="sv-SE" w:eastAsia="sv-SE"/>
      </w:rPr>
      <mc:AlternateContent>
        <mc:Choice Requires="wpg">
          <w:drawing>
            <wp:anchor distT="0" distB="0" distL="114300" distR="114300" simplePos="0" relativeHeight="251665408" behindDoc="0" locked="0" layoutInCell="1" allowOverlap="1" wp14:anchorId="12354626" wp14:editId="20D0C98B">
              <wp:simplePos x="0" y="0"/>
              <wp:positionH relativeFrom="page">
                <wp:posOffset>557022</wp:posOffset>
              </wp:positionH>
              <wp:positionV relativeFrom="page">
                <wp:posOffset>9721597</wp:posOffset>
              </wp:positionV>
              <wp:extent cx="6518148" cy="6096"/>
              <wp:effectExtent l="0" t="0" r="0" b="0"/>
              <wp:wrapSquare wrapText="bothSides"/>
              <wp:docPr id="29856" name="Group 29856"/>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235" name="Shape 32235"/>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9856" style="width:513.24pt;height:0.47998pt;position:absolute;mso-position-horizontal-relative:page;mso-position-horizontal:absolute;margin-left:43.86pt;mso-position-vertical-relative:page;margin-top:765.48pt;" coordsize="65181,60">
              <v:shape id="Shape 32236"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Pr>
        <w:sz w:val="15"/>
      </w:rPr>
      <w:t xml:space="preserve"> </w:t>
    </w:r>
  </w:p>
  <w:p w14:paraId="397E5904" w14:textId="77777777" w:rsidR="009A779E" w:rsidRDefault="009A779E">
    <w:pPr>
      <w:spacing w:after="18" w:line="259" w:lineRule="auto"/>
      <w:ind w:left="0" w:firstLine="0"/>
    </w:pPr>
    <w:r>
      <w:rPr>
        <w:b/>
        <w:color w:val="00548C"/>
        <w:sz w:val="15"/>
      </w:rPr>
      <w:t xml:space="preserve"> </w:t>
    </w:r>
  </w:p>
  <w:p w14:paraId="3F29C49F" w14:textId="77777777" w:rsidR="009A779E" w:rsidRPr="00945698" w:rsidRDefault="009A779E">
    <w:pPr>
      <w:spacing w:after="28" w:line="259" w:lineRule="auto"/>
      <w:ind w:left="0" w:firstLine="0"/>
      <w:rPr>
        <w:lang w:val="en-US"/>
      </w:rPr>
    </w:pPr>
    <w:r w:rsidRPr="00945698">
      <w:rPr>
        <w:b/>
        <w:color w:val="00548C"/>
        <w:sz w:val="15"/>
        <w:lang w:val="en-US"/>
      </w:rPr>
      <w:t xml:space="preserve">IALA Guideline 1052 – Quality Management Systems for Aids to Navigation Service Delivery </w:t>
    </w:r>
  </w:p>
  <w:p w14:paraId="4068DD41" w14:textId="77777777" w:rsidR="009A779E" w:rsidRDefault="009A779E">
    <w:pPr>
      <w:tabs>
        <w:tab w:val="right" w:pos="10206"/>
      </w:tabs>
      <w:spacing w:after="0" w:line="259" w:lineRule="auto"/>
      <w:ind w:left="0" w:firstLine="0"/>
    </w:pPr>
    <w:r>
      <w:rPr>
        <w:b/>
        <w:color w:val="00548C"/>
        <w:sz w:val="15"/>
      </w:rPr>
      <w:t xml:space="preserve">Edition 3.0  December 2013 </w:t>
    </w:r>
    <w:r>
      <w:rPr>
        <w:b/>
        <w:color w:val="00548C"/>
        <w:sz w:val="15"/>
      </w:rPr>
      <w:tab/>
      <w:t xml:space="preserve">P </w:t>
    </w:r>
    <w:r>
      <w:fldChar w:fldCharType="begin"/>
    </w:r>
    <w:r>
      <w:instrText xml:space="preserve"> PAGE   \* MERGEFORMAT </w:instrText>
    </w:r>
    <w:r>
      <w:fldChar w:fldCharType="separate"/>
    </w:r>
    <w:r>
      <w:rPr>
        <w:b/>
        <w:color w:val="00548C"/>
        <w:sz w:val="15"/>
      </w:rPr>
      <w:t>5</w:t>
    </w:r>
    <w:r>
      <w:rPr>
        <w:b/>
        <w:color w:val="00548C"/>
        <w:sz w:val="15"/>
      </w:rPr>
      <w:fldChar w:fldCharType="end"/>
    </w:r>
    <w:r>
      <w:rPr>
        <w:b/>
        <w:color w:val="00548C"/>
        <w:sz w:val="15"/>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73C48" w14:textId="77777777" w:rsidR="009A779E" w:rsidRDefault="009A779E">
    <w:pPr>
      <w:spacing w:after="160" w:line="259" w:lineRule="auto"/>
      <w:ind w:left="0" w:firstLine="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80FAC" w14:textId="77777777" w:rsidR="009A779E" w:rsidRDefault="009A779E">
    <w:pPr>
      <w:spacing w:after="160" w:line="259" w:lineRule="auto"/>
      <w:ind w:left="0" w:firstLine="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DA8" w14:textId="77777777" w:rsidR="009A779E" w:rsidRDefault="009A779E">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C55FA" w14:textId="77777777" w:rsidR="00340734" w:rsidRDefault="00340734">
      <w:pPr>
        <w:tabs>
          <w:tab w:val="center" w:pos="1110"/>
        </w:tabs>
        <w:spacing w:after="0" w:line="259" w:lineRule="auto"/>
        <w:ind w:left="0" w:firstLine="0"/>
      </w:pPr>
      <w:r>
        <w:separator/>
      </w:r>
    </w:p>
  </w:footnote>
  <w:footnote w:type="continuationSeparator" w:id="0">
    <w:p w14:paraId="1B3C059D" w14:textId="77777777" w:rsidR="00340734" w:rsidRDefault="00340734">
      <w:pPr>
        <w:tabs>
          <w:tab w:val="center" w:pos="1110"/>
        </w:tabs>
        <w:spacing w:after="0" w:line="259" w:lineRule="auto"/>
        <w:ind w:left="0" w:firstLine="0"/>
      </w:pPr>
      <w:r>
        <w:continuationSeparator/>
      </w:r>
    </w:p>
  </w:footnote>
  <w:footnote w:id="1">
    <w:p w14:paraId="56B046AE" w14:textId="77777777" w:rsidR="009A779E" w:rsidRPr="00945698" w:rsidRDefault="009A779E">
      <w:pPr>
        <w:pStyle w:val="footnotedescription"/>
        <w:tabs>
          <w:tab w:val="center" w:pos="1110"/>
        </w:tabs>
        <w:rPr>
          <w:lang w:val="en-US"/>
        </w:rPr>
      </w:pPr>
      <w:r>
        <w:rPr>
          <w:rStyle w:val="footnotemark"/>
        </w:rPr>
        <w:footnoteRef/>
      </w:r>
      <w:r w:rsidRPr="00945698">
        <w:rPr>
          <w:lang w:val="en-US"/>
        </w:rPr>
        <w:t xml:space="preserve"> SOLAS Consolidated Edition, </w:t>
      </w:r>
      <w:del w:id="1735" w:author="Saarela Sami" w:date="2020-03-11T20:14:00Z">
        <w:r w:rsidRPr="00945698" w:rsidDel="00945698">
          <w:rPr>
            <w:lang w:val="en-US"/>
          </w:rPr>
          <w:delText>2009</w:delText>
        </w:r>
        <w:r w:rsidRPr="00945698" w:rsidDel="00945698">
          <w:rPr>
            <w:sz w:val="12"/>
            <w:lang w:val="en-US"/>
          </w:rPr>
          <w:delText xml:space="preserve"> </w:delText>
        </w:r>
      </w:del>
      <w:ins w:id="1736" w:author="Saarela Sami" w:date="2020-03-11T20:13:00Z">
        <w:r>
          <w:rPr>
            <w:sz w:val="12"/>
            <w:lang w:val="en-US"/>
          </w:rPr>
          <w:t>2014</w:t>
        </w:r>
      </w:ins>
    </w:p>
  </w:footnote>
  <w:footnote w:id="2">
    <w:p w14:paraId="4394731A" w14:textId="4FB7AA3F" w:rsidR="009A779E" w:rsidRPr="00945698" w:rsidRDefault="009A779E">
      <w:pPr>
        <w:pStyle w:val="footnotedescription"/>
        <w:tabs>
          <w:tab w:val="center" w:pos="5175"/>
        </w:tabs>
        <w:rPr>
          <w:lang w:val="en-US"/>
        </w:rPr>
      </w:pPr>
      <w:r>
        <w:rPr>
          <w:rStyle w:val="footnotemark"/>
        </w:rPr>
        <w:footnoteRef/>
      </w:r>
      <w:r w:rsidRPr="00945698">
        <w:rPr>
          <w:lang w:val="en-US"/>
        </w:rPr>
        <w:t xml:space="preserve"> Refer to IALA Recommendation </w:t>
      </w:r>
      <w:ins w:id="1802" w:author="Westerlund, Johan" w:date="2020-10-15T12:20:00Z">
        <w:r>
          <w:rPr>
            <w:lang w:val="en-US"/>
          </w:rPr>
          <w:t>R0</w:t>
        </w:r>
      </w:ins>
      <w:del w:id="1803" w:author="Westerlund, Johan" w:date="2020-10-15T12:20:00Z">
        <w:r w:rsidRPr="00945698" w:rsidDel="00614BC5">
          <w:rPr>
            <w:lang w:val="en-US"/>
          </w:rPr>
          <w:delText>O‐</w:delText>
        </w:r>
      </w:del>
      <w:r w:rsidRPr="00945698">
        <w:rPr>
          <w:lang w:val="en-US"/>
        </w:rPr>
        <w:t xml:space="preserve">130 on Categorisation and Availability Objectives for Short Range Aids to Navigation Ed </w:t>
      </w:r>
      <w:ins w:id="1804" w:author="Westerlund, Johan" w:date="2020-10-15T12:22:00Z">
        <w:r>
          <w:rPr>
            <w:lang w:val="en-US"/>
          </w:rPr>
          <w:t>3</w:t>
        </w:r>
      </w:ins>
      <w:del w:id="1805" w:author="Westerlund, Johan" w:date="2020-10-15T12:22:00Z">
        <w:r w:rsidRPr="00945698" w:rsidDel="00614BC5">
          <w:rPr>
            <w:lang w:val="en-US"/>
          </w:rPr>
          <w:delText>2</w:delText>
        </w:r>
      </w:del>
      <w:r w:rsidRPr="00945698">
        <w:rPr>
          <w:lang w:val="en-US"/>
        </w:rPr>
        <w:t xml:space="preserve"> (June 201</w:t>
      </w:r>
      <w:del w:id="1806" w:author="Westerlund, Johan" w:date="2020-10-15T12:22:00Z">
        <w:r w:rsidRPr="00945698" w:rsidDel="00614BC5">
          <w:rPr>
            <w:lang w:val="en-US"/>
          </w:rPr>
          <w:delText>1</w:delText>
        </w:r>
      </w:del>
      <w:ins w:id="1807" w:author="Westerlund, Johan" w:date="2020-10-15T12:22:00Z">
        <w:r>
          <w:rPr>
            <w:lang w:val="en-US"/>
          </w:rPr>
          <w:t>7</w:t>
        </w:r>
      </w:ins>
      <w:r w:rsidRPr="00945698">
        <w:rPr>
          <w:lang w:val="en-US"/>
        </w:rPr>
        <w:t>) and IALA Guideline 1035 on Availability and Reliability of Aids to Navigation Ed 2 (December 2004)</w:t>
      </w:r>
      <w:del w:id="1808" w:author="Westerlund, Johan" w:date="2020-10-15T12:23:00Z">
        <w:r w:rsidRPr="00945698" w:rsidDel="00A36079">
          <w:rPr>
            <w:sz w:val="12"/>
            <w:lang w:val="en-US"/>
          </w:rPr>
          <w:delText xml:space="preserve"> </w:delText>
        </w:r>
      </w:del>
    </w:p>
  </w:footnote>
  <w:footnote w:id="3">
    <w:p w14:paraId="311089E2" w14:textId="3F957EB5" w:rsidR="009A779E" w:rsidRPr="00945698" w:rsidRDefault="009A779E">
      <w:pPr>
        <w:pStyle w:val="footnotedescription"/>
        <w:tabs>
          <w:tab w:val="center" w:pos="4404"/>
        </w:tabs>
        <w:rPr>
          <w:lang w:val="en-US"/>
        </w:rPr>
      </w:pPr>
      <w:r>
        <w:rPr>
          <w:rStyle w:val="footnotemark"/>
        </w:rPr>
        <w:footnoteRef/>
      </w:r>
      <w:r w:rsidRPr="00945698">
        <w:rPr>
          <w:lang w:val="en-US"/>
        </w:rPr>
        <w:t xml:space="preserve"> </w:t>
      </w:r>
      <w:del w:id="2282" w:author="Westerlund, Johan" w:date="2020-10-15T11:58:00Z">
        <w:r w:rsidRPr="00945698" w:rsidDel="007815DD">
          <w:rPr>
            <w:sz w:val="12"/>
            <w:lang w:val="en-US"/>
          </w:rPr>
          <w:delText xml:space="preserve">Voluntary </w:delText>
        </w:r>
      </w:del>
      <w:r w:rsidRPr="00945698">
        <w:rPr>
          <w:sz w:val="12"/>
          <w:lang w:val="en-US"/>
        </w:rPr>
        <w:t>IMO Member State Audit Scheme refers.  For more information on preparing for a</w:t>
      </w:r>
      <w:ins w:id="2283" w:author="Westerlund, Johan" w:date="2020-10-15T11:58:00Z">
        <w:r>
          <w:rPr>
            <w:sz w:val="12"/>
            <w:lang w:val="en-US"/>
          </w:rPr>
          <w:t>n</w:t>
        </w:r>
      </w:ins>
      <w:r w:rsidRPr="00945698">
        <w:rPr>
          <w:sz w:val="12"/>
          <w:lang w:val="en-US"/>
        </w:rPr>
        <w:t xml:space="preserve"> </w:t>
      </w:r>
      <w:del w:id="2284" w:author="Westerlund, Johan" w:date="2020-10-15T11:58:00Z">
        <w:r w:rsidRPr="00945698" w:rsidDel="007815DD">
          <w:rPr>
            <w:sz w:val="12"/>
            <w:lang w:val="en-US"/>
          </w:rPr>
          <w:delText>Voluntary</w:delText>
        </w:r>
      </w:del>
      <w:r w:rsidRPr="00945698">
        <w:rPr>
          <w:sz w:val="12"/>
          <w:lang w:val="en-US"/>
        </w:rPr>
        <w:t xml:space="preserve"> IMO Audit, refer to IALA Guideline numbers 1054 and 1115.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37BC8" w14:textId="77777777" w:rsidR="009A779E" w:rsidRDefault="009A779E">
    <w:pPr>
      <w:spacing w:after="0" w:line="259" w:lineRule="auto"/>
      <w:ind w:left="-907" w:right="11112" w:firstLine="0"/>
    </w:pPr>
    <w:r>
      <w:rPr>
        <w:noProof/>
        <w:lang w:val="sv-SE" w:eastAsia="sv-SE"/>
      </w:rPr>
      <w:drawing>
        <wp:anchor distT="0" distB="0" distL="114300" distR="114300" simplePos="0" relativeHeight="251658240" behindDoc="0" locked="0" layoutInCell="1" allowOverlap="0" wp14:anchorId="30BCC870" wp14:editId="55624D73">
          <wp:simplePos x="0" y="0"/>
          <wp:positionH relativeFrom="page">
            <wp:posOffset>6841236</wp:posOffset>
          </wp:positionH>
          <wp:positionV relativeFrom="page">
            <wp:posOffset>254</wp:posOffset>
          </wp:positionV>
          <wp:extent cx="704088" cy="719328"/>
          <wp:effectExtent l="0" t="0" r="0" b="0"/>
          <wp:wrapSquare wrapText="bothSides"/>
          <wp:docPr id="30" name="Picture 22018"/>
          <wp:cNvGraphicFramePr/>
          <a:graphic xmlns:a="http://schemas.openxmlformats.org/drawingml/2006/main">
            <a:graphicData uri="http://schemas.openxmlformats.org/drawingml/2006/picture">
              <pic:pic xmlns:pic="http://schemas.openxmlformats.org/drawingml/2006/picture">
                <pic:nvPicPr>
                  <pic:cNvPr id="22018" name="Picture 22018"/>
                  <pic:cNvPicPr/>
                </pic:nvPicPr>
                <pic:blipFill>
                  <a:blip r:embed="rId1"/>
                  <a:stretch>
                    <a:fillRect/>
                  </a:stretch>
                </pic:blipFill>
                <pic:spPr>
                  <a:xfrm>
                    <a:off x="0" y="0"/>
                    <a:ext cx="704088" cy="719328"/>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8DD38" w14:textId="77777777" w:rsidR="009A779E" w:rsidRDefault="009A779E">
    <w:pPr>
      <w:spacing w:after="160" w:line="259" w:lineRule="auto"/>
      <w:ind w:left="0" w:firstLine="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62A44" w14:textId="77777777" w:rsidR="009A779E" w:rsidRDefault="009A779E">
    <w:pPr>
      <w:spacing w:after="160" w:line="259" w:lineRule="auto"/>
      <w:ind w:left="0" w:firstLine="0"/>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40CD1" w14:textId="77777777" w:rsidR="009A779E" w:rsidRDefault="009A779E">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EE86A" w14:textId="77777777" w:rsidR="009A779E" w:rsidRDefault="009A779E">
    <w:pPr>
      <w:spacing w:after="0" w:line="259" w:lineRule="auto"/>
      <w:ind w:left="0" w:right="-774" w:firstLine="0"/>
    </w:pPr>
    <w:r>
      <w:rPr>
        <w:noProof/>
        <w:lang w:val="sv-SE" w:eastAsia="sv-SE"/>
      </w:rPr>
      <w:drawing>
        <wp:anchor distT="0" distB="0" distL="114300" distR="114300" simplePos="0" relativeHeight="251659264" behindDoc="0" locked="0" layoutInCell="1" allowOverlap="0" wp14:anchorId="374209AC" wp14:editId="7B79DD9A">
          <wp:simplePos x="0" y="0"/>
          <wp:positionH relativeFrom="page">
            <wp:posOffset>6827520</wp:posOffset>
          </wp:positionH>
          <wp:positionV relativeFrom="page">
            <wp:posOffset>0</wp:posOffset>
          </wp:positionV>
          <wp:extent cx="720090" cy="720090"/>
          <wp:effectExtent l="0" t="0" r="0" b="0"/>
          <wp:wrapSquare wrapText="bothSides"/>
          <wp:docPr id="31" name="Picture 155"/>
          <wp:cNvGraphicFramePr/>
          <a:graphic xmlns:a="http://schemas.openxmlformats.org/drawingml/2006/main">
            <a:graphicData uri="http://schemas.openxmlformats.org/drawingml/2006/picture">
              <pic:pic xmlns:pic="http://schemas.openxmlformats.org/drawingml/2006/picture">
                <pic:nvPicPr>
                  <pic:cNvPr id="155" name="Picture 155"/>
                  <pic:cNvPicPr/>
                </pic:nvPicPr>
                <pic:blipFill>
                  <a:blip r:embed="rId1"/>
                  <a:stretch>
                    <a:fillRect/>
                  </a:stretch>
                </pic:blipFill>
                <pic:spPr>
                  <a:xfrm>
                    <a:off x="0" y="0"/>
                    <a:ext cx="720090" cy="720090"/>
                  </a:xfrm>
                  <a:prstGeom prst="rect">
                    <a:avLst/>
                  </a:prstGeom>
                </pic:spPr>
              </pic:pic>
            </a:graphicData>
          </a:graphic>
        </wp:anchor>
      </w:drawing>
    </w:r>
    <w:r>
      <w:rPr>
        <w:sz w:val="20"/>
      </w:rPr>
      <w:t xml:space="preserve"> </w:t>
    </w: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E75CE" w14:textId="3CC668F7" w:rsidR="009A779E" w:rsidRPr="00E258A0" w:rsidRDefault="00C03868" w:rsidP="00E258A0">
    <w:pPr>
      <w:spacing w:after="160" w:line="259" w:lineRule="auto"/>
      <w:ind w:left="0" w:firstLine="0"/>
      <w:jc w:val="right"/>
      <w:rPr>
        <w:lang w:val="en-US"/>
      </w:rPr>
    </w:pPr>
    <w:r>
      <w:rPr>
        <w:lang w:val="en-US"/>
      </w:rPr>
      <w:t>ARM14-7.2.2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AEDCD" w14:textId="77777777" w:rsidR="009A779E" w:rsidRDefault="009A779E">
    <w:pPr>
      <w:spacing w:after="0" w:line="259" w:lineRule="auto"/>
      <w:ind w:left="0" w:right="-773" w:firstLine="0"/>
    </w:pPr>
    <w:r>
      <w:rPr>
        <w:noProof/>
        <w:lang w:val="sv-SE" w:eastAsia="sv-SE"/>
      </w:rPr>
      <w:drawing>
        <wp:anchor distT="0" distB="0" distL="114300" distR="114300" simplePos="0" relativeHeight="251660288" behindDoc="0" locked="0" layoutInCell="1" allowOverlap="0" wp14:anchorId="0D376026" wp14:editId="20704761">
          <wp:simplePos x="0" y="0"/>
          <wp:positionH relativeFrom="page">
            <wp:posOffset>6827520</wp:posOffset>
          </wp:positionH>
          <wp:positionV relativeFrom="page">
            <wp:posOffset>255</wp:posOffset>
          </wp:positionV>
          <wp:extent cx="716280" cy="688848"/>
          <wp:effectExtent l="0" t="0" r="0" b="0"/>
          <wp:wrapSquare wrapText="bothSides"/>
          <wp:docPr id="22044" name="Picture 22044"/>
          <wp:cNvGraphicFramePr/>
          <a:graphic xmlns:a="http://schemas.openxmlformats.org/drawingml/2006/main">
            <a:graphicData uri="http://schemas.openxmlformats.org/drawingml/2006/picture">
              <pic:pic xmlns:pic="http://schemas.openxmlformats.org/drawingml/2006/picture">
                <pic:nvPicPr>
                  <pic:cNvPr id="22044" name="Picture 22044"/>
                  <pic:cNvPicPr/>
                </pic:nvPicPr>
                <pic:blipFill>
                  <a:blip r:embed="rId1"/>
                  <a:stretch>
                    <a:fillRect/>
                  </a:stretch>
                </pic:blipFill>
                <pic:spPr>
                  <a:xfrm>
                    <a:off x="0" y="0"/>
                    <a:ext cx="716280" cy="688848"/>
                  </a:xfrm>
                  <a:prstGeom prst="rect">
                    <a:avLst/>
                  </a:prstGeom>
                </pic:spPr>
              </pic:pic>
            </a:graphicData>
          </a:graphic>
        </wp:anchor>
      </w:drawing>
    </w:r>
    <w:r>
      <w:rPr>
        <w:sz w:val="20"/>
      </w:rPr>
      <w:t xml:space="preserve"> </w:t>
    </w:r>
    <w:r>
      <w:rPr>
        <w:sz w:val="20"/>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E302D" w14:textId="77777777" w:rsidR="009A779E" w:rsidRDefault="009A779E">
    <w:pPr>
      <w:spacing w:after="0" w:line="259" w:lineRule="auto"/>
      <w:ind w:left="0" w:right="-773" w:firstLine="0"/>
    </w:pPr>
    <w:r>
      <w:rPr>
        <w:noProof/>
        <w:lang w:val="sv-SE" w:eastAsia="sv-SE"/>
      </w:rPr>
      <w:drawing>
        <wp:anchor distT="0" distB="0" distL="114300" distR="114300" simplePos="0" relativeHeight="251661312" behindDoc="0" locked="0" layoutInCell="1" allowOverlap="0" wp14:anchorId="0E6F2936" wp14:editId="598CAF58">
          <wp:simplePos x="0" y="0"/>
          <wp:positionH relativeFrom="page">
            <wp:posOffset>6827520</wp:posOffset>
          </wp:positionH>
          <wp:positionV relativeFrom="page">
            <wp:posOffset>255</wp:posOffset>
          </wp:positionV>
          <wp:extent cx="716280" cy="688848"/>
          <wp:effectExtent l="0" t="0" r="0" b="0"/>
          <wp:wrapSquare wrapText="bothSides"/>
          <wp:docPr id="1" name="Picture 22044"/>
          <wp:cNvGraphicFramePr/>
          <a:graphic xmlns:a="http://schemas.openxmlformats.org/drawingml/2006/main">
            <a:graphicData uri="http://schemas.openxmlformats.org/drawingml/2006/picture">
              <pic:pic xmlns:pic="http://schemas.openxmlformats.org/drawingml/2006/picture">
                <pic:nvPicPr>
                  <pic:cNvPr id="22044" name="Picture 22044"/>
                  <pic:cNvPicPr/>
                </pic:nvPicPr>
                <pic:blipFill>
                  <a:blip r:embed="rId1"/>
                  <a:stretch>
                    <a:fillRect/>
                  </a:stretch>
                </pic:blipFill>
                <pic:spPr>
                  <a:xfrm>
                    <a:off x="0" y="0"/>
                    <a:ext cx="716280" cy="688848"/>
                  </a:xfrm>
                  <a:prstGeom prst="rect">
                    <a:avLst/>
                  </a:prstGeom>
                </pic:spPr>
              </pic:pic>
            </a:graphicData>
          </a:graphic>
        </wp:anchor>
      </w:drawing>
    </w:r>
    <w:r>
      <w:rPr>
        <w:sz w:val="20"/>
      </w:rPr>
      <w:t xml:space="preserve"> </w:t>
    </w:r>
    <w:r>
      <w:rPr>
        <w:sz w:val="20"/>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F90D0" w14:textId="77777777" w:rsidR="009A779E" w:rsidRDefault="009A779E">
    <w:pPr>
      <w:spacing w:after="0" w:line="259" w:lineRule="auto"/>
      <w:ind w:left="0" w:right="-773" w:firstLine="0"/>
    </w:pPr>
    <w:r>
      <w:rPr>
        <w:noProof/>
        <w:lang w:val="sv-SE" w:eastAsia="sv-SE"/>
      </w:rPr>
      <w:drawing>
        <wp:anchor distT="0" distB="0" distL="114300" distR="114300" simplePos="0" relativeHeight="251662336" behindDoc="0" locked="0" layoutInCell="1" allowOverlap="0" wp14:anchorId="0A3DFE2A" wp14:editId="074C390C">
          <wp:simplePos x="0" y="0"/>
          <wp:positionH relativeFrom="page">
            <wp:posOffset>6827520</wp:posOffset>
          </wp:positionH>
          <wp:positionV relativeFrom="page">
            <wp:posOffset>255</wp:posOffset>
          </wp:positionV>
          <wp:extent cx="716280" cy="688848"/>
          <wp:effectExtent l="0" t="0" r="0" b="0"/>
          <wp:wrapSquare wrapText="bothSides"/>
          <wp:docPr id="2" name="Picture 22044"/>
          <wp:cNvGraphicFramePr/>
          <a:graphic xmlns:a="http://schemas.openxmlformats.org/drawingml/2006/main">
            <a:graphicData uri="http://schemas.openxmlformats.org/drawingml/2006/picture">
              <pic:pic xmlns:pic="http://schemas.openxmlformats.org/drawingml/2006/picture">
                <pic:nvPicPr>
                  <pic:cNvPr id="22044" name="Picture 22044"/>
                  <pic:cNvPicPr/>
                </pic:nvPicPr>
                <pic:blipFill>
                  <a:blip r:embed="rId1"/>
                  <a:stretch>
                    <a:fillRect/>
                  </a:stretch>
                </pic:blipFill>
                <pic:spPr>
                  <a:xfrm>
                    <a:off x="0" y="0"/>
                    <a:ext cx="716280" cy="688848"/>
                  </a:xfrm>
                  <a:prstGeom prst="rect">
                    <a:avLst/>
                  </a:prstGeom>
                </pic:spPr>
              </pic:pic>
            </a:graphicData>
          </a:graphic>
        </wp:anchor>
      </w:drawing>
    </w:r>
    <w:r>
      <w:rPr>
        <w:sz w:val="20"/>
      </w:rPr>
      <w:t xml:space="preserve"> </w:t>
    </w:r>
    <w:r>
      <w:rPr>
        <w:sz w:val="20"/>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564F9" w14:textId="77777777" w:rsidR="009A779E" w:rsidRPr="00841D6E" w:rsidRDefault="009A779E">
    <w:pPr>
      <w:pStyle w:val="Header"/>
      <w:ind w:left="0" w:firstLine="0"/>
      <w:pPrChange w:id="3412" w:author="Westerlund, Johan" w:date="2020-10-15T12:11:00Z">
        <w:pPr>
          <w:spacing w:after="160" w:line="259" w:lineRule="auto"/>
          <w:ind w:left="0" w:firstLine="0"/>
        </w:pPr>
      </w:pPrChang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B9CDA" w14:textId="77777777" w:rsidR="009A779E" w:rsidRDefault="009A779E">
    <w:pPr>
      <w:spacing w:after="160" w:line="259" w:lineRule="auto"/>
      <w:ind w:left="0" w:firstLine="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FD5D5" w14:textId="77777777" w:rsidR="009A779E" w:rsidRDefault="009A779E">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805BB"/>
    <w:multiLevelType w:val="hybridMultilevel"/>
    <w:tmpl w:val="FE6AD420"/>
    <w:lvl w:ilvl="0" w:tplc="807A329C">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BA62A78">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A90E1E80">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7E40CB7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B3F6559A">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8B5E3F48">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0646F23A">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36EA0B3E">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C91A8A2A">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 w15:restartNumberingAfterBreak="0">
    <w:nsid w:val="15BA43B9"/>
    <w:multiLevelType w:val="hybridMultilevel"/>
    <w:tmpl w:val="84B6D08C"/>
    <w:lvl w:ilvl="0" w:tplc="0E7C221A">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86D28684">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14BCDB6C">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62549172">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31004AE4">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9D343CB6">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6C5A1FC6">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4450056E">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A36A930E">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 w15:restartNumberingAfterBreak="0">
    <w:nsid w:val="22525960"/>
    <w:multiLevelType w:val="hybridMultilevel"/>
    <w:tmpl w:val="E2600E46"/>
    <w:lvl w:ilvl="0" w:tplc="180A802E">
      <w:start w:val="1"/>
      <w:numFmt w:val="bullet"/>
      <w:lvlText w:val="•"/>
      <w:lvlJc w:val="left"/>
      <w:pPr>
        <w:ind w:left="851"/>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F4A29EF0">
      <w:start w:val="1"/>
      <w:numFmt w:val="bullet"/>
      <w:lvlText w:val="o"/>
      <w:lvlJc w:val="left"/>
      <w:pPr>
        <w:ind w:left="137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F3FCD354">
      <w:start w:val="1"/>
      <w:numFmt w:val="bullet"/>
      <w:lvlText w:val="▪"/>
      <w:lvlJc w:val="left"/>
      <w:pPr>
        <w:ind w:left="209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F3A833EA">
      <w:start w:val="1"/>
      <w:numFmt w:val="bullet"/>
      <w:lvlText w:val="•"/>
      <w:lvlJc w:val="left"/>
      <w:pPr>
        <w:ind w:left="2817"/>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01FA505C">
      <w:start w:val="1"/>
      <w:numFmt w:val="bullet"/>
      <w:lvlText w:val="o"/>
      <w:lvlJc w:val="left"/>
      <w:pPr>
        <w:ind w:left="353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6764D22A">
      <w:start w:val="1"/>
      <w:numFmt w:val="bullet"/>
      <w:lvlText w:val="▪"/>
      <w:lvlJc w:val="left"/>
      <w:pPr>
        <w:ind w:left="425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14681E5C">
      <w:start w:val="1"/>
      <w:numFmt w:val="bullet"/>
      <w:lvlText w:val="•"/>
      <w:lvlJc w:val="left"/>
      <w:pPr>
        <w:ind w:left="4977"/>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226840A6">
      <w:start w:val="1"/>
      <w:numFmt w:val="bullet"/>
      <w:lvlText w:val="o"/>
      <w:lvlJc w:val="left"/>
      <w:pPr>
        <w:ind w:left="569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96049DDE">
      <w:start w:val="1"/>
      <w:numFmt w:val="bullet"/>
      <w:lvlText w:val="▪"/>
      <w:lvlJc w:val="left"/>
      <w:pPr>
        <w:ind w:left="641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3" w15:restartNumberingAfterBreak="0">
    <w:nsid w:val="2943270E"/>
    <w:multiLevelType w:val="hybridMultilevel"/>
    <w:tmpl w:val="F3ACB182"/>
    <w:lvl w:ilvl="0" w:tplc="6E7E3140">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038AE54">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81D652CC">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DCB83BC0">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B88ED762">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49440736">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0E94BBD0">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9CD048FE">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9E769D42">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4" w15:restartNumberingAfterBreak="0">
    <w:nsid w:val="29EA3B8A"/>
    <w:multiLevelType w:val="hybridMultilevel"/>
    <w:tmpl w:val="9F9A87E0"/>
    <w:lvl w:ilvl="0" w:tplc="3A94CFD2">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472A9642">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D44049C2">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ED486E66">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9A4002FE">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2BC0EED2">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841E12FE">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17044CB6">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6674D08A">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5" w15:restartNumberingAfterBreak="0">
    <w:nsid w:val="2D607602"/>
    <w:multiLevelType w:val="hybridMultilevel"/>
    <w:tmpl w:val="ED683E66"/>
    <w:lvl w:ilvl="0" w:tplc="35BE41E4">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159A3308">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14A8C168">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529447C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8304A1E8">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B224942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888025F6">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A3104ED2">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30B86F06">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6" w15:restartNumberingAfterBreak="0">
    <w:nsid w:val="31205749"/>
    <w:multiLevelType w:val="hybridMultilevel"/>
    <w:tmpl w:val="BE065DC0"/>
    <w:lvl w:ilvl="0" w:tplc="E122711E">
      <w:start w:val="1"/>
      <w:numFmt w:val="decimal"/>
      <w:lvlText w:val="[%1]"/>
      <w:lvlJc w:val="left"/>
      <w:pPr>
        <w:ind w:left="5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CA0D3B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9D2742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2FCA0C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8763FC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0F4F04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64757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94EAEA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EBC682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39B72E4"/>
    <w:multiLevelType w:val="hybridMultilevel"/>
    <w:tmpl w:val="CE1A3568"/>
    <w:lvl w:ilvl="0" w:tplc="2522EB54">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8C60E7C6">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3C887CC6">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4F10A052">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F008F434">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FF3C26A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987897E6">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EEF03518">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51325C12">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8" w15:restartNumberingAfterBreak="0">
    <w:nsid w:val="3AC02457"/>
    <w:multiLevelType w:val="hybridMultilevel"/>
    <w:tmpl w:val="C1E2729E"/>
    <w:lvl w:ilvl="0" w:tplc="A9ACE096">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80D60F6C">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F558E4F8">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839800AE">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66DA5A2E">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0DA6FED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B7EE9FD0">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6602D1DC">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91EE00DC">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9" w15:restartNumberingAfterBreak="0">
    <w:nsid w:val="410F0C4A"/>
    <w:multiLevelType w:val="hybridMultilevel"/>
    <w:tmpl w:val="61FC7CB8"/>
    <w:lvl w:ilvl="0" w:tplc="2004B088">
      <w:start w:val="6"/>
      <w:numFmt w:val="decimal"/>
      <w:lvlText w:val="%1."/>
      <w:lvlJc w:val="left"/>
      <w:pPr>
        <w:ind w:left="709"/>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1" w:tplc="FF56511A">
      <w:start w:val="1"/>
      <w:numFmt w:val="lowerLetter"/>
      <w:lvlText w:val="%2"/>
      <w:lvlJc w:val="left"/>
      <w:pPr>
        <w:ind w:left="112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2" w:tplc="E49E3CF8">
      <w:start w:val="1"/>
      <w:numFmt w:val="lowerRoman"/>
      <w:lvlText w:val="%3"/>
      <w:lvlJc w:val="left"/>
      <w:pPr>
        <w:ind w:left="184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3" w:tplc="662891B0">
      <w:start w:val="1"/>
      <w:numFmt w:val="decimal"/>
      <w:lvlText w:val="%4"/>
      <w:lvlJc w:val="left"/>
      <w:pPr>
        <w:ind w:left="256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4" w:tplc="9D30D91E">
      <w:start w:val="1"/>
      <w:numFmt w:val="lowerLetter"/>
      <w:lvlText w:val="%5"/>
      <w:lvlJc w:val="left"/>
      <w:pPr>
        <w:ind w:left="328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5" w:tplc="E9EA44DC">
      <w:start w:val="1"/>
      <w:numFmt w:val="lowerRoman"/>
      <w:lvlText w:val="%6"/>
      <w:lvlJc w:val="left"/>
      <w:pPr>
        <w:ind w:left="400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6" w:tplc="0DEA3EF0">
      <w:start w:val="1"/>
      <w:numFmt w:val="decimal"/>
      <w:lvlText w:val="%7"/>
      <w:lvlJc w:val="left"/>
      <w:pPr>
        <w:ind w:left="472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7" w:tplc="DE121A58">
      <w:start w:val="1"/>
      <w:numFmt w:val="lowerLetter"/>
      <w:lvlText w:val="%8"/>
      <w:lvlJc w:val="left"/>
      <w:pPr>
        <w:ind w:left="544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8" w:tplc="0B74C404">
      <w:start w:val="1"/>
      <w:numFmt w:val="lowerRoman"/>
      <w:lvlText w:val="%9"/>
      <w:lvlJc w:val="left"/>
      <w:pPr>
        <w:ind w:left="616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abstractNum>
  <w:abstractNum w:abstractNumId="10" w15:restartNumberingAfterBreak="0">
    <w:nsid w:val="474A269E"/>
    <w:multiLevelType w:val="hybridMultilevel"/>
    <w:tmpl w:val="6D4ED15C"/>
    <w:lvl w:ilvl="0" w:tplc="4F746620">
      <w:start w:val="6"/>
      <w:numFmt w:val="decimal"/>
      <w:lvlText w:val="%1."/>
      <w:lvlJc w:val="left"/>
      <w:pPr>
        <w:ind w:left="425"/>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1" w:tplc="6472F09C">
      <w:start w:val="1"/>
      <w:numFmt w:val="lowerLetter"/>
      <w:lvlText w:val="%2"/>
      <w:lvlJc w:val="left"/>
      <w:pPr>
        <w:ind w:left="108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2" w:tplc="24648D6C">
      <w:start w:val="1"/>
      <w:numFmt w:val="lowerRoman"/>
      <w:lvlText w:val="%3"/>
      <w:lvlJc w:val="left"/>
      <w:pPr>
        <w:ind w:left="180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3" w:tplc="01380C14">
      <w:start w:val="1"/>
      <w:numFmt w:val="decimal"/>
      <w:lvlText w:val="%4"/>
      <w:lvlJc w:val="left"/>
      <w:pPr>
        <w:ind w:left="252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4" w:tplc="D2A489E2">
      <w:start w:val="1"/>
      <w:numFmt w:val="lowerLetter"/>
      <w:lvlText w:val="%5"/>
      <w:lvlJc w:val="left"/>
      <w:pPr>
        <w:ind w:left="324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5" w:tplc="0D96A3C2">
      <w:start w:val="1"/>
      <w:numFmt w:val="lowerRoman"/>
      <w:lvlText w:val="%6"/>
      <w:lvlJc w:val="left"/>
      <w:pPr>
        <w:ind w:left="396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6" w:tplc="C324E9AE">
      <w:start w:val="1"/>
      <w:numFmt w:val="decimal"/>
      <w:lvlText w:val="%7"/>
      <w:lvlJc w:val="left"/>
      <w:pPr>
        <w:ind w:left="468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7" w:tplc="6C4898AC">
      <w:start w:val="1"/>
      <w:numFmt w:val="lowerLetter"/>
      <w:lvlText w:val="%8"/>
      <w:lvlJc w:val="left"/>
      <w:pPr>
        <w:ind w:left="540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8" w:tplc="A49EDAC4">
      <w:start w:val="1"/>
      <w:numFmt w:val="lowerRoman"/>
      <w:lvlText w:val="%9"/>
      <w:lvlJc w:val="left"/>
      <w:pPr>
        <w:ind w:left="612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abstractNum>
  <w:abstractNum w:abstractNumId="11" w15:restartNumberingAfterBreak="0">
    <w:nsid w:val="47E43BB2"/>
    <w:multiLevelType w:val="multilevel"/>
    <w:tmpl w:val="B1963C7E"/>
    <w:lvl w:ilvl="0">
      <w:start w:val="1"/>
      <w:numFmt w:val="decimal"/>
      <w:pStyle w:val="Heading1"/>
      <w:lvlText w:val="%1."/>
      <w:lvlJc w:val="left"/>
      <w:pPr>
        <w:ind w:left="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1">
      <w:start w:val="1"/>
      <w:numFmt w:val="decimal"/>
      <w:pStyle w:val="Heading2"/>
      <w:lvlText w:val="%1.%2."/>
      <w:lvlJc w:val="left"/>
      <w:pPr>
        <w:ind w:left="0"/>
      </w:pPr>
      <w:rPr>
        <w:rFonts w:ascii="Calibri" w:eastAsia="Calibri" w:hAnsi="Calibri" w:cs="Calibri"/>
        <w:b/>
        <w:bCs/>
        <w:i w:val="0"/>
        <w:strike w:val="0"/>
        <w:dstrike w:val="0"/>
        <w:color w:val="3F7DC9"/>
        <w:sz w:val="24"/>
        <w:szCs w:val="24"/>
        <w:u w:val="none" w:color="000000"/>
        <w:bdr w:val="none" w:sz="0" w:space="0" w:color="auto"/>
        <w:shd w:val="clear" w:color="auto" w:fill="auto"/>
        <w:vertAlign w:val="baseline"/>
      </w:rPr>
    </w:lvl>
    <w:lvl w:ilvl="2">
      <w:start w:val="1"/>
      <w:numFmt w:val="decimal"/>
      <w:pStyle w:val="Heading3"/>
      <w:lvlText w:val="%1.%2.%3."/>
      <w:lvlJc w:val="left"/>
      <w:pPr>
        <w:ind w:left="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abstractNum>
  <w:abstractNum w:abstractNumId="12" w15:restartNumberingAfterBreak="0">
    <w:nsid w:val="4D58612F"/>
    <w:multiLevelType w:val="hybridMultilevel"/>
    <w:tmpl w:val="21901640"/>
    <w:lvl w:ilvl="0" w:tplc="074677C4">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221A92C8">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6B54E90A">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CCEAB14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D7EE7CC2">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C1186970">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473C44D8">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7E2A7CC2">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BAE44046">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3" w15:restartNumberingAfterBreak="0">
    <w:nsid w:val="4E9C0613"/>
    <w:multiLevelType w:val="hybridMultilevel"/>
    <w:tmpl w:val="76283E38"/>
    <w:lvl w:ilvl="0" w:tplc="6F7EC1B2">
      <w:start w:val="1"/>
      <w:numFmt w:val="bullet"/>
      <w:lvlText w:val="•"/>
      <w:lvlJc w:val="left"/>
      <w:pPr>
        <w:ind w:left="426"/>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3C4EE388">
      <w:start w:val="1"/>
      <w:numFmt w:val="bullet"/>
      <w:lvlText w:val="o"/>
      <w:lvlJc w:val="left"/>
      <w:pPr>
        <w:ind w:left="126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6FFCB750">
      <w:start w:val="1"/>
      <w:numFmt w:val="bullet"/>
      <w:lvlText w:val="▪"/>
      <w:lvlJc w:val="left"/>
      <w:pPr>
        <w:ind w:left="198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0BC4A6F4">
      <w:start w:val="1"/>
      <w:numFmt w:val="bullet"/>
      <w:lvlText w:val="•"/>
      <w:lvlJc w:val="left"/>
      <w:pPr>
        <w:ind w:left="2702"/>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818E917A">
      <w:start w:val="1"/>
      <w:numFmt w:val="bullet"/>
      <w:lvlText w:val="o"/>
      <w:lvlJc w:val="left"/>
      <w:pPr>
        <w:ind w:left="342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6C0ED82E">
      <w:start w:val="1"/>
      <w:numFmt w:val="bullet"/>
      <w:lvlText w:val="▪"/>
      <w:lvlJc w:val="left"/>
      <w:pPr>
        <w:ind w:left="414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0D4C6008">
      <w:start w:val="1"/>
      <w:numFmt w:val="bullet"/>
      <w:lvlText w:val="•"/>
      <w:lvlJc w:val="left"/>
      <w:pPr>
        <w:ind w:left="4862"/>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852A1A48">
      <w:start w:val="1"/>
      <w:numFmt w:val="bullet"/>
      <w:lvlText w:val="o"/>
      <w:lvlJc w:val="left"/>
      <w:pPr>
        <w:ind w:left="558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BB96220A">
      <w:start w:val="1"/>
      <w:numFmt w:val="bullet"/>
      <w:lvlText w:val="▪"/>
      <w:lvlJc w:val="left"/>
      <w:pPr>
        <w:ind w:left="630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4" w15:restartNumberingAfterBreak="0">
    <w:nsid w:val="53D55148"/>
    <w:multiLevelType w:val="hybridMultilevel"/>
    <w:tmpl w:val="DF7A0F48"/>
    <w:lvl w:ilvl="0" w:tplc="8820B806">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7812E80E">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F4E2486E">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274E269C">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9C12E4EC">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D7FC923C">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94389B8E">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039CC240">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9FF62F84">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5" w15:restartNumberingAfterBreak="0">
    <w:nsid w:val="542562B9"/>
    <w:multiLevelType w:val="hybridMultilevel"/>
    <w:tmpl w:val="1B7479FE"/>
    <w:lvl w:ilvl="0" w:tplc="84147CE0">
      <w:start w:val="1"/>
      <w:numFmt w:val="decimal"/>
      <w:lvlText w:val="%1."/>
      <w:lvlJc w:val="left"/>
      <w:pPr>
        <w:ind w:left="1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0CC65D7A">
      <w:start w:val="1"/>
      <w:numFmt w:val="lowerLetter"/>
      <w:lvlText w:val="%2"/>
      <w:lvlJc w:val="left"/>
      <w:pPr>
        <w:ind w:left="16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AD82E53E">
      <w:start w:val="1"/>
      <w:numFmt w:val="lowerRoman"/>
      <w:lvlText w:val="%3"/>
      <w:lvlJc w:val="left"/>
      <w:pPr>
        <w:ind w:left="23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2D466694">
      <w:start w:val="1"/>
      <w:numFmt w:val="decimal"/>
      <w:lvlText w:val="%4"/>
      <w:lvlJc w:val="left"/>
      <w:pPr>
        <w:ind w:left="30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A286808C">
      <w:start w:val="1"/>
      <w:numFmt w:val="lowerLetter"/>
      <w:lvlText w:val="%5"/>
      <w:lvlJc w:val="left"/>
      <w:pPr>
        <w:ind w:left="380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0B144AF8">
      <w:start w:val="1"/>
      <w:numFmt w:val="lowerRoman"/>
      <w:lvlText w:val="%6"/>
      <w:lvlJc w:val="left"/>
      <w:pPr>
        <w:ind w:left="452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7204981C">
      <w:start w:val="1"/>
      <w:numFmt w:val="decimal"/>
      <w:lvlText w:val="%7"/>
      <w:lvlJc w:val="left"/>
      <w:pPr>
        <w:ind w:left="52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03809B00">
      <w:start w:val="1"/>
      <w:numFmt w:val="lowerLetter"/>
      <w:lvlText w:val="%8"/>
      <w:lvlJc w:val="left"/>
      <w:pPr>
        <w:ind w:left="59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F1A4E820">
      <w:start w:val="1"/>
      <w:numFmt w:val="lowerRoman"/>
      <w:lvlText w:val="%9"/>
      <w:lvlJc w:val="left"/>
      <w:pPr>
        <w:ind w:left="66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6D61FE8"/>
    <w:multiLevelType w:val="hybridMultilevel"/>
    <w:tmpl w:val="700AA17A"/>
    <w:lvl w:ilvl="0" w:tplc="2EA867B2">
      <w:start w:val="1"/>
      <w:numFmt w:val="decimal"/>
      <w:lvlText w:val="%1."/>
      <w:lvlJc w:val="left"/>
      <w:pPr>
        <w:ind w:left="1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7F1CCFD8">
      <w:start w:val="1"/>
      <w:numFmt w:val="lowerLetter"/>
      <w:lvlText w:val="%2"/>
      <w:lvlJc w:val="left"/>
      <w:pPr>
        <w:ind w:left="16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2BFA9BF4">
      <w:start w:val="1"/>
      <w:numFmt w:val="lowerRoman"/>
      <w:lvlText w:val="%3"/>
      <w:lvlJc w:val="left"/>
      <w:pPr>
        <w:ind w:left="23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4B1CE5E4">
      <w:start w:val="1"/>
      <w:numFmt w:val="decimal"/>
      <w:lvlText w:val="%4"/>
      <w:lvlJc w:val="left"/>
      <w:pPr>
        <w:ind w:left="30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E2E03CBA">
      <w:start w:val="1"/>
      <w:numFmt w:val="lowerLetter"/>
      <w:lvlText w:val="%5"/>
      <w:lvlJc w:val="left"/>
      <w:pPr>
        <w:ind w:left="380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002E31F2">
      <w:start w:val="1"/>
      <w:numFmt w:val="lowerRoman"/>
      <w:lvlText w:val="%6"/>
      <w:lvlJc w:val="left"/>
      <w:pPr>
        <w:ind w:left="452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7390E300">
      <w:start w:val="1"/>
      <w:numFmt w:val="decimal"/>
      <w:lvlText w:val="%7"/>
      <w:lvlJc w:val="left"/>
      <w:pPr>
        <w:ind w:left="52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1CC4DE1A">
      <w:start w:val="1"/>
      <w:numFmt w:val="lowerLetter"/>
      <w:lvlText w:val="%8"/>
      <w:lvlJc w:val="left"/>
      <w:pPr>
        <w:ind w:left="59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31C19C2">
      <w:start w:val="1"/>
      <w:numFmt w:val="lowerRoman"/>
      <w:lvlText w:val="%9"/>
      <w:lvlJc w:val="left"/>
      <w:pPr>
        <w:ind w:left="66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6DB6A90"/>
    <w:multiLevelType w:val="hybridMultilevel"/>
    <w:tmpl w:val="CF1C1284"/>
    <w:lvl w:ilvl="0" w:tplc="BD8C59EA">
      <w:start w:val="1"/>
      <w:numFmt w:val="bullet"/>
      <w:lvlText w:val="•"/>
      <w:lvlJc w:val="left"/>
      <w:pPr>
        <w:ind w:left="851"/>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F012785C">
      <w:start w:val="1"/>
      <w:numFmt w:val="bullet"/>
      <w:lvlText w:val="o"/>
      <w:lvlJc w:val="left"/>
      <w:pPr>
        <w:ind w:left="138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F2A663AA">
      <w:start w:val="1"/>
      <w:numFmt w:val="bullet"/>
      <w:lvlText w:val="▪"/>
      <w:lvlJc w:val="left"/>
      <w:pPr>
        <w:ind w:left="210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E9A4DF1C">
      <w:start w:val="1"/>
      <w:numFmt w:val="bullet"/>
      <w:lvlText w:val="•"/>
      <w:lvlJc w:val="left"/>
      <w:pPr>
        <w:ind w:left="2823"/>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CD222676">
      <w:start w:val="1"/>
      <w:numFmt w:val="bullet"/>
      <w:lvlText w:val="o"/>
      <w:lvlJc w:val="left"/>
      <w:pPr>
        <w:ind w:left="354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BF20D896">
      <w:start w:val="1"/>
      <w:numFmt w:val="bullet"/>
      <w:lvlText w:val="▪"/>
      <w:lvlJc w:val="left"/>
      <w:pPr>
        <w:ind w:left="426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73FC195C">
      <w:start w:val="1"/>
      <w:numFmt w:val="bullet"/>
      <w:lvlText w:val="•"/>
      <w:lvlJc w:val="left"/>
      <w:pPr>
        <w:ind w:left="4983"/>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1F123AE4">
      <w:start w:val="1"/>
      <w:numFmt w:val="bullet"/>
      <w:lvlText w:val="o"/>
      <w:lvlJc w:val="left"/>
      <w:pPr>
        <w:ind w:left="570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8A069A5E">
      <w:start w:val="1"/>
      <w:numFmt w:val="bullet"/>
      <w:lvlText w:val="▪"/>
      <w:lvlJc w:val="left"/>
      <w:pPr>
        <w:ind w:left="642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8" w15:restartNumberingAfterBreak="0">
    <w:nsid w:val="5D606CD1"/>
    <w:multiLevelType w:val="hybridMultilevel"/>
    <w:tmpl w:val="ADF41D74"/>
    <w:lvl w:ilvl="0" w:tplc="3B408BEA">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F4DEA6E4">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EF9E26C6">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F0EC36E8">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B79E9FC2">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8782193C">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86F85F24">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7EC6D07C">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E124B998">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9" w15:restartNumberingAfterBreak="0">
    <w:nsid w:val="63657126"/>
    <w:multiLevelType w:val="hybridMultilevel"/>
    <w:tmpl w:val="184A2FD8"/>
    <w:lvl w:ilvl="0" w:tplc="E5C0722E">
      <w:start w:val="1"/>
      <w:numFmt w:val="bullet"/>
      <w:lvlText w:val="•"/>
      <w:lvlJc w:val="left"/>
      <w:pPr>
        <w:ind w:left="426"/>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01A2CF6">
      <w:start w:val="1"/>
      <w:numFmt w:val="bullet"/>
      <w:lvlText w:val="o"/>
      <w:lvlJc w:val="left"/>
      <w:pPr>
        <w:ind w:left="126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5ED80E2E">
      <w:start w:val="1"/>
      <w:numFmt w:val="bullet"/>
      <w:lvlText w:val="▪"/>
      <w:lvlJc w:val="left"/>
      <w:pPr>
        <w:ind w:left="198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39FCF5F4">
      <w:start w:val="1"/>
      <w:numFmt w:val="bullet"/>
      <w:lvlText w:val="•"/>
      <w:lvlJc w:val="left"/>
      <w:pPr>
        <w:ind w:left="2704"/>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5C9667CA">
      <w:start w:val="1"/>
      <w:numFmt w:val="bullet"/>
      <w:lvlText w:val="o"/>
      <w:lvlJc w:val="left"/>
      <w:pPr>
        <w:ind w:left="342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470C2C42">
      <w:start w:val="1"/>
      <w:numFmt w:val="bullet"/>
      <w:lvlText w:val="▪"/>
      <w:lvlJc w:val="left"/>
      <w:pPr>
        <w:ind w:left="414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2D56C7AE">
      <w:start w:val="1"/>
      <w:numFmt w:val="bullet"/>
      <w:lvlText w:val="•"/>
      <w:lvlJc w:val="left"/>
      <w:pPr>
        <w:ind w:left="4864"/>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F682776E">
      <w:start w:val="1"/>
      <w:numFmt w:val="bullet"/>
      <w:lvlText w:val="o"/>
      <w:lvlJc w:val="left"/>
      <w:pPr>
        <w:ind w:left="558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2F1A7A7C">
      <w:start w:val="1"/>
      <w:numFmt w:val="bullet"/>
      <w:lvlText w:val="▪"/>
      <w:lvlJc w:val="left"/>
      <w:pPr>
        <w:ind w:left="630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0" w15:restartNumberingAfterBreak="0">
    <w:nsid w:val="68514106"/>
    <w:multiLevelType w:val="hybridMultilevel"/>
    <w:tmpl w:val="AC5E3B86"/>
    <w:lvl w:ilvl="0" w:tplc="E8C80630">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AC70AE96">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5DE826B6">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654A59FE">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EF509A0C">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465A3FE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52C26D6A">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D556F038">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15FA8542">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1" w15:restartNumberingAfterBreak="0">
    <w:nsid w:val="6952485A"/>
    <w:multiLevelType w:val="hybridMultilevel"/>
    <w:tmpl w:val="BFC809B4"/>
    <w:lvl w:ilvl="0" w:tplc="B3B6E1EC">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CBD42036">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1B8E8822">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021ADA5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5D04B8E0">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E7949F48">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FA568144">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7B4A403A">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520C28D8">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2" w15:restartNumberingAfterBreak="0">
    <w:nsid w:val="71C01AB4"/>
    <w:multiLevelType w:val="hybridMultilevel"/>
    <w:tmpl w:val="55B8EFA2"/>
    <w:lvl w:ilvl="0" w:tplc="B6D0BCB4">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E1EB680">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DFC65132">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7E0C14D4">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89E0D57E">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F910A6A6">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E02A5698">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606EE7D0">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CF8A7898">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3" w15:restartNumberingAfterBreak="0">
    <w:nsid w:val="734730D3"/>
    <w:multiLevelType w:val="hybridMultilevel"/>
    <w:tmpl w:val="8E5A7B7A"/>
    <w:lvl w:ilvl="0" w:tplc="6DB675E0">
      <w:start w:val="1"/>
      <w:numFmt w:val="decimal"/>
      <w:lvlText w:val="%1."/>
      <w:lvlJc w:val="left"/>
      <w:pPr>
        <w:ind w:left="1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931E7F52">
      <w:start w:val="1"/>
      <w:numFmt w:val="lowerLetter"/>
      <w:lvlText w:val="%2"/>
      <w:lvlJc w:val="left"/>
      <w:pPr>
        <w:ind w:left="16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DA126112">
      <w:start w:val="1"/>
      <w:numFmt w:val="lowerRoman"/>
      <w:lvlText w:val="%3"/>
      <w:lvlJc w:val="left"/>
      <w:pPr>
        <w:ind w:left="23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51A46890">
      <w:start w:val="1"/>
      <w:numFmt w:val="decimal"/>
      <w:lvlText w:val="%4"/>
      <w:lvlJc w:val="left"/>
      <w:pPr>
        <w:ind w:left="30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C6F67A58">
      <w:start w:val="1"/>
      <w:numFmt w:val="lowerLetter"/>
      <w:lvlText w:val="%5"/>
      <w:lvlJc w:val="left"/>
      <w:pPr>
        <w:ind w:left="380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E6085EE8">
      <w:start w:val="1"/>
      <w:numFmt w:val="lowerRoman"/>
      <w:lvlText w:val="%6"/>
      <w:lvlJc w:val="left"/>
      <w:pPr>
        <w:ind w:left="452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598CA7C6">
      <w:start w:val="1"/>
      <w:numFmt w:val="decimal"/>
      <w:lvlText w:val="%7"/>
      <w:lvlJc w:val="left"/>
      <w:pPr>
        <w:ind w:left="52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C624CA08">
      <w:start w:val="1"/>
      <w:numFmt w:val="lowerLetter"/>
      <w:lvlText w:val="%8"/>
      <w:lvlJc w:val="left"/>
      <w:pPr>
        <w:ind w:left="59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0E60FA8E">
      <w:start w:val="1"/>
      <w:numFmt w:val="lowerRoman"/>
      <w:lvlText w:val="%9"/>
      <w:lvlJc w:val="left"/>
      <w:pPr>
        <w:ind w:left="66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8BD35EE"/>
    <w:multiLevelType w:val="hybridMultilevel"/>
    <w:tmpl w:val="76844014"/>
    <w:lvl w:ilvl="0" w:tplc="9B929CA2">
      <w:start w:val="1"/>
      <w:numFmt w:val="bullet"/>
      <w:lvlText w:val="•"/>
      <w:lvlJc w:val="left"/>
      <w:pPr>
        <w:ind w:left="316"/>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8A5ECC8A">
      <w:start w:val="1"/>
      <w:numFmt w:val="bullet"/>
      <w:lvlText w:val="o"/>
      <w:lvlJc w:val="left"/>
      <w:pPr>
        <w:ind w:left="140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3E14E642">
      <w:start w:val="1"/>
      <w:numFmt w:val="bullet"/>
      <w:lvlText w:val="▪"/>
      <w:lvlJc w:val="left"/>
      <w:pPr>
        <w:ind w:left="212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01C2F2C2">
      <w:start w:val="1"/>
      <w:numFmt w:val="bullet"/>
      <w:lvlText w:val="•"/>
      <w:lvlJc w:val="left"/>
      <w:pPr>
        <w:ind w:left="2842"/>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A006791E">
      <w:start w:val="1"/>
      <w:numFmt w:val="bullet"/>
      <w:lvlText w:val="o"/>
      <w:lvlJc w:val="left"/>
      <w:pPr>
        <w:ind w:left="356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05C0F128">
      <w:start w:val="1"/>
      <w:numFmt w:val="bullet"/>
      <w:lvlText w:val="▪"/>
      <w:lvlJc w:val="left"/>
      <w:pPr>
        <w:ind w:left="428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3B00FFCC">
      <w:start w:val="1"/>
      <w:numFmt w:val="bullet"/>
      <w:lvlText w:val="•"/>
      <w:lvlJc w:val="left"/>
      <w:pPr>
        <w:ind w:left="5002"/>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00D8B492">
      <w:start w:val="1"/>
      <w:numFmt w:val="bullet"/>
      <w:lvlText w:val="o"/>
      <w:lvlJc w:val="left"/>
      <w:pPr>
        <w:ind w:left="572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B6F2120A">
      <w:start w:val="1"/>
      <w:numFmt w:val="bullet"/>
      <w:lvlText w:val="▪"/>
      <w:lvlJc w:val="left"/>
      <w:pPr>
        <w:ind w:left="644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5" w15:restartNumberingAfterBreak="0">
    <w:nsid w:val="7C9D7800"/>
    <w:multiLevelType w:val="hybridMultilevel"/>
    <w:tmpl w:val="B476CACA"/>
    <w:lvl w:ilvl="0" w:tplc="271CC0B8">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0B8AFE6">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7F02E982">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CCFA340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DDCC8134">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455AE21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BCCC524E">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130CF78E">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A4B088FE">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num w:numId="1">
    <w:abstractNumId w:val="10"/>
  </w:num>
  <w:num w:numId="2">
    <w:abstractNumId w:val="0"/>
  </w:num>
  <w:num w:numId="3">
    <w:abstractNumId w:val="23"/>
  </w:num>
  <w:num w:numId="4">
    <w:abstractNumId w:val="15"/>
  </w:num>
  <w:num w:numId="5">
    <w:abstractNumId w:val="16"/>
  </w:num>
  <w:num w:numId="6">
    <w:abstractNumId w:val="12"/>
  </w:num>
  <w:num w:numId="7">
    <w:abstractNumId w:val="3"/>
  </w:num>
  <w:num w:numId="8">
    <w:abstractNumId w:val="4"/>
  </w:num>
  <w:num w:numId="9">
    <w:abstractNumId w:val="18"/>
  </w:num>
  <w:num w:numId="10">
    <w:abstractNumId w:val="8"/>
  </w:num>
  <w:num w:numId="11">
    <w:abstractNumId w:val="7"/>
  </w:num>
  <w:num w:numId="12">
    <w:abstractNumId w:val="17"/>
  </w:num>
  <w:num w:numId="13">
    <w:abstractNumId w:val="14"/>
  </w:num>
  <w:num w:numId="14">
    <w:abstractNumId w:val="5"/>
  </w:num>
  <w:num w:numId="15">
    <w:abstractNumId w:val="13"/>
  </w:num>
  <w:num w:numId="16">
    <w:abstractNumId w:val="1"/>
  </w:num>
  <w:num w:numId="17">
    <w:abstractNumId w:val="25"/>
  </w:num>
  <w:num w:numId="18">
    <w:abstractNumId w:val="22"/>
  </w:num>
  <w:num w:numId="19">
    <w:abstractNumId w:val="21"/>
  </w:num>
  <w:num w:numId="20">
    <w:abstractNumId w:val="2"/>
  </w:num>
  <w:num w:numId="21">
    <w:abstractNumId w:val="20"/>
  </w:num>
  <w:num w:numId="22">
    <w:abstractNumId w:val="19"/>
  </w:num>
  <w:num w:numId="23">
    <w:abstractNumId w:val="9"/>
  </w:num>
  <w:num w:numId="24">
    <w:abstractNumId w:val="6"/>
  </w:num>
  <w:num w:numId="25">
    <w:abstractNumId w:val="24"/>
  </w:num>
  <w:num w:numId="26">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esterlund, Johan">
    <w15:presenceInfo w15:providerId="AD" w15:userId="S-1-5-21-3711137892-2375806388-3929695594-12901"/>
  </w15:person>
  <w15:person w15:author="Saarela Sami">
    <w15:presenceInfo w15:providerId="AD" w15:userId="S-1-5-21-2847983967-3488968248-2885206599-94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i-FI"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defaultTabStop w:val="1304"/>
  <w:hyphenationZone w:val="425"/>
  <w:evenAndOddHeader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364"/>
    <w:rsid w:val="00064F90"/>
    <w:rsid w:val="000A6E7A"/>
    <w:rsid w:val="000B20DD"/>
    <w:rsid w:val="000D5286"/>
    <w:rsid w:val="001119BE"/>
    <w:rsid w:val="00340734"/>
    <w:rsid w:val="00386A3E"/>
    <w:rsid w:val="00390226"/>
    <w:rsid w:val="003B56CD"/>
    <w:rsid w:val="004143BF"/>
    <w:rsid w:val="00426CE4"/>
    <w:rsid w:val="00447D28"/>
    <w:rsid w:val="00480314"/>
    <w:rsid w:val="004E0DFA"/>
    <w:rsid w:val="00601DC7"/>
    <w:rsid w:val="006031BE"/>
    <w:rsid w:val="00614BC5"/>
    <w:rsid w:val="006317CC"/>
    <w:rsid w:val="00643B41"/>
    <w:rsid w:val="006870A1"/>
    <w:rsid w:val="00770BA6"/>
    <w:rsid w:val="007815DD"/>
    <w:rsid w:val="007C0EB7"/>
    <w:rsid w:val="00841D6E"/>
    <w:rsid w:val="00867009"/>
    <w:rsid w:val="00945698"/>
    <w:rsid w:val="009A779E"/>
    <w:rsid w:val="00A36079"/>
    <w:rsid w:val="00A92277"/>
    <w:rsid w:val="00AE266D"/>
    <w:rsid w:val="00B21364"/>
    <w:rsid w:val="00B34BEA"/>
    <w:rsid w:val="00B7619B"/>
    <w:rsid w:val="00BC593A"/>
    <w:rsid w:val="00C03868"/>
    <w:rsid w:val="00C63958"/>
    <w:rsid w:val="00CD07AD"/>
    <w:rsid w:val="00D837AA"/>
    <w:rsid w:val="00DD3E13"/>
    <w:rsid w:val="00DF6ED6"/>
    <w:rsid w:val="00E258A0"/>
    <w:rsid w:val="00E6146E"/>
    <w:rsid w:val="00E772BD"/>
    <w:rsid w:val="00F61607"/>
    <w:rsid w:val="00FB75A1"/>
    <w:rsid w:val="00FC0996"/>
    <w:rsid w:val="00FE50B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2B206F"/>
  <w15:docId w15:val="{257CDA4D-C729-4CA1-AD76-37B4F559D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3" w:line="249" w:lineRule="auto"/>
      <w:ind w:left="10" w:hanging="10"/>
    </w:pPr>
    <w:rPr>
      <w:rFonts w:ascii="Calibri" w:eastAsia="Calibri" w:hAnsi="Calibri" w:cs="Calibri"/>
      <w:color w:val="000000"/>
    </w:rPr>
  </w:style>
  <w:style w:type="paragraph" w:styleId="Heading1">
    <w:name w:val="heading 1"/>
    <w:next w:val="Normal"/>
    <w:link w:val="Heading1Char"/>
    <w:uiPriority w:val="9"/>
    <w:unhideWhenUsed/>
    <w:qFormat/>
    <w:pPr>
      <w:keepNext/>
      <w:keepLines/>
      <w:numPr>
        <w:numId w:val="26"/>
      </w:numPr>
      <w:spacing w:after="0"/>
      <w:ind w:left="10" w:hanging="10"/>
      <w:outlineLvl w:val="0"/>
    </w:pPr>
    <w:rPr>
      <w:rFonts w:ascii="Calibri" w:eastAsia="Calibri" w:hAnsi="Calibri" w:cs="Calibri"/>
      <w:b/>
      <w:color w:val="3F7DC9"/>
      <w:sz w:val="28"/>
    </w:rPr>
  </w:style>
  <w:style w:type="paragraph" w:styleId="Heading2">
    <w:name w:val="heading 2"/>
    <w:next w:val="Normal"/>
    <w:link w:val="Heading2Char"/>
    <w:uiPriority w:val="9"/>
    <w:unhideWhenUsed/>
    <w:qFormat/>
    <w:pPr>
      <w:keepNext/>
      <w:keepLines/>
      <w:numPr>
        <w:ilvl w:val="1"/>
        <w:numId w:val="26"/>
      </w:numPr>
      <w:spacing w:after="0"/>
      <w:ind w:left="10" w:hanging="10"/>
      <w:outlineLvl w:val="1"/>
    </w:pPr>
    <w:rPr>
      <w:rFonts w:ascii="Calibri" w:eastAsia="Calibri" w:hAnsi="Calibri" w:cs="Calibri"/>
      <w:b/>
      <w:color w:val="3F7DC9"/>
      <w:sz w:val="24"/>
    </w:rPr>
  </w:style>
  <w:style w:type="paragraph" w:styleId="Heading3">
    <w:name w:val="heading 3"/>
    <w:next w:val="Normal"/>
    <w:link w:val="Heading3Char"/>
    <w:uiPriority w:val="9"/>
    <w:unhideWhenUsed/>
    <w:qFormat/>
    <w:pPr>
      <w:keepNext/>
      <w:keepLines/>
      <w:numPr>
        <w:ilvl w:val="2"/>
        <w:numId w:val="26"/>
      </w:numPr>
      <w:spacing w:after="107"/>
      <w:ind w:left="10" w:hanging="10"/>
      <w:outlineLvl w:val="2"/>
    </w:pPr>
    <w:rPr>
      <w:rFonts w:ascii="Calibri" w:eastAsia="Calibri" w:hAnsi="Calibri" w:cs="Calibri"/>
      <w:b/>
      <w:color w:val="3F7DC9"/>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pPr>
    <w:rPr>
      <w:rFonts w:ascii="Calibri" w:eastAsia="Calibri" w:hAnsi="Calibri" w:cs="Calibri"/>
      <w:color w:val="000000"/>
      <w:sz w:val="10"/>
    </w:rPr>
  </w:style>
  <w:style w:type="character" w:customStyle="1" w:styleId="footnotedescriptionChar">
    <w:name w:val="footnote description Char"/>
    <w:link w:val="footnotedescription"/>
    <w:rPr>
      <w:rFonts w:ascii="Calibri" w:eastAsia="Calibri" w:hAnsi="Calibri" w:cs="Calibri"/>
      <w:color w:val="000000"/>
      <w:sz w:val="10"/>
    </w:rPr>
  </w:style>
  <w:style w:type="character" w:customStyle="1" w:styleId="Heading1Char">
    <w:name w:val="Heading 1 Char"/>
    <w:link w:val="Heading1"/>
    <w:rPr>
      <w:rFonts w:ascii="Calibri" w:eastAsia="Calibri" w:hAnsi="Calibri" w:cs="Calibri"/>
      <w:b/>
      <w:color w:val="3F7DC9"/>
      <w:sz w:val="28"/>
    </w:rPr>
  </w:style>
  <w:style w:type="character" w:customStyle="1" w:styleId="Heading2Char">
    <w:name w:val="Heading 2 Char"/>
    <w:link w:val="Heading2"/>
    <w:rPr>
      <w:rFonts w:ascii="Calibri" w:eastAsia="Calibri" w:hAnsi="Calibri" w:cs="Calibri"/>
      <w:b/>
      <w:color w:val="3F7DC9"/>
      <w:sz w:val="24"/>
    </w:rPr>
  </w:style>
  <w:style w:type="character" w:customStyle="1" w:styleId="Heading3Char">
    <w:name w:val="Heading 3 Char"/>
    <w:link w:val="Heading3"/>
    <w:rPr>
      <w:rFonts w:ascii="Calibri" w:eastAsia="Calibri" w:hAnsi="Calibri" w:cs="Calibri"/>
      <w:b/>
      <w:color w:val="3F7DC9"/>
      <w:sz w:val="18"/>
    </w:rPr>
  </w:style>
  <w:style w:type="paragraph" w:styleId="TOC1">
    <w:name w:val="toc 1"/>
    <w:hidden/>
    <w:uiPriority w:val="39"/>
    <w:pPr>
      <w:spacing w:after="56" w:line="264" w:lineRule="auto"/>
      <w:ind w:left="25" w:right="25" w:hanging="10"/>
    </w:pPr>
    <w:rPr>
      <w:rFonts w:ascii="Calibri" w:eastAsia="Calibri" w:hAnsi="Calibri" w:cs="Calibri"/>
      <w:b/>
      <w:color w:val="00548C"/>
    </w:rPr>
  </w:style>
  <w:style w:type="paragraph" w:styleId="TOC2">
    <w:name w:val="toc 2"/>
    <w:hidden/>
    <w:uiPriority w:val="39"/>
    <w:pPr>
      <w:spacing w:after="60"/>
      <w:ind w:left="25" w:right="424" w:hanging="10"/>
    </w:pPr>
    <w:rPr>
      <w:rFonts w:ascii="Calibri" w:eastAsia="Calibri" w:hAnsi="Calibri" w:cs="Calibri"/>
      <w:color w:val="00548C"/>
    </w:rPr>
  </w:style>
  <w:style w:type="paragraph" w:styleId="TOC3">
    <w:name w:val="toc 3"/>
    <w:hidden/>
    <w:uiPriority w:val="39"/>
    <w:pPr>
      <w:spacing w:after="39"/>
      <w:ind w:left="450" w:right="25" w:hanging="10"/>
    </w:pPr>
    <w:rPr>
      <w:rFonts w:ascii="Calibri" w:eastAsia="Calibri" w:hAnsi="Calibri" w:cs="Calibri"/>
      <w:color w:val="000000"/>
      <w:sz w:val="18"/>
    </w:rPr>
  </w:style>
  <w:style w:type="character" w:customStyle="1" w:styleId="footnotemark">
    <w:name w:val="footnote mark"/>
    <w:hidden/>
    <w:rPr>
      <w:rFonts w:ascii="Calibri" w:eastAsia="Calibri" w:hAnsi="Calibri" w:cs="Calibri"/>
      <w:color w:val="000000"/>
      <w:sz w:val="1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9456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698"/>
    <w:rPr>
      <w:rFonts w:ascii="Segoe UI" w:eastAsia="Calibri" w:hAnsi="Segoe UI" w:cs="Segoe UI"/>
      <w:color w:val="000000"/>
      <w:sz w:val="18"/>
      <w:szCs w:val="18"/>
    </w:rPr>
  </w:style>
  <w:style w:type="paragraph" w:styleId="Revision">
    <w:name w:val="Revision"/>
    <w:hidden/>
    <w:uiPriority w:val="99"/>
    <w:semiHidden/>
    <w:rsid w:val="00AE266D"/>
    <w:pPr>
      <w:spacing w:after="0" w:line="240" w:lineRule="auto"/>
    </w:pPr>
    <w:rPr>
      <w:rFonts w:ascii="Calibri" w:eastAsia="Calibri" w:hAnsi="Calibri" w:cs="Calibri"/>
      <w:color w:val="000000"/>
    </w:rPr>
  </w:style>
  <w:style w:type="paragraph" w:styleId="Header">
    <w:name w:val="header"/>
    <w:basedOn w:val="Normal"/>
    <w:link w:val="HeaderChar"/>
    <w:uiPriority w:val="99"/>
    <w:semiHidden/>
    <w:unhideWhenUsed/>
    <w:rsid w:val="00841D6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841D6E"/>
    <w:rPr>
      <w:rFonts w:ascii="Calibri" w:eastAsia="Calibri" w:hAnsi="Calibri" w:cs="Calibri"/>
      <w:color w:val="000000"/>
    </w:rPr>
  </w:style>
  <w:style w:type="character" w:styleId="Hyperlink">
    <w:name w:val="Hyperlink"/>
    <w:basedOn w:val="DefaultParagraphFont"/>
    <w:uiPriority w:val="99"/>
    <w:unhideWhenUsed/>
    <w:rsid w:val="009A779E"/>
    <w:rPr>
      <w:color w:val="0563C1" w:themeColor="hyperlink"/>
      <w:u w:val="single"/>
    </w:rPr>
  </w:style>
  <w:style w:type="paragraph" w:styleId="Footer">
    <w:name w:val="footer"/>
    <w:basedOn w:val="Normal"/>
    <w:link w:val="FooterChar"/>
    <w:uiPriority w:val="99"/>
    <w:semiHidden/>
    <w:unhideWhenUsed/>
    <w:rsid w:val="00390226"/>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390226"/>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5514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header" Target="header2.xml"/><Relationship Id="rId26" Type="http://schemas.openxmlformats.org/officeDocument/2006/relationships/footer" Target="footer5.xml"/><Relationship Id="rId39" Type="http://schemas.openxmlformats.org/officeDocument/2006/relationships/footer" Target="footer10.xml"/><Relationship Id="rId21" Type="http://schemas.openxmlformats.org/officeDocument/2006/relationships/header" Target="header3.xml"/><Relationship Id="rId34" Type="http://schemas.openxmlformats.org/officeDocument/2006/relationships/header" Target="header9.xml"/><Relationship Id="rId42" Type="http://schemas.openxmlformats.org/officeDocument/2006/relationships/footer" Target="footer12.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0.xml"/><Relationship Id="rId40" Type="http://schemas.openxmlformats.org/officeDocument/2006/relationships/footer" Target="footer11.xm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header" Target="header4.xml"/><Relationship Id="rId28" Type="http://schemas.openxmlformats.org/officeDocument/2006/relationships/footer" Target="footer6.xml"/><Relationship Id="rId36" Type="http://schemas.openxmlformats.org/officeDocument/2006/relationships/image" Target="media/image8.png"/><Relationship Id="rId10" Type="http://schemas.openxmlformats.org/officeDocument/2006/relationships/image" Target="media/image1.jpg"/><Relationship Id="rId19" Type="http://schemas.openxmlformats.org/officeDocument/2006/relationships/footer" Target="footer1.xml"/><Relationship Id="rId31" Type="http://schemas.openxmlformats.org/officeDocument/2006/relationships/header" Target="header8.xml"/><Relationship Id="rId44"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g"/><Relationship Id="rId22" Type="http://schemas.openxmlformats.org/officeDocument/2006/relationships/footer" Target="footer3.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9.xml"/><Relationship Id="rId43"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jpeg"/><Relationship Id="rId17" Type="http://schemas.openxmlformats.org/officeDocument/2006/relationships/header" Target="header1.xml"/><Relationship Id="rId25" Type="http://schemas.openxmlformats.org/officeDocument/2006/relationships/footer" Target="footer4.xml"/><Relationship Id="rId33" Type="http://schemas.openxmlformats.org/officeDocument/2006/relationships/footer" Target="footer8.xml"/><Relationship Id="rId38" Type="http://schemas.openxmlformats.org/officeDocument/2006/relationships/header" Target="header11.xml"/><Relationship Id="rId20" Type="http://schemas.openxmlformats.org/officeDocument/2006/relationships/footer" Target="footer2.xml"/><Relationship Id="rId41" Type="http://schemas.openxmlformats.org/officeDocument/2006/relationships/header" Target="header12.xml"/></Relationships>
</file>

<file path=word/_rels/footer3.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_rels/header4.xml.rels><?xml version="1.0" encoding="UTF-8" standalone="yes"?>
<Relationships xmlns="http://schemas.openxmlformats.org/package/2006/relationships"><Relationship Id="rId1" Type="http://schemas.openxmlformats.org/officeDocument/2006/relationships/image" Target="media/image6.png"/></Relationships>
</file>

<file path=word/_rels/header5.xml.rels><?xml version="1.0" encoding="UTF-8" standalone="yes"?>
<Relationships xmlns="http://schemas.openxmlformats.org/package/2006/relationships"><Relationship Id="rId1" Type="http://schemas.openxmlformats.org/officeDocument/2006/relationships/image" Target="media/image6.png"/></Relationships>
</file>

<file path=word/_rels/header6.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8A7813-14A8-4865-9503-2CCBBA6B9D3B}">
  <ds:schemaRefs>
    <ds:schemaRef ds:uri="http://schemas.microsoft.com/sharepoint/v3/contenttype/forms"/>
  </ds:schemaRefs>
</ds:datastoreItem>
</file>

<file path=customXml/itemProps2.xml><?xml version="1.0" encoding="utf-8"?>
<ds:datastoreItem xmlns:ds="http://schemas.openxmlformats.org/officeDocument/2006/customXml" ds:itemID="{388476D9-768B-49E8-A45A-B0EA8CCCFC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EB364FE-35E6-4E52-BC6F-BB9A0D0E9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33</Pages>
  <Words>7085</Words>
  <Characters>40385</Characters>
  <Application>Microsoft Office Word</Application>
  <DocSecurity>0</DocSecurity>
  <Lines>336</Lines>
  <Paragraphs>94</Paragraphs>
  <ScaleCrop>false</ScaleCrop>
  <HeadingPairs>
    <vt:vector size="4" baseType="variant">
      <vt:variant>
        <vt:lpstr>Rubrik</vt:lpstr>
      </vt:variant>
      <vt:variant>
        <vt:i4>1</vt:i4>
      </vt:variant>
      <vt:variant>
        <vt:lpstr>Otsikko</vt:lpstr>
      </vt:variant>
      <vt:variant>
        <vt:i4>1</vt:i4>
      </vt:variant>
    </vt:vector>
  </HeadingPairs>
  <TitlesOfParts>
    <vt:vector size="2" baseType="lpstr">
      <vt:lpstr>Microsoft Word - 1052 Ed.3 Quality Management Systems for Aids to Navigation Service Delivery_Dec2013.docx</vt:lpstr>
      <vt:lpstr>Microsoft Word - 1052 Ed.3 Quality Management Systems for Aids to Navigation Service Delivery_Dec2013.docx</vt:lpstr>
    </vt:vector>
  </TitlesOfParts>
  <Company>Trafi</Company>
  <LinksUpToDate>false</LinksUpToDate>
  <CharactersWithSpaces>47376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- 1052 Ed.3 Quality Management Systems for Aids to Navigation Service Delivery_Dec2013.docx</dc:title>
  <dc:subject/>
  <dc:creator>mh.grillet</dc:creator>
  <cp:keywords/>
  <cp:lastModifiedBy>Kevin Gregory</cp:lastModifiedBy>
  <cp:revision>19</cp:revision>
  <dcterms:created xsi:type="dcterms:W3CDTF">2020-10-08T13:27:00Z</dcterms:created>
  <dcterms:modified xsi:type="dcterms:W3CDTF">2021-10-02T14:22:00Z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